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9889" w:type="dxa"/>
        <w:tblLayout w:type="fixed"/>
        <w:tblLook w:val="0000" w:firstRow="0" w:lastRow="0" w:firstColumn="0" w:lastColumn="0" w:noHBand="0" w:noVBand="0"/>
      </w:tblPr>
      <w:tblGrid>
        <w:gridCol w:w="9889"/>
      </w:tblGrid>
      <w:tr w:rsidR="000069D4" w:rsidRPr="002A5028" w14:paraId="4344C461" w14:textId="77777777" w:rsidTr="00D046A7">
        <w:trPr>
          <w:cantSplit/>
        </w:trPr>
        <w:tc>
          <w:tcPr>
            <w:tcW w:w="9889" w:type="dxa"/>
          </w:tcPr>
          <w:p w14:paraId="52BD4D21" w14:textId="77777777" w:rsidR="000069D4" w:rsidRPr="002A5028" w:rsidRDefault="005A62DA" w:rsidP="00A5173C">
            <w:pPr>
              <w:pStyle w:val="Title1"/>
              <w:rPr>
                <w:lang w:val="en-US" w:eastAsia="zh-CN"/>
              </w:rPr>
            </w:pPr>
            <w:bookmarkStart w:id="0" w:name="drec" w:colFirst="0" w:colLast="0"/>
            <w:r w:rsidRPr="002A5028">
              <w:rPr>
                <w:caps w:val="0"/>
                <w:lang w:val="en-US"/>
              </w:rPr>
              <w:t xml:space="preserve">WORKING DOCUMENT TOWARDS A PRELIMINARY DRAFT NEW </w:t>
            </w:r>
            <w:r w:rsidRPr="002A5028">
              <w:rPr>
                <w:caps w:val="0"/>
                <w:lang w:val="en-US"/>
              </w:rPr>
              <w:br/>
              <w:t>REPORT ITU-R M.[VDES-SAT]</w:t>
            </w:r>
          </w:p>
        </w:tc>
      </w:tr>
      <w:tr w:rsidR="000069D4" w:rsidRPr="002A5028" w14:paraId="54A91FFB" w14:textId="77777777" w:rsidTr="00D046A7">
        <w:trPr>
          <w:cantSplit/>
        </w:trPr>
        <w:tc>
          <w:tcPr>
            <w:tcW w:w="9889" w:type="dxa"/>
          </w:tcPr>
          <w:p w14:paraId="402E8B77" w14:textId="14F062BB" w:rsidR="000069D4" w:rsidRPr="002A5028" w:rsidRDefault="00A906A0" w:rsidP="00A906A0">
            <w:pPr>
              <w:pStyle w:val="Title1"/>
              <w:spacing w:before="0"/>
              <w:jc w:val="right"/>
              <w:rPr>
                <w:lang w:val="en-US" w:eastAsia="zh-CN"/>
              </w:rPr>
            </w:pPr>
            <w:bookmarkStart w:id="1" w:name="dtitle1" w:colFirst="0" w:colLast="0"/>
            <w:bookmarkEnd w:id="0"/>
            <w:r>
              <w:rPr>
                <w:lang w:val="en-US" w:eastAsia="zh-CN"/>
              </w:rPr>
              <w:t>ENAV22-9.2.4</w:t>
            </w:r>
          </w:p>
        </w:tc>
      </w:tr>
    </w:tbl>
    <w:p w14:paraId="773CD285" w14:textId="77777777" w:rsidR="00D9529F" w:rsidRPr="002A5028" w:rsidRDefault="00D9529F" w:rsidP="005A62DA">
      <w:pPr>
        <w:pStyle w:val="Headingb"/>
        <w:rPr>
          <w:lang w:val="en-US"/>
        </w:rPr>
      </w:pPr>
      <w:bookmarkStart w:id="2" w:name="dbreak"/>
      <w:bookmarkStart w:id="3" w:name="_Toc445972008"/>
      <w:bookmarkEnd w:id="1"/>
      <w:bookmarkEnd w:id="2"/>
      <w:r w:rsidRPr="002A5028">
        <w:rPr>
          <w:lang w:val="en-US"/>
        </w:rPr>
        <w:t>Scope</w:t>
      </w:r>
    </w:p>
    <w:p w14:paraId="0A95CDDB" w14:textId="77777777" w:rsidR="003C10DB" w:rsidRPr="002A5028" w:rsidRDefault="003C10DB" w:rsidP="003C10DB">
      <w:pPr>
        <w:spacing w:before="60"/>
        <w:rPr>
          <w:lang w:val="en-US"/>
        </w:rPr>
      </w:pPr>
      <w:r>
        <w:rPr>
          <w:lang w:val="en-US"/>
        </w:rPr>
        <w:t>(… no change …)</w:t>
      </w:r>
    </w:p>
    <w:p w14:paraId="73653F8F" w14:textId="77777777" w:rsidR="00BE6EB2" w:rsidRPr="002A5028" w:rsidRDefault="00BE6EB2" w:rsidP="005A62DA">
      <w:pPr>
        <w:pStyle w:val="Headingb"/>
        <w:rPr>
          <w:lang w:val="en-US"/>
        </w:rPr>
      </w:pPr>
      <w:r w:rsidRPr="002A5028">
        <w:rPr>
          <w:lang w:val="en-US"/>
        </w:rPr>
        <w:t>Keywords</w:t>
      </w:r>
    </w:p>
    <w:p w14:paraId="031D0001" w14:textId="77777777" w:rsidR="003C10DB" w:rsidRPr="002A5028" w:rsidRDefault="003C10DB" w:rsidP="003C10DB">
      <w:pPr>
        <w:spacing w:before="60"/>
        <w:rPr>
          <w:lang w:val="en-US"/>
        </w:rPr>
      </w:pPr>
      <w:r>
        <w:rPr>
          <w:lang w:val="en-US"/>
        </w:rPr>
        <w:t>(… no change …)</w:t>
      </w:r>
      <w:bookmarkStart w:id="4" w:name="_GoBack"/>
      <w:bookmarkEnd w:id="4"/>
    </w:p>
    <w:p w14:paraId="6D20DFF7" w14:textId="77777777" w:rsidR="00BE6EB2" w:rsidRPr="002A5028" w:rsidRDefault="00BE6EB2" w:rsidP="005A62DA">
      <w:pPr>
        <w:pStyle w:val="Headingb"/>
        <w:rPr>
          <w:lang w:val="en-US"/>
        </w:rPr>
      </w:pPr>
      <w:r w:rsidRPr="002A5028">
        <w:rPr>
          <w:lang w:val="en-US"/>
        </w:rPr>
        <w:t>Glossary / abbreviations</w:t>
      </w:r>
    </w:p>
    <w:p w14:paraId="7D0F2720" w14:textId="67084904" w:rsidR="00D9529F" w:rsidRPr="002A5028" w:rsidRDefault="007F47C5" w:rsidP="00D9529F">
      <w:pPr>
        <w:spacing w:before="60"/>
        <w:rPr>
          <w:lang w:val="en-US"/>
        </w:rPr>
      </w:pPr>
      <w:r>
        <w:rPr>
          <w:lang w:val="en-US"/>
        </w:rPr>
        <w:t>(… no change …)</w:t>
      </w:r>
    </w:p>
    <w:p w14:paraId="495CEA3D" w14:textId="77777777" w:rsidR="00D9529F" w:rsidRPr="002A5028" w:rsidRDefault="00D9529F" w:rsidP="00D9529F">
      <w:pPr>
        <w:pStyle w:val="Headingb"/>
        <w:rPr>
          <w:lang w:val="en-US"/>
        </w:rPr>
      </w:pPr>
      <w:r w:rsidRPr="002A5028">
        <w:rPr>
          <w:lang w:val="en-US"/>
        </w:rPr>
        <w:t>Related ITU-R Recommendations and Reports</w:t>
      </w:r>
    </w:p>
    <w:p w14:paraId="0C930A7E" w14:textId="77777777" w:rsidR="00D9529F" w:rsidRPr="002A5028" w:rsidRDefault="00D9529F" w:rsidP="00A17700">
      <w:pPr>
        <w:pStyle w:val="Headingi"/>
        <w:rPr>
          <w:lang w:val="en-US"/>
        </w:rPr>
      </w:pPr>
      <w:r w:rsidRPr="002A5028">
        <w:rPr>
          <w:lang w:val="en-US"/>
        </w:rPr>
        <w:t>Recommendations</w:t>
      </w:r>
    </w:p>
    <w:p w14:paraId="00063F92" w14:textId="77777777" w:rsidR="003957F7" w:rsidRPr="002A5028" w:rsidRDefault="00A906A0" w:rsidP="00A17700">
      <w:pPr>
        <w:pStyle w:val="enumlev1"/>
        <w:ind w:left="1871" w:hanging="1871"/>
        <w:rPr>
          <w:rFonts w:eastAsia="Calibri"/>
          <w:lang w:val="en-US" w:eastAsia="zh-CN"/>
        </w:rPr>
      </w:pPr>
      <w:hyperlink r:id="rId8" w:history="1">
        <w:r w:rsidR="003957F7" w:rsidRPr="002A5028">
          <w:rPr>
            <w:rStyle w:val="Hyperlink"/>
            <w:lang w:val="en-US"/>
          </w:rPr>
          <w:t>ITU-R SM.329</w:t>
        </w:r>
      </w:hyperlink>
      <w:r w:rsidR="008120D5" w:rsidRPr="002A5028">
        <w:rPr>
          <w:lang w:val="en-US"/>
        </w:rPr>
        <w:t>:</w:t>
      </w:r>
      <w:r w:rsidR="008120D5" w:rsidRPr="002A5028">
        <w:rPr>
          <w:lang w:val="en-US"/>
        </w:rPr>
        <w:tab/>
        <w:t>Unwanted emissions in the spurious domain</w:t>
      </w:r>
    </w:p>
    <w:p w14:paraId="0AC17592" w14:textId="77777777" w:rsidR="003957F7" w:rsidRDefault="003957F7" w:rsidP="00A17700">
      <w:pPr>
        <w:pStyle w:val="enumlev1"/>
        <w:ind w:left="1871" w:hanging="1871"/>
        <w:rPr>
          <w:ins w:id="5" w:author="Author"/>
          <w:lang w:val="en-US"/>
        </w:rPr>
      </w:pPr>
      <w:r w:rsidRPr="002A5028">
        <w:rPr>
          <w:rStyle w:val="Hyperlink"/>
          <w:rFonts w:eastAsia="Calibri"/>
          <w:lang w:val="en-US"/>
        </w:rPr>
        <w:t>ITU-</w:t>
      </w:r>
      <w:hyperlink r:id="rId9" w:history="1">
        <w:r w:rsidRPr="002A5028">
          <w:rPr>
            <w:rStyle w:val="Hyperlink"/>
            <w:rFonts w:eastAsia="Calibri"/>
            <w:lang w:val="en-US"/>
          </w:rPr>
          <w:t>R P.372</w:t>
        </w:r>
      </w:hyperlink>
      <w:r w:rsidR="008120D5" w:rsidRPr="002A5028">
        <w:rPr>
          <w:rFonts w:eastAsia="Calibri"/>
          <w:lang w:val="en-US" w:eastAsia="zh-CN"/>
        </w:rPr>
        <w:t>:</w:t>
      </w:r>
      <w:r w:rsidR="008120D5" w:rsidRPr="002A5028">
        <w:rPr>
          <w:rFonts w:eastAsia="Calibri"/>
          <w:lang w:val="en-US" w:eastAsia="zh-CN"/>
        </w:rPr>
        <w:tab/>
        <w:t xml:space="preserve">Radio </w:t>
      </w:r>
      <w:r w:rsidR="008120D5" w:rsidRPr="002A5028">
        <w:rPr>
          <w:lang w:val="en-US"/>
        </w:rPr>
        <w:t>noise</w:t>
      </w:r>
    </w:p>
    <w:p w14:paraId="6792E427" w14:textId="66950F3D" w:rsidR="000C292F" w:rsidRPr="002A5028" w:rsidRDefault="000C292F" w:rsidP="00A17700">
      <w:pPr>
        <w:pStyle w:val="enumlev1"/>
        <w:ind w:left="1871" w:hanging="1871"/>
        <w:rPr>
          <w:lang w:val="en-US" w:eastAsia="zh-CN"/>
        </w:rPr>
      </w:pPr>
      <w:ins w:id="6" w:author="Author">
        <w:r>
          <w:rPr>
            <w:rStyle w:val="Hyperlink"/>
            <w:rFonts w:eastAsia="Calibri"/>
            <w:lang w:val="en-US"/>
          </w:rPr>
          <w:t>ITU-R F.699:</w:t>
        </w:r>
        <w:r>
          <w:rPr>
            <w:rStyle w:val="Hyperlink"/>
            <w:rFonts w:eastAsia="Calibri"/>
            <w:lang w:val="en-US"/>
          </w:rPr>
          <w:tab/>
        </w:r>
        <w:r w:rsidRPr="000C292F">
          <w:rPr>
            <w:rStyle w:val="Hyperlink"/>
            <w:rFonts w:eastAsia="Calibri"/>
            <w:lang w:val="en-US"/>
          </w:rPr>
          <w:t>Reference radiation patterns for fixed wireless system antennas for use in coordination studies and interference assessment in the frequency range from 100 MHz to about 70 GHz</w:t>
        </w:r>
      </w:ins>
    </w:p>
    <w:p w14:paraId="3AC817FD" w14:textId="77777777" w:rsidR="00AB2E39" w:rsidRPr="002A5028" w:rsidRDefault="00A906A0" w:rsidP="00A17700">
      <w:pPr>
        <w:pStyle w:val="enumlev1"/>
        <w:ind w:left="1871" w:hanging="1871"/>
        <w:rPr>
          <w:lang w:val="en-US" w:bidi="he-IL"/>
        </w:rPr>
      </w:pPr>
      <w:hyperlink r:id="rId10" w:history="1">
        <w:r w:rsidR="00AB2E39" w:rsidRPr="002A5028">
          <w:rPr>
            <w:rStyle w:val="Hyperlink"/>
            <w:lang w:val="en-US" w:eastAsia="zh-CN"/>
          </w:rPr>
          <w:t>ITU-R F.758</w:t>
        </w:r>
      </w:hyperlink>
      <w:r w:rsidR="008120D5" w:rsidRPr="002A5028">
        <w:rPr>
          <w:lang w:val="en-US" w:eastAsia="zh-CN"/>
        </w:rPr>
        <w:t>:</w:t>
      </w:r>
      <w:r w:rsidR="008120D5" w:rsidRPr="002A5028">
        <w:rPr>
          <w:lang w:val="en-US" w:eastAsia="zh-CN"/>
        </w:rPr>
        <w:tab/>
        <w:t xml:space="preserve">System </w:t>
      </w:r>
      <w:r w:rsidR="008120D5" w:rsidRPr="002A5028">
        <w:rPr>
          <w:lang w:val="en-US"/>
        </w:rPr>
        <w:t>parameters</w:t>
      </w:r>
      <w:r w:rsidR="008120D5" w:rsidRPr="002A5028">
        <w:rPr>
          <w:lang w:val="en-US" w:eastAsia="zh-CN"/>
        </w:rPr>
        <w:t xml:space="preserve"> and considerations in the development of criteria for sharing or compatibility between digital fixed wireless systems in the fixed service and systems in other services and other sources of interference</w:t>
      </w:r>
    </w:p>
    <w:p w14:paraId="294D2404" w14:textId="77777777" w:rsidR="003957F7" w:rsidRPr="002A5028" w:rsidRDefault="00A906A0" w:rsidP="00A17700">
      <w:pPr>
        <w:pStyle w:val="enumlev1"/>
        <w:ind w:left="1871" w:hanging="1871"/>
        <w:rPr>
          <w:lang w:val="en-US"/>
        </w:rPr>
      </w:pPr>
      <w:hyperlink r:id="rId11" w:history="1">
        <w:r w:rsidR="003957F7" w:rsidRPr="002A5028">
          <w:rPr>
            <w:rStyle w:val="Hyperlink"/>
            <w:lang w:val="en-US"/>
          </w:rPr>
          <w:t>ITU-R RA.769</w:t>
        </w:r>
      </w:hyperlink>
      <w:r w:rsidR="008120D5" w:rsidRPr="002A5028">
        <w:rPr>
          <w:lang w:val="en-US"/>
        </w:rPr>
        <w:t>:</w:t>
      </w:r>
      <w:r w:rsidR="008120D5" w:rsidRPr="002A5028">
        <w:rPr>
          <w:lang w:val="en-US"/>
        </w:rPr>
        <w:tab/>
        <w:t>Protection criteria used for radio astronomical measurements</w:t>
      </w:r>
    </w:p>
    <w:p w14:paraId="38E76CB9" w14:textId="6ADB8592" w:rsidR="00604383" w:rsidRPr="002A5028" w:rsidRDefault="00A906A0" w:rsidP="00A17700">
      <w:pPr>
        <w:pStyle w:val="enumlev1"/>
        <w:ind w:left="1871" w:hanging="1871"/>
        <w:rPr>
          <w:lang w:val="en-US" w:bidi="he-IL"/>
        </w:rPr>
      </w:pPr>
      <w:hyperlink r:id="rId12" w:history="1">
        <w:r w:rsidR="00CF6875" w:rsidRPr="002A5028">
          <w:rPr>
            <w:rStyle w:val="Hyperlink"/>
            <w:lang w:val="en-US" w:bidi="he-IL"/>
          </w:rPr>
          <w:t>ITU-R SM.1055</w:t>
        </w:r>
      </w:hyperlink>
      <w:r w:rsidR="008120D5" w:rsidRPr="002A5028">
        <w:rPr>
          <w:lang w:val="en-US" w:bidi="he-IL"/>
        </w:rPr>
        <w:t>:</w:t>
      </w:r>
      <w:r w:rsidR="008120D5" w:rsidRPr="002A5028">
        <w:rPr>
          <w:lang w:val="en-US" w:bidi="he-IL"/>
        </w:rPr>
        <w:tab/>
        <w:t xml:space="preserve">The use of </w:t>
      </w:r>
      <w:r w:rsidR="008120D5" w:rsidRPr="002A5028">
        <w:rPr>
          <w:lang w:val="en-US"/>
        </w:rPr>
        <w:t>spread</w:t>
      </w:r>
      <w:r w:rsidR="008120D5" w:rsidRPr="002A5028">
        <w:rPr>
          <w:lang w:val="en-US" w:bidi="he-IL"/>
        </w:rPr>
        <w:t xml:space="preserve"> spectrum techniques</w:t>
      </w:r>
    </w:p>
    <w:p w14:paraId="2727487A" w14:textId="77777777" w:rsidR="00CF6875" w:rsidRPr="002A5028" w:rsidRDefault="00A906A0" w:rsidP="00A17700">
      <w:pPr>
        <w:pStyle w:val="enumlev1"/>
        <w:ind w:left="1871" w:hanging="1871"/>
        <w:rPr>
          <w:lang w:val="en-US" w:bidi="he-IL"/>
        </w:rPr>
      </w:pPr>
      <w:hyperlink r:id="rId13" w:history="1">
        <w:r w:rsidR="00CF6875" w:rsidRPr="002A5028">
          <w:rPr>
            <w:rStyle w:val="Hyperlink"/>
            <w:lang w:val="en-US" w:bidi="he-IL"/>
          </w:rPr>
          <w:t>ITU-R М.1184</w:t>
        </w:r>
      </w:hyperlink>
      <w:r w:rsidR="008120D5" w:rsidRPr="002A5028">
        <w:rPr>
          <w:lang w:val="en-US" w:bidi="he-IL"/>
        </w:rPr>
        <w:t>:</w:t>
      </w:r>
      <w:r w:rsidR="008120D5" w:rsidRPr="002A5028">
        <w:rPr>
          <w:lang w:val="en-US" w:bidi="he-IL"/>
        </w:rPr>
        <w:tab/>
        <w:t xml:space="preserve">Technical characteristics of mobile satellite systems in the frequency bands below 3 GHz for use in </w:t>
      </w:r>
      <w:r w:rsidR="008120D5" w:rsidRPr="002A5028">
        <w:rPr>
          <w:lang w:val="en-US"/>
        </w:rPr>
        <w:t>developing</w:t>
      </w:r>
      <w:r w:rsidR="008120D5" w:rsidRPr="002A5028">
        <w:rPr>
          <w:lang w:val="en-US" w:bidi="he-IL"/>
        </w:rPr>
        <w:t xml:space="preserve"> criteria for sharing between the mobile-satellite service (MSS) and other services</w:t>
      </w:r>
    </w:p>
    <w:p w14:paraId="29143D20" w14:textId="77777777" w:rsidR="00D47253" w:rsidRDefault="00A906A0" w:rsidP="00A17700">
      <w:pPr>
        <w:pStyle w:val="enumlev1"/>
        <w:ind w:left="1871" w:hanging="1871"/>
        <w:rPr>
          <w:ins w:id="7" w:author="Author"/>
          <w:lang w:val="en-US" w:eastAsia="zh-CN"/>
        </w:rPr>
      </w:pPr>
      <w:hyperlink r:id="rId14" w:history="1">
        <w:r w:rsidR="00D47253" w:rsidRPr="002A5028">
          <w:rPr>
            <w:rStyle w:val="Hyperlink"/>
            <w:lang w:val="en-US" w:eastAsia="zh-CN"/>
          </w:rPr>
          <w:t>ITU-R F.1336</w:t>
        </w:r>
      </w:hyperlink>
      <w:r w:rsidR="008120D5" w:rsidRPr="002A5028">
        <w:rPr>
          <w:lang w:val="en-US" w:eastAsia="zh-CN"/>
        </w:rPr>
        <w:t>:</w:t>
      </w:r>
      <w:r w:rsidR="008120D5" w:rsidRPr="002A5028">
        <w:rPr>
          <w:lang w:val="en-US" w:eastAsia="zh-CN"/>
        </w:rPr>
        <w:tab/>
      </w:r>
      <w:r w:rsidR="008120D5" w:rsidRPr="002A5028">
        <w:rPr>
          <w:lang w:val="en-US"/>
        </w:rPr>
        <w:t>Reference</w:t>
      </w:r>
      <w:r w:rsidR="008120D5" w:rsidRPr="002A5028">
        <w:rPr>
          <w:lang w:val="en-US" w:eastAsia="zh-CN"/>
        </w:rPr>
        <w:t xml:space="preserve"> radiation patterns of omnidirectional, sectoral and other antennas for the fixed and mobile service for use in sharing studies in the frequency range from 400 MHz to about 70 GHz</w:t>
      </w:r>
    </w:p>
    <w:p w14:paraId="2E7439C3" w14:textId="2FB255D0" w:rsidR="005A6B8F" w:rsidRPr="002A5028" w:rsidRDefault="005A6B8F" w:rsidP="00A17700">
      <w:pPr>
        <w:pStyle w:val="enumlev1"/>
        <w:ind w:left="1871" w:hanging="1871"/>
        <w:rPr>
          <w:lang w:val="en-US" w:bidi="he-IL"/>
        </w:rPr>
      </w:pPr>
      <w:ins w:id="8" w:author="Author">
        <w:r>
          <w:rPr>
            <w:lang w:val="en-US" w:eastAsia="zh-CN"/>
          </w:rPr>
          <w:t>ITU-R P.1546:</w:t>
        </w:r>
        <w:r>
          <w:rPr>
            <w:lang w:val="en-US" w:eastAsia="zh-CN"/>
          </w:rPr>
          <w:tab/>
        </w:r>
        <w:r w:rsidR="000C292F" w:rsidRPr="000C292F">
          <w:rPr>
            <w:lang w:val="en-US" w:eastAsia="zh-CN"/>
          </w:rPr>
          <w:t>Method for point-to-area predictions for terrestrial services in the frequency range 30 MHz to 3 000 MHz</w:t>
        </w:r>
      </w:ins>
    </w:p>
    <w:p w14:paraId="0879AF13" w14:textId="77777777" w:rsidR="003957F7" w:rsidRPr="002A5028" w:rsidRDefault="00A906A0" w:rsidP="00A17700">
      <w:pPr>
        <w:pStyle w:val="enumlev1"/>
        <w:ind w:left="1871" w:hanging="1871"/>
        <w:rPr>
          <w:lang w:val="en-US" w:eastAsia="zh-CN"/>
        </w:rPr>
      </w:pPr>
      <w:hyperlink r:id="rId15" w:history="1">
        <w:r w:rsidR="003957F7" w:rsidRPr="002A5028">
          <w:rPr>
            <w:rStyle w:val="Hyperlink"/>
            <w:lang w:val="en-US"/>
          </w:rPr>
          <w:t>ITU-R M.1802</w:t>
        </w:r>
      </w:hyperlink>
      <w:r w:rsidR="008120D5" w:rsidRPr="002A5028">
        <w:rPr>
          <w:lang w:val="en-US"/>
        </w:rPr>
        <w:t>:</w:t>
      </w:r>
      <w:r w:rsidR="008120D5" w:rsidRPr="002A5028">
        <w:rPr>
          <w:lang w:val="en-US"/>
        </w:rPr>
        <w:tab/>
        <w:t>Characteristics and protection criteria for radars operating in the radiolocation service in the frequency band 30-300 MHz</w:t>
      </w:r>
    </w:p>
    <w:p w14:paraId="3F3E1317" w14:textId="77777777" w:rsidR="00F81ACF" w:rsidRPr="002A5028" w:rsidRDefault="00A906A0" w:rsidP="00A17700">
      <w:pPr>
        <w:pStyle w:val="enumlev1"/>
        <w:ind w:left="1871" w:hanging="1871"/>
        <w:rPr>
          <w:lang w:val="en-US" w:eastAsia="zh-CN"/>
        </w:rPr>
      </w:pPr>
      <w:hyperlink r:id="rId16" w:history="1">
        <w:r w:rsidR="00F81ACF" w:rsidRPr="002A5028">
          <w:rPr>
            <w:rStyle w:val="Hyperlink"/>
            <w:lang w:val="en-US" w:eastAsia="zh-CN"/>
          </w:rPr>
          <w:t>ITU-R M.1808</w:t>
        </w:r>
      </w:hyperlink>
      <w:r w:rsidR="008120D5" w:rsidRPr="002A5028">
        <w:rPr>
          <w:lang w:val="en-US" w:eastAsia="zh-CN"/>
        </w:rPr>
        <w:t>:</w:t>
      </w:r>
      <w:r w:rsidR="008120D5" w:rsidRPr="002A5028">
        <w:rPr>
          <w:lang w:val="en-US" w:eastAsia="zh-CN"/>
        </w:rPr>
        <w:tab/>
      </w:r>
      <w:r w:rsidR="008120D5" w:rsidRPr="002A5028">
        <w:rPr>
          <w:lang w:val="en-US"/>
        </w:rPr>
        <w:t>Technical and operational characteristics of conventional and trunked land mobile systems operating in the mobile service allocations below 869 MHz to be used in sharing studies</w:t>
      </w:r>
    </w:p>
    <w:p w14:paraId="4B6F331F" w14:textId="77777777" w:rsidR="001E403D" w:rsidRPr="002A5028" w:rsidRDefault="00A906A0" w:rsidP="00A17700">
      <w:pPr>
        <w:pStyle w:val="enumlev1"/>
        <w:ind w:left="1871" w:hanging="1871"/>
        <w:rPr>
          <w:lang w:val="en-US"/>
        </w:rPr>
      </w:pPr>
      <w:hyperlink r:id="rId17" w:history="1">
        <w:r w:rsidR="001E403D" w:rsidRPr="002A5028">
          <w:rPr>
            <w:rStyle w:val="Hyperlink"/>
            <w:lang w:val="en-US"/>
          </w:rPr>
          <w:t>ITU-R M.2092</w:t>
        </w:r>
      </w:hyperlink>
      <w:r w:rsidR="008120D5" w:rsidRPr="002A5028">
        <w:rPr>
          <w:lang w:val="en-US"/>
        </w:rPr>
        <w:t>:</w:t>
      </w:r>
      <w:r w:rsidR="008120D5" w:rsidRPr="002A5028">
        <w:rPr>
          <w:lang w:val="en-US"/>
        </w:rPr>
        <w:tab/>
        <w:t>Technical characteristics for a VHF data exchange system i</w:t>
      </w:r>
      <w:r w:rsidR="00634426">
        <w:rPr>
          <w:lang w:val="en-US"/>
        </w:rPr>
        <w:t>n the VHF maritime mobile band</w:t>
      </w:r>
    </w:p>
    <w:p w14:paraId="0408F6F8" w14:textId="77777777" w:rsidR="00D9529F" w:rsidRPr="002A5028" w:rsidRDefault="00D9529F" w:rsidP="00A17700">
      <w:pPr>
        <w:pStyle w:val="Headingi"/>
        <w:rPr>
          <w:lang w:val="en-US"/>
        </w:rPr>
      </w:pPr>
      <w:r w:rsidRPr="002A5028">
        <w:rPr>
          <w:lang w:val="en-US"/>
        </w:rPr>
        <w:t>Reports</w:t>
      </w:r>
    </w:p>
    <w:p w14:paraId="6EF4D78E" w14:textId="6D0BE83A" w:rsidR="000D739F" w:rsidRDefault="000D739F" w:rsidP="00A17700">
      <w:pPr>
        <w:pStyle w:val="enumlev1"/>
        <w:ind w:left="1871" w:hanging="1871"/>
        <w:rPr>
          <w:ins w:id="9" w:author="Author"/>
        </w:rPr>
      </w:pPr>
      <w:ins w:id="10" w:author="Author">
        <w:r>
          <w:t>ITU-R M.1021:</w:t>
        </w:r>
        <w:r>
          <w:tab/>
          <w:t>Equipment characteristics for digital transmission in the land mobile services</w:t>
        </w:r>
      </w:ins>
    </w:p>
    <w:p w14:paraId="66F73F3D" w14:textId="77777777" w:rsidR="003773BF" w:rsidRPr="002A5028" w:rsidRDefault="00A906A0" w:rsidP="00A17700">
      <w:pPr>
        <w:pStyle w:val="enumlev1"/>
        <w:ind w:left="1871" w:hanging="1871"/>
        <w:rPr>
          <w:lang w:val="en-US" w:bidi="he-IL"/>
        </w:rPr>
      </w:pPr>
      <w:hyperlink r:id="rId18" w:history="1">
        <w:r w:rsidR="003773BF" w:rsidRPr="002A5028">
          <w:rPr>
            <w:rStyle w:val="Hyperlink"/>
            <w:lang w:val="en-US"/>
          </w:rPr>
          <w:t>ITU-R M.2172</w:t>
        </w:r>
      </w:hyperlink>
      <w:r w:rsidR="008120D5" w:rsidRPr="002A5028">
        <w:rPr>
          <w:lang w:val="en-US"/>
        </w:rPr>
        <w:t>:</w:t>
      </w:r>
      <w:r w:rsidR="008120D5" w:rsidRPr="002A5028">
        <w:rPr>
          <w:lang w:val="en-US"/>
        </w:rPr>
        <w:tab/>
      </w:r>
      <w:r w:rsidR="00E36D52" w:rsidRPr="002A5028">
        <w:rPr>
          <w:lang w:val="en-US"/>
        </w:rPr>
        <w:t>Radiolocation service sharing feasibility in the frequency band 154-156 MHz</w:t>
      </w:r>
    </w:p>
    <w:p w14:paraId="3641FB60" w14:textId="77777777" w:rsidR="00AE184D" w:rsidRPr="002A5028" w:rsidRDefault="00A906A0" w:rsidP="00A17700">
      <w:pPr>
        <w:pStyle w:val="enumlev1"/>
        <w:ind w:left="1871" w:hanging="1871"/>
        <w:rPr>
          <w:lang w:val="en-US"/>
        </w:rPr>
      </w:pPr>
      <w:hyperlink r:id="rId19" w:history="1">
        <w:r w:rsidR="00AE184D" w:rsidRPr="002A5028">
          <w:rPr>
            <w:rStyle w:val="Hyperlink"/>
            <w:lang w:val="en-US" w:bidi="he-IL"/>
          </w:rPr>
          <w:t>ITU-R S.2173</w:t>
        </w:r>
      </w:hyperlink>
      <w:r w:rsidR="008120D5" w:rsidRPr="002A5028">
        <w:rPr>
          <w:lang w:val="en-US" w:bidi="he-IL"/>
        </w:rPr>
        <w:t>:</w:t>
      </w:r>
      <w:r w:rsidR="008120D5" w:rsidRPr="002A5028">
        <w:rPr>
          <w:lang w:val="en-US" w:bidi="he-IL"/>
        </w:rPr>
        <w:tab/>
      </w:r>
      <w:r w:rsidR="00E36D52" w:rsidRPr="002A5028">
        <w:rPr>
          <w:lang w:val="en-US" w:bidi="he-IL"/>
        </w:rPr>
        <w:t>Multi-carrier based transmission techniques for satellite systems</w:t>
      </w:r>
    </w:p>
    <w:p w14:paraId="1C556127" w14:textId="77777777" w:rsidR="0058134A" w:rsidRPr="002A5028" w:rsidRDefault="00A906A0" w:rsidP="00A17700">
      <w:pPr>
        <w:pStyle w:val="enumlev1"/>
        <w:ind w:left="1871" w:hanging="1871"/>
        <w:rPr>
          <w:lang w:val="en-US"/>
        </w:rPr>
      </w:pPr>
      <w:hyperlink r:id="rId20" w:history="1">
        <w:r w:rsidR="0058134A" w:rsidRPr="002A5028">
          <w:rPr>
            <w:rStyle w:val="Hyperlink"/>
            <w:lang w:val="en-US"/>
          </w:rPr>
          <w:t>ITU-R M.231</w:t>
        </w:r>
        <w:r w:rsidR="008120D5" w:rsidRPr="002A5028">
          <w:rPr>
            <w:rStyle w:val="Hyperlink"/>
            <w:lang w:val="en-US"/>
          </w:rPr>
          <w:t>7</w:t>
        </w:r>
      </w:hyperlink>
      <w:r w:rsidR="008120D5" w:rsidRPr="002A5028">
        <w:rPr>
          <w:lang w:val="en-US"/>
        </w:rPr>
        <w:t>:</w:t>
      </w:r>
      <w:r w:rsidR="008120D5" w:rsidRPr="002A5028">
        <w:rPr>
          <w:lang w:val="en-US"/>
        </w:rPr>
        <w:tab/>
      </w:r>
      <w:r w:rsidR="00E36D52" w:rsidRPr="002A5028">
        <w:rPr>
          <w:lang w:val="en-US"/>
        </w:rPr>
        <w:t>VHF data exchange system channel sounding campaign</w:t>
      </w:r>
    </w:p>
    <w:p w14:paraId="127CCF64" w14:textId="77777777" w:rsidR="00BE6EB2" w:rsidRPr="002A5028" w:rsidRDefault="00BE6EB2" w:rsidP="00006CD9">
      <w:pPr>
        <w:pStyle w:val="Heading1"/>
        <w:ind w:left="0" w:firstLine="0"/>
        <w:rPr>
          <w:lang w:val="en-US"/>
        </w:rPr>
      </w:pPr>
      <w:r w:rsidRPr="002A5028">
        <w:rPr>
          <w:lang w:val="en-US"/>
        </w:rPr>
        <w:lastRenderedPageBreak/>
        <w:t>1</w:t>
      </w:r>
      <w:r w:rsidRPr="002A5028">
        <w:rPr>
          <w:lang w:val="en-US"/>
        </w:rPr>
        <w:tab/>
        <w:t>Introduction</w:t>
      </w:r>
      <w:bookmarkEnd w:id="3"/>
    </w:p>
    <w:p w14:paraId="0242CADD" w14:textId="77777777" w:rsidR="007F47C5" w:rsidRPr="002A5028" w:rsidRDefault="007F47C5" w:rsidP="007F47C5">
      <w:pPr>
        <w:spacing w:before="60"/>
        <w:rPr>
          <w:lang w:val="en-US"/>
        </w:rPr>
      </w:pPr>
      <w:bookmarkStart w:id="11" w:name="_Toc445972009"/>
      <w:r>
        <w:rPr>
          <w:lang w:val="en-US"/>
        </w:rPr>
        <w:t>(… no change …)</w:t>
      </w:r>
    </w:p>
    <w:p w14:paraId="209A379E" w14:textId="77777777" w:rsidR="00BE6EB2" w:rsidRPr="002A5028" w:rsidRDefault="00BE6EB2" w:rsidP="00006CD9">
      <w:pPr>
        <w:pStyle w:val="Heading1"/>
        <w:rPr>
          <w:lang w:val="en-US"/>
        </w:rPr>
      </w:pPr>
      <w:r w:rsidRPr="002A5028">
        <w:rPr>
          <w:lang w:val="en-US"/>
        </w:rPr>
        <w:t>2</w:t>
      </w:r>
      <w:r w:rsidRPr="002A5028">
        <w:rPr>
          <w:lang w:val="en-US"/>
        </w:rPr>
        <w:tab/>
        <w:t xml:space="preserve">VHF data exchange-satellite, the essential supplement to terrestrial VHF data exchange system </w:t>
      </w:r>
      <w:bookmarkEnd w:id="11"/>
    </w:p>
    <w:p w14:paraId="56F57951" w14:textId="77777777" w:rsidR="007F47C5" w:rsidRPr="002A5028" w:rsidRDefault="007F47C5" w:rsidP="007F47C5">
      <w:pPr>
        <w:spacing w:before="60"/>
        <w:rPr>
          <w:lang w:val="en-US"/>
        </w:rPr>
      </w:pPr>
      <w:bookmarkStart w:id="12" w:name="_Ref318987199"/>
      <w:bookmarkStart w:id="13" w:name="_Toc445972020"/>
      <w:r>
        <w:rPr>
          <w:lang w:val="en-US"/>
        </w:rPr>
        <w:t>(… no change …)</w:t>
      </w:r>
    </w:p>
    <w:p w14:paraId="55A6C2F4" w14:textId="77777777" w:rsidR="00BE6EB2" w:rsidRPr="002A5028" w:rsidRDefault="00BE6EB2" w:rsidP="00006CD9">
      <w:pPr>
        <w:pStyle w:val="Heading1"/>
        <w:rPr>
          <w:lang w:val="en-US"/>
        </w:rPr>
      </w:pPr>
      <w:r w:rsidRPr="002A5028">
        <w:rPr>
          <w:lang w:val="en-US"/>
        </w:rPr>
        <w:t>3</w:t>
      </w:r>
      <w:r w:rsidRPr="002A5028">
        <w:rPr>
          <w:lang w:val="en-US"/>
        </w:rPr>
        <w:tab/>
        <w:t>Identification of spectrum requirements and rationale for the use of the frequency bands of RR Appendix 18</w:t>
      </w:r>
    </w:p>
    <w:p w14:paraId="223C0260" w14:textId="77777777" w:rsidR="007F47C5" w:rsidRPr="002A5028" w:rsidRDefault="007F47C5" w:rsidP="007F47C5">
      <w:pPr>
        <w:spacing w:before="60"/>
        <w:rPr>
          <w:lang w:val="en-US"/>
        </w:rPr>
      </w:pPr>
      <w:r>
        <w:rPr>
          <w:lang w:val="en-US"/>
        </w:rPr>
        <w:t>(… no change …)</w:t>
      </w:r>
    </w:p>
    <w:p w14:paraId="3DAAF43C" w14:textId="77777777" w:rsidR="00BE6EB2" w:rsidRPr="002A5028" w:rsidRDefault="00BE6EB2" w:rsidP="00006CD9">
      <w:pPr>
        <w:pStyle w:val="Heading1"/>
        <w:ind w:left="0" w:firstLine="0"/>
        <w:rPr>
          <w:lang w:val="en-US"/>
        </w:rPr>
      </w:pPr>
      <w:r w:rsidRPr="002A5028">
        <w:rPr>
          <w:lang w:val="en-US"/>
        </w:rPr>
        <w:t>4</w:t>
      </w:r>
      <w:r w:rsidRPr="002A5028">
        <w:rPr>
          <w:lang w:val="en-US"/>
        </w:rPr>
        <w:tab/>
        <w:t>Technical description of the VHF data exchange-satellite</w:t>
      </w:r>
    </w:p>
    <w:p w14:paraId="626863F5" w14:textId="77777777" w:rsidR="00BE6EB2" w:rsidRPr="002A5028" w:rsidRDefault="00BE6EB2" w:rsidP="00006CD9">
      <w:pPr>
        <w:pStyle w:val="Heading2"/>
        <w:ind w:left="0" w:firstLine="0"/>
        <w:rPr>
          <w:lang w:val="en-US"/>
        </w:rPr>
      </w:pPr>
      <w:r w:rsidRPr="002A5028">
        <w:rPr>
          <w:lang w:val="en-US"/>
        </w:rPr>
        <w:t>4.1</w:t>
      </w:r>
      <w:r w:rsidRPr="002A5028">
        <w:rPr>
          <w:lang w:val="en-US"/>
        </w:rPr>
        <w:tab/>
        <w:t>VHF data exchange system - satellite key parameters</w:t>
      </w:r>
    </w:p>
    <w:p w14:paraId="7333F091" w14:textId="77777777" w:rsidR="007F47C5" w:rsidRPr="002A5028" w:rsidRDefault="007F47C5" w:rsidP="007F47C5">
      <w:pPr>
        <w:spacing w:before="60"/>
        <w:rPr>
          <w:lang w:val="en-US"/>
        </w:rPr>
      </w:pPr>
      <w:r>
        <w:rPr>
          <w:lang w:val="en-US"/>
        </w:rPr>
        <w:t>(… no change …)</w:t>
      </w:r>
    </w:p>
    <w:p w14:paraId="0BD74169" w14:textId="77777777" w:rsidR="00BE6EB2" w:rsidRPr="002A5028" w:rsidRDefault="00BE6EB2" w:rsidP="00006CD9">
      <w:pPr>
        <w:pStyle w:val="Heading3"/>
        <w:rPr>
          <w:lang w:val="en-US"/>
        </w:rPr>
      </w:pPr>
      <w:r w:rsidRPr="002A5028">
        <w:rPr>
          <w:lang w:val="en-US"/>
        </w:rPr>
        <w:t>4.1.1</w:t>
      </w:r>
      <w:r w:rsidRPr="002A5028">
        <w:rPr>
          <w:lang w:val="en-US"/>
        </w:rPr>
        <w:tab/>
        <w:t>Satellite to surface distance range</w:t>
      </w:r>
    </w:p>
    <w:p w14:paraId="2AA0E6C2" w14:textId="77777777" w:rsidR="007F47C5" w:rsidRPr="002A5028" w:rsidRDefault="007F47C5" w:rsidP="007F47C5">
      <w:pPr>
        <w:spacing w:before="60"/>
        <w:rPr>
          <w:lang w:val="en-US"/>
        </w:rPr>
      </w:pPr>
      <w:r>
        <w:rPr>
          <w:lang w:val="en-US"/>
        </w:rPr>
        <w:t>(… no change …)</w:t>
      </w:r>
    </w:p>
    <w:p w14:paraId="20C943FC" w14:textId="77777777" w:rsidR="00BE6EB2" w:rsidRPr="002A5028" w:rsidRDefault="00BE6EB2" w:rsidP="00006CD9">
      <w:pPr>
        <w:pStyle w:val="Heading3"/>
        <w:rPr>
          <w:lang w:val="en-US"/>
        </w:rPr>
      </w:pPr>
      <w:r w:rsidRPr="002A5028">
        <w:rPr>
          <w:lang w:val="en-US"/>
        </w:rPr>
        <w:t>4.1.2</w:t>
      </w:r>
      <w:r w:rsidRPr="002A5028">
        <w:rPr>
          <w:lang w:val="en-US"/>
        </w:rPr>
        <w:tab/>
        <w:t>Satellite transmission carrier frequency error</w:t>
      </w:r>
    </w:p>
    <w:p w14:paraId="79C17285" w14:textId="77777777" w:rsidR="007F47C5" w:rsidRPr="002A5028" w:rsidRDefault="007F47C5" w:rsidP="007F47C5">
      <w:pPr>
        <w:spacing w:before="60"/>
        <w:rPr>
          <w:lang w:val="en-US"/>
        </w:rPr>
      </w:pPr>
      <w:r>
        <w:rPr>
          <w:lang w:val="en-US"/>
        </w:rPr>
        <w:t>(… no change …)</w:t>
      </w:r>
    </w:p>
    <w:p w14:paraId="335F9BBE" w14:textId="77777777" w:rsidR="00BE6EB2" w:rsidRPr="002A5028" w:rsidRDefault="00BE6EB2" w:rsidP="00006CD9">
      <w:pPr>
        <w:pStyle w:val="Heading3"/>
        <w:rPr>
          <w:lang w:val="en-US"/>
        </w:rPr>
      </w:pPr>
      <w:r w:rsidRPr="002A5028">
        <w:rPr>
          <w:lang w:val="en-US"/>
        </w:rPr>
        <w:t>4.1.3</w:t>
      </w:r>
      <w:r w:rsidRPr="002A5028">
        <w:rPr>
          <w:lang w:val="en-US"/>
        </w:rPr>
        <w:tab/>
        <w:t>Ship station antenna gain and transmitter requirements</w:t>
      </w:r>
    </w:p>
    <w:p w14:paraId="5CF0AC0F" w14:textId="50DF5EFE" w:rsidR="00BE6EB2" w:rsidRPr="002A5028" w:rsidRDefault="007F47C5" w:rsidP="007F47C5">
      <w:pPr>
        <w:spacing w:before="60"/>
        <w:rPr>
          <w:lang w:val="en-US"/>
        </w:rPr>
      </w:pPr>
      <w:r>
        <w:rPr>
          <w:lang w:val="en-US"/>
        </w:rPr>
        <w:t>(… no change …)</w:t>
      </w:r>
    </w:p>
    <w:p w14:paraId="1805B0F1" w14:textId="77777777" w:rsidR="00BE6EB2" w:rsidRPr="002A5028" w:rsidRDefault="00BE6EB2" w:rsidP="00006CD9">
      <w:pPr>
        <w:pStyle w:val="Heading3"/>
        <w:rPr>
          <w:lang w:val="en-US"/>
        </w:rPr>
      </w:pPr>
      <w:r w:rsidRPr="002A5028">
        <w:rPr>
          <w:lang w:val="en-US"/>
        </w:rPr>
        <w:t>4.1.4</w:t>
      </w:r>
      <w:r w:rsidRPr="002A5028">
        <w:rPr>
          <w:lang w:val="en-US"/>
        </w:rPr>
        <w:tab/>
        <w:t>Satellite antenna gain</w:t>
      </w:r>
    </w:p>
    <w:p w14:paraId="2D61B9D6" w14:textId="77777777" w:rsidR="00BE6EB2" w:rsidRPr="002A5028" w:rsidRDefault="00BE6EB2" w:rsidP="00006CD9">
      <w:pPr>
        <w:rPr>
          <w:lang w:val="en-US"/>
        </w:rPr>
      </w:pPr>
      <w:r w:rsidRPr="002A5028">
        <w:rPr>
          <w:lang w:val="en-US"/>
        </w:rPr>
        <w:t xml:space="preserve">The following two satellite antennas have been </w:t>
      </w:r>
      <w:proofErr w:type="spellStart"/>
      <w:r w:rsidRPr="002A5028">
        <w:rPr>
          <w:lang w:val="en-US"/>
        </w:rPr>
        <w:t>analysed</w:t>
      </w:r>
      <w:proofErr w:type="spellEnd"/>
      <w:r w:rsidRPr="002A5028">
        <w:rPr>
          <w:lang w:val="en-US"/>
        </w:rPr>
        <w:t xml:space="preserve"> and provide acceptable performance for VDE-SAT:</w:t>
      </w:r>
    </w:p>
    <w:p w14:paraId="192307A2" w14:textId="367CA1F4" w:rsidR="00BE6EB2" w:rsidRPr="002A5028" w:rsidDel="002113FB" w:rsidRDefault="00BE6EB2" w:rsidP="00006CD9">
      <w:pPr>
        <w:rPr>
          <w:del w:id="14" w:author="Author"/>
          <w:i/>
          <w:color w:val="FF0000"/>
          <w:lang w:val="en-US"/>
        </w:rPr>
      </w:pPr>
      <w:del w:id="15" w:author="Author">
        <w:r w:rsidRPr="002A5028" w:rsidDel="002113FB">
          <w:rPr>
            <w:i/>
            <w:color w:val="FF0000"/>
            <w:lang w:val="en-US"/>
          </w:rPr>
          <w:delText>[Editor’s note: Additional detail on the operational concept for VDE-SAT should be provided]</w:delText>
        </w:r>
      </w:del>
    </w:p>
    <w:p w14:paraId="6FE890DD" w14:textId="3ABDC2CE" w:rsidR="00BE6EB2" w:rsidRPr="002A5028" w:rsidRDefault="00BE6EB2" w:rsidP="00006CD9">
      <w:pPr>
        <w:pStyle w:val="enumlev1"/>
        <w:rPr>
          <w:lang w:val="en-US"/>
        </w:rPr>
      </w:pPr>
      <w:r w:rsidRPr="002A5028">
        <w:rPr>
          <w:lang w:val="en-US"/>
        </w:rPr>
        <w:t>1)</w:t>
      </w:r>
      <w:r w:rsidRPr="002A5028">
        <w:rPr>
          <w:lang w:val="en-US"/>
        </w:rPr>
        <w:tab/>
      </w:r>
      <w:r w:rsidRPr="002A5028">
        <w:rPr>
          <w:u w:val="single"/>
          <w:lang w:val="en-US"/>
        </w:rPr>
        <w:t>Yagi Antenna</w:t>
      </w:r>
      <w:r w:rsidRPr="002A5028">
        <w:rPr>
          <w:lang w:val="en-US"/>
        </w:rPr>
        <w:t xml:space="preserve">: </w:t>
      </w:r>
      <w:del w:id="16" w:author="Author">
        <w:r w:rsidRPr="002A5028" w:rsidDel="00E45792">
          <w:rPr>
            <w:lang w:val="en-US"/>
          </w:rPr>
          <w:delText>For t</w:delText>
        </w:r>
      </w:del>
      <w:ins w:id="17" w:author="Author">
        <w:r w:rsidR="00E45792">
          <w:rPr>
            <w:lang w:val="en-US"/>
          </w:rPr>
          <w:t>T</w:t>
        </w:r>
      </w:ins>
      <w:r w:rsidRPr="002A5028">
        <w:rPr>
          <w:lang w:val="en-US"/>
        </w:rPr>
        <w:t xml:space="preserve">his antenna </w:t>
      </w:r>
      <w:del w:id="18" w:author="Author">
        <w:r w:rsidRPr="002A5028" w:rsidDel="00E45792">
          <w:rPr>
            <w:lang w:val="en-US"/>
          </w:rPr>
          <w:delText xml:space="preserve">the link budget is optimised for 0 degrees ship elevation angle </w:delText>
        </w:r>
      </w:del>
      <w:r w:rsidRPr="002A5028">
        <w:rPr>
          <w:lang w:val="en-US"/>
        </w:rPr>
        <w:t>us</w:t>
      </w:r>
      <w:ins w:id="19" w:author="Author">
        <w:r w:rsidR="00E45792">
          <w:rPr>
            <w:lang w:val="en-US"/>
          </w:rPr>
          <w:t>es</w:t>
        </w:r>
      </w:ins>
      <w:del w:id="20" w:author="Author">
        <w:r w:rsidRPr="002A5028" w:rsidDel="00E45792">
          <w:rPr>
            <w:lang w:val="en-US"/>
          </w:rPr>
          <w:delText>ing</w:delText>
        </w:r>
      </w:del>
      <w:r w:rsidRPr="002A5028">
        <w:rPr>
          <w:lang w:val="en-US"/>
        </w:rPr>
        <w:t xml:space="preserve"> a three </w:t>
      </w:r>
      <w:ins w:id="21" w:author="Author">
        <w:r w:rsidR="00E45792" w:rsidRPr="002A5028">
          <w:rPr>
            <w:lang w:val="en-US"/>
          </w:rPr>
          <w:t xml:space="preserve">crossed two </w:t>
        </w:r>
      </w:ins>
      <w:r w:rsidRPr="002A5028">
        <w:rPr>
          <w:lang w:val="en-US"/>
        </w:rPr>
        <w:t xml:space="preserve">element circularly polarized </w:t>
      </w:r>
      <w:del w:id="22" w:author="Author">
        <w:r w:rsidRPr="002A5028" w:rsidDel="00E45792">
          <w:rPr>
            <w:lang w:val="en-US"/>
          </w:rPr>
          <w:delText xml:space="preserve">crossed two </w:delText>
        </w:r>
      </w:del>
      <w:r w:rsidRPr="002A5028">
        <w:rPr>
          <w:lang w:val="en-US"/>
        </w:rPr>
        <w:t>Yagi antenna</w:t>
      </w:r>
      <w:r w:rsidR="00635652" w:rsidRPr="002A5028">
        <w:rPr>
          <w:lang w:val="en-US"/>
        </w:rPr>
        <w:t>s</w:t>
      </w:r>
      <w:r w:rsidRPr="002A5028">
        <w:rPr>
          <w:lang w:val="en-US"/>
        </w:rPr>
        <w:t xml:space="preserve"> with the </w:t>
      </w:r>
      <w:del w:id="23" w:author="Author">
        <w:r w:rsidRPr="002A5028" w:rsidDel="00E45792">
          <w:rPr>
            <w:lang w:val="en-US"/>
          </w:rPr>
          <w:delText xml:space="preserve">satellite </w:delText>
        </w:r>
      </w:del>
      <w:ins w:id="24" w:author="Author">
        <w:r w:rsidR="00E45792">
          <w:rPr>
            <w:lang w:val="en-US"/>
          </w:rPr>
          <w:t>antenna boresight</w:t>
        </w:r>
        <w:r w:rsidR="00E45792" w:rsidRPr="002A5028">
          <w:rPr>
            <w:lang w:val="en-US"/>
          </w:rPr>
          <w:t xml:space="preserve"> </w:t>
        </w:r>
      </w:ins>
      <w:r w:rsidRPr="002A5028">
        <w:rPr>
          <w:lang w:val="en-US"/>
        </w:rPr>
        <w:t xml:space="preserve">pointed at the horizon. This is illustrated in </w:t>
      </w:r>
      <w:r w:rsidR="00DC1C29" w:rsidRPr="002A5028">
        <w:rPr>
          <w:lang w:val="en-US"/>
        </w:rPr>
        <w:t>Figure</w:t>
      </w:r>
      <w:r w:rsidRPr="002A5028">
        <w:rPr>
          <w:lang w:val="en-US"/>
        </w:rPr>
        <w:t xml:space="preserve"> </w:t>
      </w:r>
      <w:r w:rsidR="00635652" w:rsidRPr="002A5028">
        <w:rPr>
          <w:lang w:val="en-US"/>
        </w:rPr>
        <w:t>9</w:t>
      </w:r>
      <w:r w:rsidRPr="002A5028">
        <w:rPr>
          <w:lang w:val="en-US"/>
        </w:rPr>
        <w:t xml:space="preserve">, showing how the Yagi antenna and its main lobe is pointed towards the horizon of the earth. The thin solid line indicates the field of view from the satellite, but the communications coverage area will be limited to the area within the main lobe of the Yagi antenna. Assuming a peak antenna gain of 8 </w:t>
      </w:r>
      <w:proofErr w:type="spellStart"/>
      <w:r w:rsidRPr="002A5028">
        <w:rPr>
          <w:lang w:val="en-US"/>
        </w:rPr>
        <w:t>dBi</w:t>
      </w:r>
      <w:proofErr w:type="spellEnd"/>
      <w:r w:rsidRPr="002A5028">
        <w:rPr>
          <w:lang w:val="en-US"/>
        </w:rPr>
        <w:t xml:space="preserve">, satellite antenna gain versus ship elevation angle and nadir offset angle are shown in </w:t>
      </w:r>
      <w:r w:rsidR="00071904" w:rsidRPr="002A5028">
        <w:rPr>
          <w:lang w:val="en-US"/>
        </w:rPr>
        <w:t>Table </w:t>
      </w:r>
      <w:r w:rsidR="00635652" w:rsidRPr="002A5028">
        <w:rPr>
          <w:lang w:val="en-US"/>
        </w:rPr>
        <w:t>3</w:t>
      </w:r>
      <w:r w:rsidRPr="002A5028">
        <w:rPr>
          <w:lang w:val="en-US"/>
        </w:rPr>
        <w:t>.</w:t>
      </w:r>
      <w:ins w:id="25" w:author="Author">
        <w:r w:rsidR="00A054DC">
          <w:rPr>
            <w:lang w:val="en-US"/>
          </w:rPr>
          <w:t xml:space="preserve"> It is the responsibility of the VDE-SAT service provider to ensure that the pointing of the antenna and the </w:t>
        </w:r>
        <w:proofErr w:type="spellStart"/>
        <w:r w:rsidR="00A054DC">
          <w:rPr>
            <w:lang w:val="en-US"/>
          </w:rPr>
          <w:t>e.i.r.p</w:t>
        </w:r>
        <w:proofErr w:type="spellEnd"/>
        <w:r w:rsidR="00A054DC">
          <w:rPr>
            <w:lang w:val="en-US"/>
          </w:rPr>
          <w:t>. are set in a manner which keeps the VDE-SAT downlink emissions within the pfd-mask limit specified in Table 5.</w:t>
        </w:r>
      </w:ins>
    </w:p>
    <w:p w14:paraId="480A6545" w14:textId="77777777" w:rsidR="00BE6EB2" w:rsidRPr="002A5028" w:rsidRDefault="00BE6EB2" w:rsidP="00074D07">
      <w:pPr>
        <w:pStyle w:val="FigureNo"/>
        <w:rPr>
          <w:rStyle w:val="Appdef"/>
          <w:b w:val="0"/>
          <w:lang w:val="en-US"/>
        </w:rPr>
      </w:pPr>
      <w:r w:rsidRPr="002A5028">
        <w:rPr>
          <w:lang w:val="en-US"/>
        </w:rPr>
        <w:lastRenderedPageBreak/>
        <w:t xml:space="preserve">Figure </w:t>
      </w:r>
      <w:r w:rsidR="001E47AB" w:rsidRPr="002A5028">
        <w:rPr>
          <w:lang w:val="en-US"/>
        </w:rPr>
        <w:t>9</w:t>
      </w:r>
    </w:p>
    <w:p w14:paraId="51DBF2FD" w14:textId="77777777" w:rsidR="00BE6EB2" w:rsidRPr="002A5028" w:rsidRDefault="00BE6EB2" w:rsidP="005A62DA">
      <w:pPr>
        <w:pStyle w:val="Figuretitle"/>
      </w:pPr>
      <w:r w:rsidRPr="002A5028">
        <w:t>Illustration showing how the Yagi antenna and its main lobe is pointed towards the horizon of the earth. The thin solid line indicates the field of view from the satellite, but the communications coverage area will be limited to the area within the main lobe of the Yagi antenna.</w:t>
      </w:r>
    </w:p>
    <w:p w14:paraId="7E05B577" w14:textId="77777777" w:rsidR="00BE6EB2" w:rsidRPr="002A5028" w:rsidRDefault="00BE6EB2" w:rsidP="00D9529F">
      <w:pPr>
        <w:pStyle w:val="Figure"/>
        <w:rPr>
          <w:noProof w:val="0"/>
        </w:rPr>
      </w:pPr>
      <w:r w:rsidRPr="002A5028">
        <w:rPr>
          <w:lang w:val="nl-NL" w:eastAsia="nl-NL"/>
        </w:rPr>
        <w:drawing>
          <wp:inline distT="0" distB="0" distL="0" distR="0" wp14:anchorId="47579EDF" wp14:editId="0776BC8A">
            <wp:extent cx="5335200" cy="2541600"/>
            <wp:effectExtent l="0" t="0" r="0" b="0"/>
            <wp:docPr id="20"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5335200" cy="2541600"/>
                    </a:xfrm>
                    <a:prstGeom prst="rect">
                      <a:avLst/>
                    </a:prstGeom>
                    <a:noFill/>
                  </pic:spPr>
                </pic:pic>
              </a:graphicData>
            </a:graphic>
          </wp:inline>
        </w:drawing>
      </w:r>
    </w:p>
    <w:p w14:paraId="3C0F831A" w14:textId="77777777" w:rsidR="00BE6EB2" w:rsidRPr="002A5028" w:rsidRDefault="00BE6EB2" w:rsidP="00DC1C29">
      <w:pPr>
        <w:pStyle w:val="enumlev1"/>
        <w:rPr>
          <w:lang w:val="en-US"/>
        </w:rPr>
      </w:pPr>
      <w:r w:rsidRPr="002A5028">
        <w:rPr>
          <w:lang w:val="en-US"/>
        </w:rPr>
        <w:t>2)</w:t>
      </w:r>
      <w:r w:rsidRPr="002A5028">
        <w:rPr>
          <w:lang w:val="en-US"/>
        </w:rPr>
        <w:tab/>
      </w:r>
      <w:r w:rsidRPr="002A5028">
        <w:rPr>
          <w:u w:val="single"/>
          <w:lang w:val="en-US"/>
        </w:rPr>
        <w:t>Isoflux antenna</w:t>
      </w:r>
      <w:r w:rsidRPr="002A5028">
        <w:rPr>
          <w:lang w:val="en-US"/>
        </w:rPr>
        <w:t xml:space="preserve">: This antenna is designed to point at the nadir direction providing a symmetric radiation pattern around the pointing direction. This is illustrated in </w:t>
      </w:r>
      <w:r w:rsidR="00DC1C29" w:rsidRPr="002A5028">
        <w:rPr>
          <w:lang w:val="en-US"/>
        </w:rPr>
        <w:t>Figure</w:t>
      </w:r>
      <w:r w:rsidR="00DC1C29">
        <w:rPr>
          <w:lang w:val="en-US"/>
        </w:rPr>
        <w:t> </w:t>
      </w:r>
      <w:r w:rsidR="001E47AB" w:rsidRPr="002A5028">
        <w:rPr>
          <w:lang w:val="en-US"/>
        </w:rPr>
        <w:t>10</w:t>
      </w:r>
      <w:r w:rsidRPr="002A5028">
        <w:rPr>
          <w:lang w:val="en-US"/>
        </w:rPr>
        <w:t xml:space="preserve">, showing how the whole field of view, indicated by the thin solid line, is within the communications coverage of the isoflux antenna. Assuming a peak antenna gain of 2 </w:t>
      </w:r>
      <w:proofErr w:type="spellStart"/>
      <w:r w:rsidRPr="002A5028">
        <w:rPr>
          <w:lang w:val="en-US"/>
        </w:rPr>
        <w:t>dBi</w:t>
      </w:r>
      <w:proofErr w:type="spellEnd"/>
      <w:r w:rsidRPr="002A5028">
        <w:rPr>
          <w:lang w:val="en-US"/>
        </w:rPr>
        <w:t xml:space="preserve">, satellite antenna gain versus ship elevation and nadir offset angle are shown in </w:t>
      </w:r>
      <w:r w:rsidR="00071904" w:rsidRPr="002A5028">
        <w:rPr>
          <w:lang w:val="en-US"/>
        </w:rPr>
        <w:t xml:space="preserve">Table </w:t>
      </w:r>
      <w:r w:rsidR="00B950F8" w:rsidRPr="002A5028">
        <w:rPr>
          <w:lang w:val="en-US"/>
        </w:rPr>
        <w:t>3</w:t>
      </w:r>
      <w:r w:rsidRPr="002A5028">
        <w:rPr>
          <w:lang w:val="en-US"/>
        </w:rPr>
        <w:t>.</w:t>
      </w:r>
    </w:p>
    <w:p w14:paraId="3A255370" w14:textId="77777777" w:rsidR="00BE6EB2" w:rsidRPr="002A5028" w:rsidRDefault="00BE6EB2" w:rsidP="00074D07">
      <w:pPr>
        <w:pStyle w:val="FigureNo"/>
        <w:rPr>
          <w:rStyle w:val="Appdef"/>
          <w:b w:val="0"/>
          <w:lang w:val="en-US"/>
        </w:rPr>
      </w:pPr>
      <w:r w:rsidRPr="002A5028">
        <w:rPr>
          <w:lang w:val="en-US"/>
        </w:rPr>
        <w:t xml:space="preserve">Figure </w:t>
      </w:r>
      <w:r w:rsidR="001E47AB" w:rsidRPr="002A5028">
        <w:rPr>
          <w:lang w:val="en-US"/>
        </w:rPr>
        <w:t>10</w:t>
      </w:r>
    </w:p>
    <w:p w14:paraId="44FEC51B" w14:textId="77777777" w:rsidR="00BE6EB2" w:rsidRPr="002A5028" w:rsidRDefault="00BE6EB2" w:rsidP="005A62DA">
      <w:pPr>
        <w:pStyle w:val="Figuretitle"/>
      </w:pPr>
      <w:r w:rsidRPr="002A5028">
        <w:t>Illustration showing how the whole field of view, indicated by the thin solid line, is within the communications coverage of the isoflux antenna.</w:t>
      </w:r>
    </w:p>
    <w:p w14:paraId="7CDC7957" w14:textId="77777777" w:rsidR="00BE6EB2" w:rsidRPr="002A5028" w:rsidRDefault="00BE6EB2" w:rsidP="005A62DA">
      <w:pPr>
        <w:pStyle w:val="Figure"/>
        <w:rPr>
          <w:noProof w:val="0"/>
        </w:rPr>
      </w:pPr>
      <w:r w:rsidRPr="002A5028">
        <w:rPr>
          <w:lang w:val="nl-NL" w:eastAsia="nl-NL"/>
        </w:rPr>
        <w:drawing>
          <wp:inline distT="0" distB="0" distL="0" distR="0" wp14:anchorId="712BA058" wp14:editId="31B3423C">
            <wp:extent cx="5335200" cy="2540571"/>
            <wp:effectExtent l="0" t="0" r="0" b="0"/>
            <wp:docPr id="21"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5335200" cy="2540571"/>
                    </a:xfrm>
                    <a:prstGeom prst="rect">
                      <a:avLst/>
                    </a:prstGeom>
                    <a:noFill/>
                  </pic:spPr>
                </pic:pic>
              </a:graphicData>
            </a:graphic>
          </wp:inline>
        </w:drawing>
      </w:r>
    </w:p>
    <w:p w14:paraId="31280B52" w14:textId="77777777" w:rsidR="00BE6EB2" w:rsidRPr="002A5028" w:rsidRDefault="00BE6EB2" w:rsidP="00D621AE">
      <w:pPr>
        <w:pStyle w:val="TableNo"/>
        <w:rPr>
          <w:lang w:val="en-US"/>
        </w:rPr>
      </w:pPr>
      <w:r w:rsidRPr="002A5028">
        <w:rPr>
          <w:lang w:val="en-US"/>
        </w:rPr>
        <w:lastRenderedPageBreak/>
        <w:t xml:space="preserve">TABLE </w:t>
      </w:r>
      <w:r w:rsidR="001E47AB" w:rsidRPr="002A5028">
        <w:rPr>
          <w:lang w:val="en-US"/>
        </w:rPr>
        <w:t>3</w:t>
      </w:r>
    </w:p>
    <w:p w14:paraId="6847276C" w14:textId="77777777" w:rsidR="00BE6EB2" w:rsidRPr="002A5028" w:rsidRDefault="00BE6EB2" w:rsidP="00006CD9">
      <w:pPr>
        <w:pStyle w:val="Tabletitle"/>
        <w:rPr>
          <w:caps/>
          <w:lang w:val="en-US"/>
        </w:rPr>
      </w:pPr>
      <w:r w:rsidRPr="002A5028">
        <w:rPr>
          <w:lang w:val="en-US"/>
        </w:rPr>
        <w:t>Satellite Yagi-antenna gain vs. nadir</w:t>
      </w:r>
      <w:r w:rsidRPr="002A5028">
        <w:rPr>
          <w:caps/>
          <w:lang w:val="en-US"/>
        </w:rPr>
        <w:t xml:space="preserve"> </w:t>
      </w:r>
      <w:r w:rsidRPr="002A5028">
        <w:rPr>
          <w:lang w:val="en-US"/>
        </w:rPr>
        <w:t>offset</w:t>
      </w:r>
      <w:r w:rsidRPr="002A5028">
        <w:rPr>
          <w:caps/>
          <w:lang w:val="en-US"/>
        </w:rPr>
        <w:t xml:space="preserve"> </w:t>
      </w:r>
      <w:r w:rsidRPr="002A5028">
        <w:rPr>
          <w:lang w:val="en-US"/>
        </w:rPr>
        <w:t>angle</w:t>
      </w:r>
    </w:p>
    <w:tbl>
      <w:tblPr>
        <w:tblW w:w="5000" w:type="pct"/>
        <w:jc w:val="center"/>
        <w:tblLayout w:type="fixed"/>
        <w:tblCellMar>
          <w:left w:w="70" w:type="dxa"/>
          <w:right w:w="70" w:type="dxa"/>
        </w:tblCellMar>
        <w:tblLook w:val="00A0" w:firstRow="1" w:lastRow="0" w:firstColumn="1" w:lastColumn="0" w:noHBand="0" w:noVBand="0"/>
      </w:tblPr>
      <w:tblGrid>
        <w:gridCol w:w="3015"/>
        <w:gridCol w:w="3751"/>
        <w:gridCol w:w="3013"/>
      </w:tblGrid>
      <w:tr w:rsidR="00BE6EB2" w:rsidRPr="002A5028" w14:paraId="462C32C1" w14:textId="77777777" w:rsidTr="00006CD9">
        <w:trPr>
          <w:trHeight w:val="227"/>
          <w:jc w:val="center"/>
        </w:trPr>
        <w:tc>
          <w:tcPr>
            <w:tcW w:w="1140" w:type="dxa"/>
            <w:tcBorders>
              <w:top w:val="single" w:sz="4" w:space="0" w:color="auto"/>
              <w:left w:val="single" w:sz="4" w:space="0" w:color="auto"/>
              <w:bottom w:val="single" w:sz="4" w:space="0" w:color="auto"/>
              <w:right w:val="single" w:sz="4" w:space="0" w:color="auto"/>
            </w:tcBorders>
            <w:noWrap/>
            <w:vAlign w:val="center"/>
          </w:tcPr>
          <w:p w14:paraId="0CC043E3" w14:textId="77777777" w:rsidR="00BE6EB2" w:rsidRPr="002A5028" w:rsidRDefault="00BE6EB2" w:rsidP="00006CD9">
            <w:pPr>
              <w:pStyle w:val="Tablehead"/>
              <w:keepLines/>
              <w:rPr>
                <w:lang w:val="en-US"/>
              </w:rPr>
            </w:pPr>
            <w:r w:rsidRPr="002A5028">
              <w:rPr>
                <w:lang w:val="en-US"/>
              </w:rPr>
              <w:t>Ship elevation angle</w:t>
            </w:r>
          </w:p>
        </w:tc>
        <w:tc>
          <w:tcPr>
            <w:tcW w:w="1418" w:type="dxa"/>
            <w:tcBorders>
              <w:top w:val="single" w:sz="4" w:space="0" w:color="auto"/>
              <w:left w:val="nil"/>
              <w:bottom w:val="single" w:sz="4" w:space="0" w:color="auto"/>
              <w:right w:val="single" w:sz="4" w:space="0" w:color="auto"/>
            </w:tcBorders>
            <w:noWrap/>
            <w:vAlign w:val="center"/>
          </w:tcPr>
          <w:p w14:paraId="46F91349" w14:textId="77777777" w:rsidR="00BE6EB2" w:rsidRPr="002A5028" w:rsidRDefault="00BE6EB2" w:rsidP="00006CD9">
            <w:pPr>
              <w:pStyle w:val="Tablehead"/>
              <w:keepLines/>
              <w:rPr>
                <w:lang w:val="en-US"/>
              </w:rPr>
            </w:pPr>
            <w:r w:rsidRPr="002A5028">
              <w:rPr>
                <w:lang w:val="en-US"/>
              </w:rPr>
              <w:t>Nadir offset angle</w:t>
            </w:r>
          </w:p>
        </w:tc>
        <w:tc>
          <w:tcPr>
            <w:tcW w:w="1139" w:type="dxa"/>
            <w:tcBorders>
              <w:top w:val="single" w:sz="4" w:space="0" w:color="auto"/>
              <w:left w:val="nil"/>
              <w:bottom w:val="single" w:sz="4" w:space="0" w:color="auto"/>
              <w:right w:val="single" w:sz="4" w:space="0" w:color="auto"/>
            </w:tcBorders>
            <w:noWrap/>
            <w:vAlign w:val="center"/>
          </w:tcPr>
          <w:p w14:paraId="5C65BDB8" w14:textId="77777777" w:rsidR="00BE6EB2" w:rsidRPr="002A5028" w:rsidRDefault="00BE6EB2" w:rsidP="00006CD9">
            <w:pPr>
              <w:pStyle w:val="Tablehead"/>
              <w:keepLines/>
              <w:rPr>
                <w:lang w:val="en-US"/>
              </w:rPr>
            </w:pPr>
            <w:r w:rsidRPr="002A5028">
              <w:rPr>
                <w:lang w:val="en-US"/>
              </w:rPr>
              <w:t>Satellite antenna gain</w:t>
            </w:r>
          </w:p>
        </w:tc>
      </w:tr>
      <w:tr w:rsidR="00BE6EB2" w:rsidRPr="002A5028" w14:paraId="2831D6BE" w14:textId="77777777" w:rsidTr="00006CD9">
        <w:trPr>
          <w:trHeight w:val="227"/>
          <w:jc w:val="center"/>
        </w:trPr>
        <w:tc>
          <w:tcPr>
            <w:tcW w:w="1140" w:type="dxa"/>
            <w:tcBorders>
              <w:top w:val="nil"/>
              <w:left w:val="single" w:sz="4" w:space="0" w:color="auto"/>
              <w:bottom w:val="single" w:sz="4" w:space="0" w:color="auto"/>
              <w:right w:val="single" w:sz="4" w:space="0" w:color="auto"/>
            </w:tcBorders>
            <w:noWrap/>
            <w:vAlign w:val="bottom"/>
          </w:tcPr>
          <w:p w14:paraId="28A3FA12" w14:textId="77777777" w:rsidR="00BE6EB2" w:rsidRPr="002A5028" w:rsidRDefault="00BE6EB2" w:rsidP="00006CD9">
            <w:pPr>
              <w:pStyle w:val="Tabletext"/>
              <w:keepNext/>
              <w:keepLines/>
              <w:jc w:val="center"/>
              <w:rPr>
                <w:lang w:val="en-US"/>
              </w:rPr>
            </w:pPr>
            <w:r w:rsidRPr="002A5028">
              <w:rPr>
                <w:lang w:val="en-US"/>
              </w:rPr>
              <w:t>Degrees</w:t>
            </w:r>
          </w:p>
        </w:tc>
        <w:tc>
          <w:tcPr>
            <w:tcW w:w="1418" w:type="dxa"/>
            <w:tcBorders>
              <w:top w:val="nil"/>
              <w:left w:val="nil"/>
              <w:bottom w:val="single" w:sz="4" w:space="0" w:color="auto"/>
              <w:right w:val="single" w:sz="4" w:space="0" w:color="auto"/>
            </w:tcBorders>
            <w:noWrap/>
            <w:vAlign w:val="bottom"/>
          </w:tcPr>
          <w:p w14:paraId="35BD43DB" w14:textId="77777777" w:rsidR="00BE6EB2" w:rsidRPr="002A5028" w:rsidRDefault="00BE6EB2" w:rsidP="00006CD9">
            <w:pPr>
              <w:pStyle w:val="Tabletext"/>
              <w:keepNext/>
              <w:keepLines/>
              <w:jc w:val="center"/>
              <w:rPr>
                <w:lang w:val="en-US"/>
              </w:rPr>
            </w:pPr>
            <w:r w:rsidRPr="002A5028">
              <w:rPr>
                <w:lang w:val="en-US"/>
              </w:rPr>
              <w:t>degrees</w:t>
            </w:r>
          </w:p>
        </w:tc>
        <w:tc>
          <w:tcPr>
            <w:tcW w:w="1139" w:type="dxa"/>
            <w:tcBorders>
              <w:top w:val="nil"/>
              <w:left w:val="nil"/>
              <w:bottom w:val="single" w:sz="4" w:space="0" w:color="auto"/>
              <w:right w:val="single" w:sz="4" w:space="0" w:color="auto"/>
            </w:tcBorders>
            <w:noWrap/>
            <w:vAlign w:val="bottom"/>
          </w:tcPr>
          <w:p w14:paraId="38E0EEB1" w14:textId="77777777" w:rsidR="00BE6EB2" w:rsidRPr="002A5028" w:rsidRDefault="00BE6EB2" w:rsidP="00006CD9">
            <w:pPr>
              <w:pStyle w:val="Tabletext"/>
              <w:keepNext/>
              <w:keepLines/>
              <w:jc w:val="center"/>
              <w:rPr>
                <w:lang w:val="en-US"/>
              </w:rPr>
            </w:pPr>
            <w:proofErr w:type="spellStart"/>
            <w:r w:rsidRPr="002A5028">
              <w:rPr>
                <w:lang w:val="en-US"/>
              </w:rPr>
              <w:t>dBi</w:t>
            </w:r>
            <w:proofErr w:type="spellEnd"/>
          </w:p>
        </w:tc>
      </w:tr>
      <w:tr w:rsidR="00BE6EB2" w:rsidRPr="002A5028" w14:paraId="69B3590A" w14:textId="77777777" w:rsidTr="00006CD9">
        <w:trPr>
          <w:trHeight w:val="227"/>
          <w:jc w:val="center"/>
        </w:trPr>
        <w:tc>
          <w:tcPr>
            <w:tcW w:w="1140" w:type="dxa"/>
            <w:tcBorders>
              <w:top w:val="nil"/>
              <w:left w:val="single" w:sz="4" w:space="0" w:color="auto"/>
              <w:bottom w:val="single" w:sz="4" w:space="0" w:color="auto"/>
              <w:right w:val="single" w:sz="4" w:space="0" w:color="auto"/>
            </w:tcBorders>
            <w:noWrap/>
            <w:vAlign w:val="bottom"/>
          </w:tcPr>
          <w:p w14:paraId="1B07F3B8" w14:textId="77777777" w:rsidR="00BE6EB2" w:rsidRPr="002A5028" w:rsidRDefault="00BE6EB2" w:rsidP="00006CD9">
            <w:pPr>
              <w:pStyle w:val="Tabletext"/>
              <w:keepNext/>
              <w:keepLines/>
              <w:jc w:val="center"/>
              <w:rPr>
                <w:lang w:val="en-US"/>
              </w:rPr>
            </w:pPr>
            <w:r w:rsidRPr="002A5028">
              <w:rPr>
                <w:lang w:val="en-US"/>
              </w:rPr>
              <w:t>0</w:t>
            </w:r>
          </w:p>
        </w:tc>
        <w:tc>
          <w:tcPr>
            <w:tcW w:w="1418" w:type="dxa"/>
            <w:tcBorders>
              <w:top w:val="nil"/>
              <w:left w:val="nil"/>
              <w:bottom w:val="single" w:sz="4" w:space="0" w:color="auto"/>
              <w:right w:val="single" w:sz="4" w:space="0" w:color="auto"/>
            </w:tcBorders>
            <w:noWrap/>
            <w:vAlign w:val="bottom"/>
          </w:tcPr>
          <w:p w14:paraId="1B1D9244" w14:textId="77777777" w:rsidR="00BE6EB2" w:rsidRPr="002A5028" w:rsidRDefault="00BE6EB2" w:rsidP="00006CD9">
            <w:pPr>
              <w:pStyle w:val="Tabletext"/>
              <w:keepNext/>
              <w:keepLines/>
              <w:jc w:val="center"/>
              <w:rPr>
                <w:lang w:val="en-US"/>
              </w:rPr>
            </w:pPr>
            <w:r w:rsidRPr="002A5028">
              <w:rPr>
                <w:lang w:val="en-US"/>
              </w:rPr>
              <w:t>66.1</w:t>
            </w:r>
          </w:p>
        </w:tc>
        <w:tc>
          <w:tcPr>
            <w:tcW w:w="1139" w:type="dxa"/>
            <w:tcBorders>
              <w:top w:val="nil"/>
              <w:left w:val="nil"/>
              <w:bottom w:val="single" w:sz="4" w:space="0" w:color="auto"/>
              <w:right w:val="single" w:sz="4" w:space="0" w:color="auto"/>
            </w:tcBorders>
            <w:noWrap/>
            <w:vAlign w:val="bottom"/>
          </w:tcPr>
          <w:p w14:paraId="58810BED" w14:textId="77777777" w:rsidR="00BE6EB2" w:rsidRPr="002A5028" w:rsidRDefault="00BE6EB2" w:rsidP="00006CD9">
            <w:pPr>
              <w:pStyle w:val="Tabletext"/>
              <w:keepNext/>
              <w:keepLines/>
              <w:jc w:val="center"/>
              <w:rPr>
                <w:lang w:val="en-US"/>
              </w:rPr>
            </w:pPr>
            <w:r w:rsidRPr="002A5028">
              <w:rPr>
                <w:lang w:val="en-US"/>
              </w:rPr>
              <w:t>8</w:t>
            </w:r>
          </w:p>
        </w:tc>
      </w:tr>
      <w:tr w:rsidR="00BE6EB2" w:rsidRPr="002A5028" w14:paraId="537BFF72" w14:textId="77777777" w:rsidTr="00006CD9">
        <w:trPr>
          <w:trHeight w:val="227"/>
          <w:jc w:val="center"/>
        </w:trPr>
        <w:tc>
          <w:tcPr>
            <w:tcW w:w="1140" w:type="dxa"/>
            <w:tcBorders>
              <w:top w:val="nil"/>
              <w:left w:val="single" w:sz="4" w:space="0" w:color="auto"/>
              <w:bottom w:val="single" w:sz="4" w:space="0" w:color="auto"/>
              <w:right w:val="single" w:sz="4" w:space="0" w:color="auto"/>
            </w:tcBorders>
            <w:noWrap/>
            <w:vAlign w:val="bottom"/>
          </w:tcPr>
          <w:p w14:paraId="206BBB96" w14:textId="77777777" w:rsidR="00BE6EB2" w:rsidRPr="002A5028" w:rsidRDefault="00BE6EB2" w:rsidP="00006CD9">
            <w:pPr>
              <w:pStyle w:val="Tabletext"/>
              <w:keepNext/>
              <w:keepLines/>
              <w:jc w:val="center"/>
              <w:rPr>
                <w:lang w:val="en-US"/>
              </w:rPr>
            </w:pPr>
            <w:r w:rsidRPr="002A5028">
              <w:rPr>
                <w:lang w:val="en-US"/>
              </w:rPr>
              <w:t>10</w:t>
            </w:r>
          </w:p>
        </w:tc>
        <w:tc>
          <w:tcPr>
            <w:tcW w:w="1418" w:type="dxa"/>
            <w:tcBorders>
              <w:top w:val="nil"/>
              <w:left w:val="nil"/>
              <w:bottom w:val="single" w:sz="4" w:space="0" w:color="auto"/>
              <w:right w:val="single" w:sz="4" w:space="0" w:color="auto"/>
            </w:tcBorders>
            <w:noWrap/>
            <w:vAlign w:val="bottom"/>
          </w:tcPr>
          <w:p w14:paraId="600832FF" w14:textId="77777777" w:rsidR="00BE6EB2" w:rsidRPr="002A5028" w:rsidRDefault="00BE6EB2" w:rsidP="00006CD9">
            <w:pPr>
              <w:pStyle w:val="Tabletext"/>
              <w:keepNext/>
              <w:keepLines/>
              <w:jc w:val="center"/>
              <w:rPr>
                <w:lang w:val="en-US"/>
              </w:rPr>
            </w:pPr>
            <w:r w:rsidRPr="002A5028">
              <w:rPr>
                <w:lang w:val="en-US"/>
              </w:rPr>
              <w:t>64.2</w:t>
            </w:r>
          </w:p>
        </w:tc>
        <w:tc>
          <w:tcPr>
            <w:tcW w:w="1139" w:type="dxa"/>
            <w:tcBorders>
              <w:top w:val="nil"/>
              <w:left w:val="nil"/>
              <w:bottom w:val="single" w:sz="4" w:space="0" w:color="auto"/>
              <w:right w:val="single" w:sz="4" w:space="0" w:color="auto"/>
            </w:tcBorders>
            <w:noWrap/>
            <w:vAlign w:val="bottom"/>
          </w:tcPr>
          <w:p w14:paraId="359941BF" w14:textId="77777777" w:rsidR="00BE6EB2" w:rsidRPr="002A5028" w:rsidRDefault="00BE6EB2" w:rsidP="00006CD9">
            <w:pPr>
              <w:pStyle w:val="Tabletext"/>
              <w:keepNext/>
              <w:keepLines/>
              <w:jc w:val="center"/>
              <w:rPr>
                <w:lang w:val="en-US"/>
              </w:rPr>
            </w:pPr>
            <w:r w:rsidRPr="002A5028">
              <w:rPr>
                <w:lang w:val="en-US"/>
              </w:rPr>
              <w:t>8</w:t>
            </w:r>
          </w:p>
        </w:tc>
      </w:tr>
      <w:tr w:rsidR="00BE6EB2" w:rsidRPr="002A5028" w14:paraId="2AD409E0" w14:textId="77777777" w:rsidTr="00006CD9">
        <w:trPr>
          <w:trHeight w:val="227"/>
          <w:jc w:val="center"/>
        </w:trPr>
        <w:tc>
          <w:tcPr>
            <w:tcW w:w="1140" w:type="dxa"/>
            <w:tcBorders>
              <w:top w:val="nil"/>
              <w:left w:val="single" w:sz="4" w:space="0" w:color="auto"/>
              <w:bottom w:val="single" w:sz="4" w:space="0" w:color="auto"/>
              <w:right w:val="single" w:sz="4" w:space="0" w:color="auto"/>
            </w:tcBorders>
            <w:noWrap/>
            <w:vAlign w:val="bottom"/>
          </w:tcPr>
          <w:p w14:paraId="5703A80E" w14:textId="77777777" w:rsidR="00BE6EB2" w:rsidRPr="002A5028" w:rsidRDefault="00BE6EB2" w:rsidP="00006CD9">
            <w:pPr>
              <w:pStyle w:val="Tabletext"/>
              <w:keepNext/>
              <w:keepLines/>
              <w:jc w:val="center"/>
              <w:rPr>
                <w:lang w:val="en-US"/>
              </w:rPr>
            </w:pPr>
            <w:r w:rsidRPr="002A5028">
              <w:rPr>
                <w:lang w:val="en-US"/>
              </w:rPr>
              <w:t>20</w:t>
            </w:r>
          </w:p>
        </w:tc>
        <w:tc>
          <w:tcPr>
            <w:tcW w:w="1418" w:type="dxa"/>
            <w:tcBorders>
              <w:top w:val="nil"/>
              <w:left w:val="nil"/>
              <w:bottom w:val="single" w:sz="4" w:space="0" w:color="auto"/>
              <w:right w:val="single" w:sz="4" w:space="0" w:color="auto"/>
            </w:tcBorders>
            <w:noWrap/>
            <w:vAlign w:val="bottom"/>
          </w:tcPr>
          <w:p w14:paraId="425313A7" w14:textId="77777777" w:rsidR="00BE6EB2" w:rsidRPr="002A5028" w:rsidRDefault="00BE6EB2" w:rsidP="00006CD9">
            <w:pPr>
              <w:pStyle w:val="Tabletext"/>
              <w:keepNext/>
              <w:keepLines/>
              <w:jc w:val="center"/>
              <w:rPr>
                <w:lang w:val="en-US"/>
              </w:rPr>
            </w:pPr>
            <w:r w:rsidRPr="002A5028">
              <w:rPr>
                <w:lang w:val="en-US"/>
              </w:rPr>
              <w:t>59.2</w:t>
            </w:r>
          </w:p>
        </w:tc>
        <w:tc>
          <w:tcPr>
            <w:tcW w:w="1139" w:type="dxa"/>
            <w:tcBorders>
              <w:top w:val="nil"/>
              <w:left w:val="nil"/>
              <w:bottom w:val="single" w:sz="4" w:space="0" w:color="auto"/>
              <w:right w:val="single" w:sz="4" w:space="0" w:color="auto"/>
            </w:tcBorders>
            <w:noWrap/>
            <w:vAlign w:val="bottom"/>
          </w:tcPr>
          <w:p w14:paraId="0825BD18" w14:textId="77777777" w:rsidR="00BE6EB2" w:rsidRPr="002A5028" w:rsidRDefault="00BE6EB2" w:rsidP="00006CD9">
            <w:pPr>
              <w:pStyle w:val="Tabletext"/>
              <w:keepNext/>
              <w:keepLines/>
              <w:jc w:val="center"/>
              <w:rPr>
                <w:lang w:val="en-US"/>
              </w:rPr>
            </w:pPr>
            <w:r w:rsidRPr="002A5028">
              <w:rPr>
                <w:lang w:val="en-US"/>
              </w:rPr>
              <w:t>8</w:t>
            </w:r>
          </w:p>
        </w:tc>
      </w:tr>
      <w:tr w:rsidR="00BE6EB2" w:rsidRPr="002A5028" w14:paraId="73AECC5C" w14:textId="77777777" w:rsidTr="00006CD9">
        <w:trPr>
          <w:trHeight w:val="227"/>
          <w:jc w:val="center"/>
        </w:trPr>
        <w:tc>
          <w:tcPr>
            <w:tcW w:w="1140" w:type="dxa"/>
            <w:tcBorders>
              <w:top w:val="nil"/>
              <w:left w:val="single" w:sz="4" w:space="0" w:color="auto"/>
              <w:bottom w:val="single" w:sz="4" w:space="0" w:color="auto"/>
              <w:right w:val="single" w:sz="4" w:space="0" w:color="auto"/>
            </w:tcBorders>
            <w:noWrap/>
            <w:vAlign w:val="bottom"/>
          </w:tcPr>
          <w:p w14:paraId="238BAD25" w14:textId="77777777" w:rsidR="00BE6EB2" w:rsidRPr="002A5028" w:rsidRDefault="00BE6EB2" w:rsidP="00006CD9">
            <w:pPr>
              <w:pStyle w:val="Tabletext"/>
              <w:keepNext/>
              <w:keepLines/>
              <w:jc w:val="center"/>
              <w:rPr>
                <w:lang w:val="en-US"/>
              </w:rPr>
            </w:pPr>
            <w:r w:rsidRPr="002A5028">
              <w:rPr>
                <w:lang w:val="en-US"/>
              </w:rPr>
              <w:t>30</w:t>
            </w:r>
          </w:p>
        </w:tc>
        <w:tc>
          <w:tcPr>
            <w:tcW w:w="1418" w:type="dxa"/>
            <w:tcBorders>
              <w:top w:val="nil"/>
              <w:left w:val="nil"/>
              <w:bottom w:val="single" w:sz="4" w:space="0" w:color="auto"/>
              <w:right w:val="single" w:sz="4" w:space="0" w:color="auto"/>
            </w:tcBorders>
            <w:noWrap/>
            <w:vAlign w:val="bottom"/>
          </w:tcPr>
          <w:p w14:paraId="407E24F4" w14:textId="77777777" w:rsidR="00BE6EB2" w:rsidRPr="002A5028" w:rsidRDefault="00BE6EB2" w:rsidP="00006CD9">
            <w:pPr>
              <w:pStyle w:val="Tabletext"/>
              <w:keepNext/>
              <w:keepLines/>
              <w:jc w:val="center"/>
              <w:rPr>
                <w:lang w:val="en-US"/>
              </w:rPr>
            </w:pPr>
            <w:r w:rsidRPr="002A5028">
              <w:rPr>
                <w:lang w:val="en-US"/>
              </w:rPr>
              <w:t>52.3</w:t>
            </w:r>
          </w:p>
        </w:tc>
        <w:tc>
          <w:tcPr>
            <w:tcW w:w="1139" w:type="dxa"/>
            <w:tcBorders>
              <w:top w:val="nil"/>
              <w:left w:val="nil"/>
              <w:bottom w:val="single" w:sz="4" w:space="0" w:color="auto"/>
              <w:right w:val="single" w:sz="4" w:space="0" w:color="auto"/>
            </w:tcBorders>
            <w:noWrap/>
            <w:vAlign w:val="bottom"/>
          </w:tcPr>
          <w:p w14:paraId="425C8D8A" w14:textId="77777777" w:rsidR="00BE6EB2" w:rsidRPr="002A5028" w:rsidRDefault="00BE6EB2" w:rsidP="00006CD9">
            <w:pPr>
              <w:pStyle w:val="Tabletext"/>
              <w:keepNext/>
              <w:keepLines/>
              <w:jc w:val="center"/>
              <w:rPr>
                <w:lang w:val="en-US"/>
              </w:rPr>
            </w:pPr>
            <w:r w:rsidRPr="002A5028">
              <w:rPr>
                <w:lang w:val="en-US"/>
              </w:rPr>
              <w:t>7.8</w:t>
            </w:r>
          </w:p>
        </w:tc>
      </w:tr>
      <w:tr w:rsidR="00BE6EB2" w:rsidRPr="002A5028" w14:paraId="2150BD01" w14:textId="77777777" w:rsidTr="00006CD9">
        <w:trPr>
          <w:trHeight w:val="227"/>
          <w:jc w:val="center"/>
        </w:trPr>
        <w:tc>
          <w:tcPr>
            <w:tcW w:w="1140" w:type="dxa"/>
            <w:tcBorders>
              <w:top w:val="single" w:sz="4" w:space="0" w:color="auto"/>
              <w:left w:val="single" w:sz="4" w:space="0" w:color="auto"/>
              <w:bottom w:val="single" w:sz="4" w:space="0" w:color="auto"/>
              <w:right w:val="single" w:sz="4" w:space="0" w:color="auto"/>
            </w:tcBorders>
            <w:noWrap/>
            <w:vAlign w:val="bottom"/>
          </w:tcPr>
          <w:p w14:paraId="13E2CE79" w14:textId="77777777" w:rsidR="00BE6EB2" w:rsidRPr="002A5028" w:rsidRDefault="00BE6EB2" w:rsidP="00006CD9">
            <w:pPr>
              <w:pStyle w:val="Tabletext"/>
              <w:keepNext/>
              <w:keepLines/>
              <w:jc w:val="center"/>
              <w:rPr>
                <w:lang w:val="en-US"/>
              </w:rPr>
            </w:pPr>
            <w:r w:rsidRPr="002A5028">
              <w:rPr>
                <w:lang w:val="en-US"/>
              </w:rPr>
              <w:t>40</w:t>
            </w:r>
          </w:p>
        </w:tc>
        <w:tc>
          <w:tcPr>
            <w:tcW w:w="1418" w:type="dxa"/>
            <w:tcBorders>
              <w:top w:val="single" w:sz="4" w:space="0" w:color="auto"/>
              <w:left w:val="single" w:sz="4" w:space="0" w:color="auto"/>
              <w:bottom w:val="single" w:sz="4" w:space="0" w:color="auto"/>
              <w:right w:val="single" w:sz="4" w:space="0" w:color="auto"/>
            </w:tcBorders>
            <w:noWrap/>
            <w:vAlign w:val="bottom"/>
          </w:tcPr>
          <w:p w14:paraId="7F17C4E8" w14:textId="77777777" w:rsidR="00BE6EB2" w:rsidRPr="002A5028" w:rsidRDefault="00BE6EB2" w:rsidP="00006CD9">
            <w:pPr>
              <w:pStyle w:val="Tabletext"/>
              <w:keepNext/>
              <w:keepLines/>
              <w:jc w:val="center"/>
              <w:rPr>
                <w:lang w:val="en-US"/>
              </w:rPr>
            </w:pPr>
            <w:r w:rsidRPr="002A5028">
              <w:rPr>
                <w:lang w:val="en-US"/>
              </w:rPr>
              <w:t>44.4</w:t>
            </w:r>
          </w:p>
        </w:tc>
        <w:tc>
          <w:tcPr>
            <w:tcW w:w="1139" w:type="dxa"/>
            <w:tcBorders>
              <w:top w:val="single" w:sz="4" w:space="0" w:color="auto"/>
              <w:left w:val="single" w:sz="4" w:space="0" w:color="auto"/>
              <w:bottom w:val="single" w:sz="4" w:space="0" w:color="auto"/>
              <w:right w:val="single" w:sz="4" w:space="0" w:color="auto"/>
            </w:tcBorders>
            <w:noWrap/>
            <w:vAlign w:val="bottom"/>
          </w:tcPr>
          <w:p w14:paraId="4DE9E706" w14:textId="77777777" w:rsidR="00BE6EB2" w:rsidRPr="002A5028" w:rsidRDefault="00BE6EB2" w:rsidP="00006CD9">
            <w:pPr>
              <w:pStyle w:val="Tabletext"/>
              <w:keepNext/>
              <w:keepLines/>
              <w:jc w:val="center"/>
              <w:rPr>
                <w:lang w:val="en-US"/>
              </w:rPr>
            </w:pPr>
            <w:r w:rsidRPr="002A5028">
              <w:rPr>
                <w:lang w:val="en-US"/>
              </w:rPr>
              <w:t>6.9</w:t>
            </w:r>
          </w:p>
        </w:tc>
      </w:tr>
      <w:tr w:rsidR="00BE6EB2" w:rsidRPr="002A5028" w14:paraId="59E8D956" w14:textId="77777777" w:rsidTr="00006CD9">
        <w:trPr>
          <w:trHeight w:val="227"/>
          <w:jc w:val="center"/>
        </w:trPr>
        <w:tc>
          <w:tcPr>
            <w:tcW w:w="1140" w:type="dxa"/>
            <w:tcBorders>
              <w:top w:val="single" w:sz="4" w:space="0" w:color="auto"/>
              <w:left w:val="single" w:sz="4" w:space="0" w:color="auto"/>
              <w:bottom w:val="single" w:sz="4" w:space="0" w:color="auto"/>
              <w:right w:val="single" w:sz="4" w:space="0" w:color="auto"/>
            </w:tcBorders>
            <w:noWrap/>
            <w:vAlign w:val="bottom"/>
          </w:tcPr>
          <w:p w14:paraId="316F9174" w14:textId="77777777" w:rsidR="00BE6EB2" w:rsidRPr="002A5028" w:rsidRDefault="00BE6EB2" w:rsidP="00006CD9">
            <w:pPr>
              <w:pStyle w:val="Tabletext"/>
              <w:keepNext/>
              <w:keepLines/>
              <w:jc w:val="center"/>
              <w:rPr>
                <w:lang w:val="en-US"/>
              </w:rPr>
            </w:pPr>
            <w:r w:rsidRPr="002A5028">
              <w:rPr>
                <w:lang w:val="en-US"/>
              </w:rPr>
              <w:t>50</w:t>
            </w:r>
          </w:p>
        </w:tc>
        <w:tc>
          <w:tcPr>
            <w:tcW w:w="1418" w:type="dxa"/>
            <w:tcBorders>
              <w:top w:val="single" w:sz="4" w:space="0" w:color="auto"/>
              <w:left w:val="nil"/>
              <w:bottom w:val="single" w:sz="4" w:space="0" w:color="auto"/>
              <w:right w:val="single" w:sz="4" w:space="0" w:color="auto"/>
            </w:tcBorders>
            <w:noWrap/>
            <w:vAlign w:val="bottom"/>
          </w:tcPr>
          <w:p w14:paraId="202BCA90" w14:textId="77777777" w:rsidR="00BE6EB2" w:rsidRPr="002A5028" w:rsidRDefault="00BE6EB2" w:rsidP="00006CD9">
            <w:pPr>
              <w:pStyle w:val="Tabletext"/>
              <w:keepNext/>
              <w:keepLines/>
              <w:jc w:val="center"/>
              <w:rPr>
                <w:lang w:val="en-US"/>
              </w:rPr>
            </w:pPr>
            <w:r w:rsidRPr="002A5028">
              <w:rPr>
                <w:lang w:val="en-US"/>
              </w:rPr>
              <w:t>36</w:t>
            </w:r>
          </w:p>
        </w:tc>
        <w:tc>
          <w:tcPr>
            <w:tcW w:w="1139" w:type="dxa"/>
            <w:tcBorders>
              <w:top w:val="single" w:sz="4" w:space="0" w:color="auto"/>
              <w:left w:val="nil"/>
              <w:bottom w:val="single" w:sz="4" w:space="0" w:color="auto"/>
              <w:right w:val="single" w:sz="4" w:space="0" w:color="auto"/>
            </w:tcBorders>
            <w:noWrap/>
            <w:vAlign w:val="bottom"/>
          </w:tcPr>
          <w:p w14:paraId="4B06AB5D" w14:textId="77777777" w:rsidR="00BE6EB2" w:rsidRPr="002A5028" w:rsidRDefault="00BE6EB2" w:rsidP="00006CD9">
            <w:pPr>
              <w:pStyle w:val="Tabletext"/>
              <w:keepNext/>
              <w:keepLines/>
              <w:jc w:val="center"/>
              <w:rPr>
                <w:lang w:val="en-US"/>
              </w:rPr>
            </w:pPr>
            <w:r w:rsidRPr="002A5028">
              <w:rPr>
                <w:lang w:val="en-US"/>
              </w:rPr>
              <w:t>5.5</w:t>
            </w:r>
          </w:p>
        </w:tc>
      </w:tr>
      <w:tr w:rsidR="00BE6EB2" w:rsidRPr="002A5028" w14:paraId="58E6FA0C" w14:textId="77777777" w:rsidTr="00006CD9">
        <w:trPr>
          <w:trHeight w:val="227"/>
          <w:jc w:val="center"/>
        </w:trPr>
        <w:tc>
          <w:tcPr>
            <w:tcW w:w="1140" w:type="dxa"/>
            <w:tcBorders>
              <w:top w:val="nil"/>
              <w:left w:val="single" w:sz="4" w:space="0" w:color="auto"/>
              <w:bottom w:val="single" w:sz="4" w:space="0" w:color="auto"/>
              <w:right w:val="single" w:sz="4" w:space="0" w:color="auto"/>
            </w:tcBorders>
            <w:noWrap/>
            <w:vAlign w:val="bottom"/>
          </w:tcPr>
          <w:p w14:paraId="54E6AE2E" w14:textId="77777777" w:rsidR="00BE6EB2" w:rsidRPr="002A5028" w:rsidRDefault="00BE6EB2" w:rsidP="00006CD9">
            <w:pPr>
              <w:pStyle w:val="Tabletext"/>
              <w:keepNext/>
              <w:keepLines/>
              <w:jc w:val="center"/>
              <w:rPr>
                <w:lang w:val="en-US"/>
              </w:rPr>
            </w:pPr>
            <w:r w:rsidRPr="002A5028">
              <w:rPr>
                <w:lang w:val="en-US"/>
              </w:rPr>
              <w:t>60</w:t>
            </w:r>
          </w:p>
        </w:tc>
        <w:tc>
          <w:tcPr>
            <w:tcW w:w="1418" w:type="dxa"/>
            <w:tcBorders>
              <w:top w:val="nil"/>
              <w:left w:val="nil"/>
              <w:bottom w:val="single" w:sz="4" w:space="0" w:color="auto"/>
              <w:right w:val="single" w:sz="4" w:space="0" w:color="auto"/>
            </w:tcBorders>
            <w:noWrap/>
            <w:vAlign w:val="bottom"/>
          </w:tcPr>
          <w:p w14:paraId="30B4F0CE" w14:textId="77777777" w:rsidR="00BE6EB2" w:rsidRPr="002A5028" w:rsidRDefault="00BE6EB2" w:rsidP="00006CD9">
            <w:pPr>
              <w:pStyle w:val="Tabletext"/>
              <w:keepNext/>
              <w:keepLines/>
              <w:jc w:val="center"/>
              <w:rPr>
                <w:lang w:val="en-US"/>
              </w:rPr>
            </w:pPr>
            <w:r w:rsidRPr="002A5028">
              <w:rPr>
                <w:lang w:val="en-US"/>
              </w:rPr>
              <w:t>27.2</w:t>
            </w:r>
          </w:p>
        </w:tc>
        <w:tc>
          <w:tcPr>
            <w:tcW w:w="1139" w:type="dxa"/>
            <w:tcBorders>
              <w:top w:val="nil"/>
              <w:left w:val="nil"/>
              <w:bottom w:val="single" w:sz="4" w:space="0" w:color="auto"/>
              <w:right w:val="single" w:sz="4" w:space="0" w:color="auto"/>
            </w:tcBorders>
            <w:noWrap/>
            <w:vAlign w:val="bottom"/>
          </w:tcPr>
          <w:p w14:paraId="2886DD5D" w14:textId="77777777" w:rsidR="00BE6EB2" w:rsidRPr="002A5028" w:rsidRDefault="00BE6EB2" w:rsidP="00006CD9">
            <w:pPr>
              <w:pStyle w:val="Tabletext"/>
              <w:keepNext/>
              <w:keepLines/>
              <w:jc w:val="center"/>
              <w:rPr>
                <w:lang w:val="en-US"/>
              </w:rPr>
            </w:pPr>
            <w:r w:rsidRPr="002A5028">
              <w:rPr>
                <w:lang w:val="en-US"/>
              </w:rPr>
              <w:t>3.6</w:t>
            </w:r>
          </w:p>
        </w:tc>
      </w:tr>
      <w:tr w:rsidR="00BE6EB2" w:rsidRPr="002A5028" w14:paraId="5364F24B" w14:textId="77777777" w:rsidTr="00006CD9">
        <w:trPr>
          <w:trHeight w:val="227"/>
          <w:jc w:val="center"/>
        </w:trPr>
        <w:tc>
          <w:tcPr>
            <w:tcW w:w="1140" w:type="dxa"/>
            <w:tcBorders>
              <w:top w:val="single" w:sz="4" w:space="0" w:color="auto"/>
              <w:left w:val="single" w:sz="4" w:space="0" w:color="auto"/>
              <w:bottom w:val="single" w:sz="4" w:space="0" w:color="auto"/>
              <w:right w:val="single" w:sz="4" w:space="0" w:color="auto"/>
            </w:tcBorders>
            <w:noWrap/>
            <w:vAlign w:val="bottom"/>
          </w:tcPr>
          <w:p w14:paraId="30138038" w14:textId="77777777" w:rsidR="00BE6EB2" w:rsidRPr="002A5028" w:rsidRDefault="00BE6EB2" w:rsidP="00006CD9">
            <w:pPr>
              <w:pStyle w:val="Tabletext"/>
              <w:keepNext/>
              <w:keepLines/>
              <w:jc w:val="center"/>
              <w:rPr>
                <w:lang w:val="en-US"/>
              </w:rPr>
            </w:pPr>
            <w:r w:rsidRPr="002A5028">
              <w:rPr>
                <w:lang w:val="en-US"/>
              </w:rPr>
              <w:t>70</w:t>
            </w:r>
          </w:p>
        </w:tc>
        <w:tc>
          <w:tcPr>
            <w:tcW w:w="1418" w:type="dxa"/>
            <w:tcBorders>
              <w:top w:val="single" w:sz="4" w:space="0" w:color="auto"/>
              <w:left w:val="nil"/>
              <w:bottom w:val="single" w:sz="4" w:space="0" w:color="auto"/>
              <w:right w:val="single" w:sz="4" w:space="0" w:color="auto"/>
            </w:tcBorders>
            <w:noWrap/>
            <w:vAlign w:val="bottom"/>
          </w:tcPr>
          <w:p w14:paraId="772AA05C" w14:textId="77777777" w:rsidR="00BE6EB2" w:rsidRPr="002A5028" w:rsidRDefault="00BE6EB2" w:rsidP="00006CD9">
            <w:pPr>
              <w:pStyle w:val="Tabletext"/>
              <w:keepNext/>
              <w:keepLines/>
              <w:jc w:val="center"/>
              <w:rPr>
                <w:lang w:val="en-US"/>
              </w:rPr>
            </w:pPr>
            <w:r w:rsidRPr="002A5028">
              <w:rPr>
                <w:lang w:val="en-US"/>
              </w:rPr>
              <w:t>18.2</w:t>
            </w:r>
          </w:p>
        </w:tc>
        <w:tc>
          <w:tcPr>
            <w:tcW w:w="1139" w:type="dxa"/>
            <w:tcBorders>
              <w:top w:val="single" w:sz="4" w:space="0" w:color="auto"/>
              <w:left w:val="nil"/>
              <w:bottom w:val="single" w:sz="4" w:space="0" w:color="auto"/>
              <w:right w:val="single" w:sz="4" w:space="0" w:color="auto"/>
            </w:tcBorders>
            <w:noWrap/>
            <w:vAlign w:val="bottom"/>
          </w:tcPr>
          <w:p w14:paraId="3956D638" w14:textId="77777777" w:rsidR="00BE6EB2" w:rsidRPr="002A5028" w:rsidRDefault="00BE6EB2" w:rsidP="00006CD9">
            <w:pPr>
              <w:pStyle w:val="Tabletext"/>
              <w:keepNext/>
              <w:keepLines/>
              <w:jc w:val="center"/>
              <w:rPr>
                <w:lang w:val="en-US"/>
              </w:rPr>
            </w:pPr>
            <w:r w:rsidRPr="002A5028">
              <w:rPr>
                <w:lang w:val="en-US"/>
              </w:rPr>
              <w:t>0.7</w:t>
            </w:r>
          </w:p>
        </w:tc>
      </w:tr>
      <w:tr w:rsidR="00BE6EB2" w:rsidRPr="002A5028" w14:paraId="71AE0D5C" w14:textId="77777777" w:rsidTr="00006CD9">
        <w:trPr>
          <w:trHeight w:val="227"/>
          <w:jc w:val="center"/>
        </w:trPr>
        <w:tc>
          <w:tcPr>
            <w:tcW w:w="1140" w:type="dxa"/>
            <w:tcBorders>
              <w:top w:val="nil"/>
              <w:left w:val="single" w:sz="4" w:space="0" w:color="auto"/>
              <w:bottom w:val="single" w:sz="4" w:space="0" w:color="auto"/>
              <w:right w:val="single" w:sz="4" w:space="0" w:color="auto"/>
            </w:tcBorders>
            <w:noWrap/>
            <w:vAlign w:val="bottom"/>
          </w:tcPr>
          <w:p w14:paraId="62AFF9D1" w14:textId="77777777" w:rsidR="00BE6EB2" w:rsidRPr="002A5028" w:rsidRDefault="00BE6EB2" w:rsidP="00006CD9">
            <w:pPr>
              <w:pStyle w:val="Tabletext"/>
              <w:keepNext/>
              <w:keepLines/>
              <w:jc w:val="center"/>
              <w:rPr>
                <w:lang w:val="en-US"/>
              </w:rPr>
            </w:pPr>
            <w:r w:rsidRPr="002A5028">
              <w:rPr>
                <w:lang w:val="en-US"/>
              </w:rPr>
              <w:t>80</w:t>
            </w:r>
          </w:p>
        </w:tc>
        <w:tc>
          <w:tcPr>
            <w:tcW w:w="1418" w:type="dxa"/>
            <w:tcBorders>
              <w:top w:val="nil"/>
              <w:left w:val="nil"/>
              <w:bottom w:val="single" w:sz="4" w:space="0" w:color="auto"/>
              <w:right w:val="single" w:sz="4" w:space="0" w:color="auto"/>
            </w:tcBorders>
            <w:noWrap/>
            <w:vAlign w:val="bottom"/>
          </w:tcPr>
          <w:p w14:paraId="140FA736" w14:textId="77777777" w:rsidR="00BE6EB2" w:rsidRPr="002A5028" w:rsidRDefault="00BE6EB2" w:rsidP="00006CD9">
            <w:pPr>
              <w:pStyle w:val="Tabletext"/>
              <w:keepNext/>
              <w:keepLines/>
              <w:jc w:val="center"/>
              <w:rPr>
                <w:lang w:val="en-US"/>
              </w:rPr>
            </w:pPr>
            <w:r w:rsidRPr="002A5028">
              <w:rPr>
                <w:lang w:val="en-US"/>
              </w:rPr>
              <w:t>9.1</w:t>
            </w:r>
          </w:p>
        </w:tc>
        <w:tc>
          <w:tcPr>
            <w:tcW w:w="1139" w:type="dxa"/>
            <w:tcBorders>
              <w:top w:val="nil"/>
              <w:left w:val="nil"/>
              <w:bottom w:val="single" w:sz="4" w:space="0" w:color="auto"/>
              <w:right w:val="single" w:sz="4" w:space="0" w:color="auto"/>
            </w:tcBorders>
            <w:noWrap/>
            <w:vAlign w:val="bottom"/>
          </w:tcPr>
          <w:p w14:paraId="378E85C1" w14:textId="77777777" w:rsidR="00BE6EB2" w:rsidRPr="002A5028" w:rsidRDefault="00BE6EB2" w:rsidP="00006CD9">
            <w:pPr>
              <w:pStyle w:val="Tabletext"/>
              <w:keepNext/>
              <w:keepLines/>
              <w:jc w:val="center"/>
              <w:rPr>
                <w:lang w:val="en-US"/>
              </w:rPr>
            </w:pPr>
            <w:r w:rsidRPr="002A5028">
              <w:rPr>
                <w:lang w:val="en-US"/>
              </w:rPr>
              <w:t>–2.2</w:t>
            </w:r>
          </w:p>
        </w:tc>
      </w:tr>
      <w:tr w:rsidR="00BE6EB2" w:rsidRPr="002A5028" w14:paraId="3F525C74" w14:textId="77777777" w:rsidTr="00006CD9">
        <w:trPr>
          <w:trHeight w:val="227"/>
          <w:jc w:val="center"/>
        </w:trPr>
        <w:tc>
          <w:tcPr>
            <w:tcW w:w="1140" w:type="dxa"/>
            <w:tcBorders>
              <w:top w:val="nil"/>
              <w:left w:val="single" w:sz="4" w:space="0" w:color="auto"/>
              <w:bottom w:val="single" w:sz="4" w:space="0" w:color="auto"/>
              <w:right w:val="single" w:sz="4" w:space="0" w:color="auto"/>
            </w:tcBorders>
            <w:noWrap/>
            <w:vAlign w:val="bottom"/>
          </w:tcPr>
          <w:p w14:paraId="3D4370DE" w14:textId="77777777" w:rsidR="00BE6EB2" w:rsidRPr="002A5028" w:rsidRDefault="00BE6EB2" w:rsidP="00006CD9">
            <w:pPr>
              <w:pStyle w:val="Tabletext"/>
              <w:keepNext/>
              <w:keepLines/>
              <w:jc w:val="center"/>
              <w:rPr>
                <w:lang w:val="en-US"/>
              </w:rPr>
            </w:pPr>
            <w:r w:rsidRPr="002A5028">
              <w:rPr>
                <w:lang w:val="en-US"/>
              </w:rPr>
              <w:t>90</w:t>
            </w:r>
          </w:p>
        </w:tc>
        <w:tc>
          <w:tcPr>
            <w:tcW w:w="1418" w:type="dxa"/>
            <w:tcBorders>
              <w:top w:val="nil"/>
              <w:left w:val="nil"/>
              <w:bottom w:val="single" w:sz="4" w:space="0" w:color="auto"/>
              <w:right w:val="single" w:sz="4" w:space="0" w:color="auto"/>
            </w:tcBorders>
            <w:noWrap/>
            <w:vAlign w:val="bottom"/>
          </w:tcPr>
          <w:p w14:paraId="5F4DC498" w14:textId="77777777" w:rsidR="00BE6EB2" w:rsidRPr="002A5028" w:rsidRDefault="00BE6EB2" w:rsidP="00006CD9">
            <w:pPr>
              <w:pStyle w:val="Tabletext"/>
              <w:keepNext/>
              <w:keepLines/>
              <w:jc w:val="center"/>
              <w:rPr>
                <w:lang w:val="en-US"/>
              </w:rPr>
            </w:pPr>
            <w:r w:rsidRPr="002A5028">
              <w:rPr>
                <w:lang w:val="en-US"/>
              </w:rPr>
              <w:t>0</w:t>
            </w:r>
          </w:p>
        </w:tc>
        <w:tc>
          <w:tcPr>
            <w:tcW w:w="1139" w:type="dxa"/>
            <w:tcBorders>
              <w:top w:val="nil"/>
              <w:left w:val="nil"/>
              <w:bottom w:val="single" w:sz="4" w:space="0" w:color="auto"/>
              <w:right w:val="single" w:sz="4" w:space="0" w:color="auto"/>
            </w:tcBorders>
            <w:noWrap/>
            <w:vAlign w:val="bottom"/>
          </w:tcPr>
          <w:p w14:paraId="457BF427" w14:textId="77777777" w:rsidR="00BE6EB2" w:rsidRPr="002A5028" w:rsidRDefault="00BE6EB2" w:rsidP="00006CD9">
            <w:pPr>
              <w:pStyle w:val="Tabletext"/>
              <w:keepNext/>
              <w:keepLines/>
              <w:jc w:val="center"/>
              <w:rPr>
                <w:lang w:val="en-US"/>
              </w:rPr>
            </w:pPr>
            <w:r w:rsidRPr="002A5028">
              <w:rPr>
                <w:lang w:val="en-US"/>
              </w:rPr>
              <w:t>–5.5</w:t>
            </w:r>
          </w:p>
        </w:tc>
      </w:tr>
    </w:tbl>
    <w:p w14:paraId="55B19146" w14:textId="77777777" w:rsidR="00BE6EB2" w:rsidRPr="002A5028" w:rsidRDefault="00BE6EB2" w:rsidP="00D621AE">
      <w:pPr>
        <w:pStyle w:val="TableNo"/>
        <w:rPr>
          <w:lang w:val="en-US"/>
        </w:rPr>
      </w:pPr>
      <w:r w:rsidRPr="002A5028">
        <w:rPr>
          <w:lang w:val="en-US"/>
        </w:rPr>
        <w:t xml:space="preserve">TABLE </w:t>
      </w:r>
      <w:r w:rsidR="001E47AB" w:rsidRPr="002A5028">
        <w:rPr>
          <w:lang w:val="en-US"/>
        </w:rPr>
        <w:t>4</w:t>
      </w:r>
    </w:p>
    <w:p w14:paraId="181F210B" w14:textId="77777777" w:rsidR="00BE6EB2" w:rsidRPr="002A5028" w:rsidRDefault="00BE6EB2" w:rsidP="00006CD9">
      <w:pPr>
        <w:pStyle w:val="Tabletitle"/>
        <w:rPr>
          <w:caps/>
          <w:lang w:val="en-US"/>
        </w:rPr>
      </w:pPr>
      <w:r w:rsidRPr="002A5028">
        <w:rPr>
          <w:lang w:val="en-US"/>
        </w:rPr>
        <w:t>Satellite Isoflux-antenna gain vs. nadir</w:t>
      </w:r>
      <w:r w:rsidRPr="002A5028">
        <w:rPr>
          <w:caps/>
          <w:lang w:val="en-US"/>
        </w:rPr>
        <w:t xml:space="preserve"> </w:t>
      </w:r>
      <w:r w:rsidRPr="002A5028">
        <w:rPr>
          <w:lang w:val="en-US"/>
        </w:rPr>
        <w:t>offset</w:t>
      </w:r>
      <w:r w:rsidRPr="002A5028">
        <w:rPr>
          <w:caps/>
          <w:lang w:val="en-US"/>
        </w:rPr>
        <w:t xml:space="preserve"> </w:t>
      </w:r>
      <w:r w:rsidRPr="002A5028">
        <w:rPr>
          <w:lang w:val="en-US"/>
        </w:rPr>
        <w:t>angle</w:t>
      </w:r>
    </w:p>
    <w:tbl>
      <w:tblPr>
        <w:tblW w:w="5000" w:type="pct"/>
        <w:jc w:val="center"/>
        <w:tblLayout w:type="fixed"/>
        <w:tblCellMar>
          <w:left w:w="70" w:type="dxa"/>
          <w:right w:w="70" w:type="dxa"/>
        </w:tblCellMar>
        <w:tblLook w:val="00A0" w:firstRow="1" w:lastRow="0" w:firstColumn="1" w:lastColumn="0" w:noHBand="0" w:noVBand="0"/>
      </w:tblPr>
      <w:tblGrid>
        <w:gridCol w:w="3085"/>
        <w:gridCol w:w="3584"/>
        <w:gridCol w:w="3110"/>
      </w:tblGrid>
      <w:tr w:rsidR="00BE6EB2" w:rsidRPr="002A5028" w14:paraId="60C47B98" w14:textId="77777777" w:rsidTr="00006CD9">
        <w:trPr>
          <w:trHeight w:val="227"/>
          <w:jc w:val="center"/>
        </w:trPr>
        <w:tc>
          <w:tcPr>
            <w:tcW w:w="3085" w:type="dxa"/>
            <w:tcBorders>
              <w:top w:val="single" w:sz="4" w:space="0" w:color="auto"/>
              <w:left w:val="single" w:sz="4" w:space="0" w:color="auto"/>
              <w:bottom w:val="single" w:sz="4" w:space="0" w:color="auto"/>
              <w:right w:val="single" w:sz="4" w:space="0" w:color="auto"/>
            </w:tcBorders>
            <w:noWrap/>
            <w:vAlign w:val="center"/>
          </w:tcPr>
          <w:p w14:paraId="7D436B13" w14:textId="77777777" w:rsidR="00BE6EB2" w:rsidRPr="002A5028" w:rsidRDefault="00BE6EB2" w:rsidP="00006CD9">
            <w:pPr>
              <w:pStyle w:val="Tablehead"/>
              <w:rPr>
                <w:lang w:val="en-US"/>
              </w:rPr>
            </w:pPr>
            <w:r w:rsidRPr="002A5028">
              <w:rPr>
                <w:lang w:val="en-US"/>
              </w:rPr>
              <w:t>Ship elevation angle</w:t>
            </w:r>
          </w:p>
        </w:tc>
        <w:tc>
          <w:tcPr>
            <w:tcW w:w="3584" w:type="dxa"/>
            <w:tcBorders>
              <w:top w:val="single" w:sz="4" w:space="0" w:color="auto"/>
              <w:left w:val="nil"/>
              <w:bottom w:val="single" w:sz="4" w:space="0" w:color="auto"/>
              <w:right w:val="single" w:sz="4" w:space="0" w:color="auto"/>
            </w:tcBorders>
            <w:noWrap/>
            <w:vAlign w:val="center"/>
          </w:tcPr>
          <w:p w14:paraId="1E6FAE11" w14:textId="77777777" w:rsidR="00BE6EB2" w:rsidRPr="002A5028" w:rsidRDefault="00BE6EB2" w:rsidP="00006CD9">
            <w:pPr>
              <w:pStyle w:val="Tablehead"/>
              <w:rPr>
                <w:lang w:val="en-US"/>
              </w:rPr>
            </w:pPr>
            <w:r w:rsidRPr="002A5028">
              <w:rPr>
                <w:lang w:val="en-US"/>
              </w:rPr>
              <w:t>Nadir offset angle</w:t>
            </w:r>
          </w:p>
        </w:tc>
        <w:tc>
          <w:tcPr>
            <w:tcW w:w="3110" w:type="dxa"/>
            <w:tcBorders>
              <w:top w:val="single" w:sz="4" w:space="0" w:color="auto"/>
              <w:left w:val="nil"/>
              <w:bottom w:val="single" w:sz="4" w:space="0" w:color="auto"/>
              <w:right w:val="single" w:sz="4" w:space="0" w:color="auto"/>
            </w:tcBorders>
            <w:noWrap/>
            <w:vAlign w:val="center"/>
          </w:tcPr>
          <w:p w14:paraId="3D7586E3" w14:textId="77777777" w:rsidR="00BE6EB2" w:rsidRPr="002A5028" w:rsidRDefault="00BE6EB2" w:rsidP="00006CD9">
            <w:pPr>
              <w:pStyle w:val="Tablehead"/>
              <w:rPr>
                <w:lang w:val="en-US"/>
              </w:rPr>
            </w:pPr>
            <w:r w:rsidRPr="002A5028">
              <w:rPr>
                <w:lang w:val="en-US"/>
              </w:rPr>
              <w:t>Satellite antenna gain</w:t>
            </w:r>
          </w:p>
        </w:tc>
      </w:tr>
      <w:tr w:rsidR="00BE6EB2" w:rsidRPr="002A5028" w14:paraId="6FE860D5" w14:textId="77777777" w:rsidTr="00006CD9">
        <w:trPr>
          <w:trHeight w:val="227"/>
          <w:jc w:val="center"/>
        </w:trPr>
        <w:tc>
          <w:tcPr>
            <w:tcW w:w="3085" w:type="dxa"/>
            <w:tcBorders>
              <w:top w:val="nil"/>
              <w:left w:val="single" w:sz="4" w:space="0" w:color="auto"/>
              <w:bottom w:val="single" w:sz="4" w:space="0" w:color="auto"/>
              <w:right w:val="single" w:sz="4" w:space="0" w:color="auto"/>
            </w:tcBorders>
            <w:noWrap/>
            <w:vAlign w:val="bottom"/>
          </w:tcPr>
          <w:p w14:paraId="6CC65AD8" w14:textId="77777777" w:rsidR="00BE6EB2" w:rsidRPr="002A5028" w:rsidRDefault="00BE6EB2" w:rsidP="00006CD9">
            <w:pPr>
              <w:pStyle w:val="Tabletext"/>
              <w:jc w:val="center"/>
              <w:rPr>
                <w:lang w:val="en-US"/>
              </w:rPr>
            </w:pPr>
            <w:r w:rsidRPr="002A5028">
              <w:rPr>
                <w:lang w:val="en-US"/>
              </w:rPr>
              <w:t>Degrees</w:t>
            </w:r>
          </w:p>
        </w:tc>
        <w:tc>
          <w:tcPr>
            <w:tcW w:w="3584" w:type="dxa"/>
            <w:tcBorders>
              <w:top w:val="nil"/>
              <w:left w:val="nil"/>
              <w:bottom w:val="single" w:sz="4" w:space="0" w:color="auto"/>
              <w:right w:val="single" w:sz="4" w:space="0" w:color="auto"/>
            </w:tcBorders>
            <w:noWrap/>
            <w:vAlign w:val="bottom"/>
          </w:tcPr>
          <w:p w14:paraId="10980E80" w14:textId="77777777" w:rsidR="00BE6EB2" w:rsidRPr="002A5028" w:rsidRDefault="00BE6EB2" w:rsidP="00006CD9">
            <w:pPr>
              <w:pStyle w:val="Tabletext"/>
              <w:jc w:val="center"/>
              <w:rPr>
                <w:lang w:val="en-US"/>
              </w:rPr>
            </w:pPr>
            <w:r w:rsidRPr="002A5028">
              <w:rPr>
                <w:lang w:val="en-US"/>
              </w:rPr>
              <w:t>degrees</w:t>
            </w:r>
          </w:p>
        </w:tc>
        <w:tc>
          <w:tcPr>
            <w:tcW w:w="3110" w:type="dxa"/>
            <w:tcBorders>
              <w:top w:val="nil"/>
              <w:left w:val="nil"/>
              <w:bottom w:val="single" w:sz="4" w:space="0" w:color="auto"/>
              <w:right w:val="single" w:sz="4" w:space="0" w:color="auto"/>
            </w:tcBorders>
            <w:noWrap/>
            <w:vAlign w:val="bottom"/>
          </w:tcPr>
          <w:p w14:paraId="34710C0F" w14:textId="77777777" w:rsidR="00BE6EB2" w:rsidRPr="002A5028" w:rsidRDefault="00BE6EB2" w:rsidP="00006CD9">
            <w:pPr>
              <w:pStyle w:val="Tabletext"/>
              <w:jc w:val="center"/>
              <w:rPr>
                <w:lang w:val="en-US"/>
              </w:rPr>
            </w:pPr>
            <w:proofErr w:type="spellStart"/>
            <w:r w:rsidRPr="002A5028">
              <w:rPr>
                <w:lang w:val="en-US"/>
              </w:rPr>
              <w:t>dBi</w:t>
            </w:r>
            <w:proofErr w:type="spellEnd"/>
          </w:p>
        </w:tc>
      </w:tr>
      <w:tr w:rsidR="00BE6EB2" w:rsidRPr="002A5028" w14:paraId="1F4D9445" w14:textId="77777777" w:rsidTr="00006CD9">
        <w:trPr>
          <w:trHeight w:val="227"/>
          <w:jc w:val="center"/>
        </w:trPr>
        <w:tc>
          <w:tcPr>
            <w:tcW w:w="3085" w:type="dxa"/>
            <w:tcBorders>
              <w:top w:val="nil"/>
              <w:left w:val="single" w:sz="4" w:space="0" w:color="auto"/>
              <w:bottom w:val="single" w:sz="4" w:space="0" w:color="auto"/>
              <w:right w:val="single" w:sz="4" w:space="0" w:color="auto"/>
            </w:tcBorders>
            <w:noWrap/>
            <w:vAlign w:val="center"/>
          </w:tcPr>
          <w:p w14:paraId="40D7ACDC" w14:textId="77777777" w:rsidR="00BE6EB2" w:rsidRPr="002A5028" w:rsidRDefault="00BE6EB2" w:rsidP="00006CD9">
            <w:pPr>
              <w:pStyle w:val="Tabletext"/>
              <w:jc w:val="center"/>
              <w:rPr>
                <w:lang w:val="en-US"/>
              </w:rPr>
            </w:pPr>
            <w:r w:rsidRPr="002A5028">
              <w:rPr>
                <w:lang w:val="en-US"/>
              </w:rPr>
              <w:t>0</w:t>
            </w:r>
          </w:p>
        </w:tc>
        <w:tc>
          <w:tcPr>
            <w:tcW w:w="3584" w:type="dxa"/>
            <w:tcBorders>
              <w:top w:val="nil"/>
              <w:left w:val="nil"/>
              <w:bottom w:val="single" w:sz="4" w:space="0" w:color="auto"/>
              <w:right w:val="single" w:sz="4" w:space="0" w:color="auto"/>
            </w:tcBorders>
            <w:noWrap/>
            <w:vAlign w:val="center"/>
          </w:tcPr>
          <w:p w14:paraId="2D0F59E7" w14:textId="77777777" w:rsidR="00BE6EB2" w:rsidRPr="002A5028" w:rsidRDefault="00BE6EB2" w:rsidP="00006CD9">
            <w:pPr>
              <w:pStyle w:val="Tabletext"/>
              <w:jc w:val="center"/>
              <w:rPr>
                <w:lang w:val="en-US"/>
              </w:rPr>
            </w:pPr>
            <w:r w:rsidRPr="002A5028">
              <w:rPr>
                <w:lang w:val="en-US"/>
              </w:rPr>
              <w:t>66.1</w:t>
            </w:r>
          </w:p>
        </w:tc>
        <w:tc>
          <w:tcPr>
            <w:tcW w:w="3110" w:type="dxa"/>
            <w:tcBorders>
              <w:top w:val="nil"/>
              <w:left w:val="nil"/>
              <w:bottom w:val="single" w:sz="4" w:space="0" w:color="auto"/>
              <w:right w:val="single" w:sz="4" w:space="0" w:color="auto"/>
            </w:tcBorders>
            <w:noWrap/>
            <w:vAlign w:val="center"/>
          </w:tcPr>
          <w:p w14:paraId="40F8AE90" w14:textId="77777777" w:rsidR="00BE6EB2" w:rsidRPr="002A5028" w:rsidRDefault="00BE6EB2" w:rsidP="00006CD9">
            <w:pPr>
              <w:pStyle w:val="Tabletext"/>
              <w:jc w:val="center"/>
              <w:rPr>
                <w:lang w:val="en-US"/>
              </w:rPr>
            </w:pPr>
            <w:r w:rsidRPr="002A5028">
              <w:rPr>
                <w:lang w:val="en-US"/>
              </w:rPr>
              <w:t>2</w:t>
            </w:r>
          </w:p>
        </w:tc>
      </w:tr>
      <w:tr w:rsidR="00BE6EB2" w:rsidRPr="002A5028" w14:paraId="2EF3892F" w14:textId="77777777" w:rsidTr="00006CD9">
        <w:trPr>
          <w:trHeight w:val="227"/>
          <w:jc w:val="center"/>
        </w:trPr>
        <w:tc>
          <w:tcPr>
            <w:tcW w:w="3085" w:type="dxa"/>
            <w:tcBorders>
              <w:top w:val="nil"/>
              <w:left w:val="single" w:sz="4" w:space="0" w:color="auto"/>
              <w:bottom w:val="single" w:sz="4" w:space="0" w:color="auto"/>
              <w:right w:val="single" w:sz="4" w:space="0" w:color="auto"/>
            </w:tcBorders>
            <w:noWrap/>
            <w:vAlign w:val="center"/>
          </w:tcPr>
          <w:p w14:paraId="7E3DD941" w14:textId="77777777" w:rsidR="00BE6EB2" w:rsidRPr="002A5028" w:rsidRDefault="00BE6EB2" w:rsidP="00006CD9">
            <w:pPr>
              <w:pStyle w:val="Tabletext"/>
              <w:jc w:val="center"/>
              <w:rPr>
                <w:lang w:val="en-US"/>
              </w:rPr>
            </w:pPr>
            <w:r w:rsidRPr="002A5028">
              <w:rPr>
                <w:lang w:val="en-US"/>
              </w:rPr>
              <w:t>10</w:t>
            </w:r>
          </w:p>
        </w:tc>
        <w:tc>
          <w:tcPr>
            <w:tcW w:w="3584" w:type="dxa"/>
            <w:tcBorders>
              <w:top w:val="nil"/>
              <w:left w:val="nil"/>
              <w:bottom w:val="single" w:sz="4" w:space="0" w:color="auto"/>
              <w:right w:val="single" w:sz="4" w:space="0" w:color="auto"/>
            </w:tcBorders>
            <w:noWrap/>
            <w:vAlign w:val="center"/>
          </w:tcPr>
          <w:p w14:paraId="25C489AD" w14:textId="77777777" w:rsidR="00BE6EB2" w:rsidRPr="002A5028" w:rsidRDefault="00BE6EB2" w:rsidP="00006CD9">
            <w:pPr>
              <w:pStyle w:val="Tabletext"/>
              <w:jc w:val="center"/>
              <w:rPr>
                <w:lang w:val="en-US"/>
              </w:rPr>
            </w:pPr>
            <w:r w:rsidRPr="002A5028">
              <w:rPr>
                <w:lang w:val="en-US"/>
              </w:rPr>
              <w:t>64.2</w:t>
            </w:r>
          </w:p>
        </w:tc>
        <w:tc>
          <w:tcPr>
            <w:tcW w:w="3110" w:type="dxa"/>
            <w:tcBorders>
              <w:top w:val="nil"/>
              <w:left w:val="nil"/>
              <w:bottom w:val="single" w:sz="4" w:space="0" w:color="auto"/>
              <w:right w:val="single" w:sz="4" w:space="0" w:color="auto"/>
            </w:tcBorders>
            <w:noWrap/>
            <w:vAlign w:val="center"/>
          </w:tcPr>
          <w:p w14:paraId="7FE27D72" w14:textId="77777777" w:rsidR="00BE6EB2" w:rsidRPr="002A5028" w:rsidRDefault="00BE6EB2" w:rsidP="00006CD9">
            <w:pPr>
              <w:pStyle w:val="Tabletext"/>
              <w:jc w:val="center"/>
              <w:rPr>
                <w:lang w:val="en-US"/>
              </w:rPr>
            </w:pPr>
            <w:r w:rsidRPr="002A5028">
              <w:rPr>
                <w:lang w:val="en-US"/>
              </w:rPr>
              <w:t>1.5</w:t>
            </w:r>
          </w:p>
        </w:tc>
      </w:tr>
      <w:tr w:rsidR="00BE6EB2" w:rsidRPr="002A5028" w14:paraId="0666DEB9" w14:textId="77777777" w:rsidTr="00006CD9">
        <w:trPr>
          <w:trHeight w:val="227"/>
          <w:jc w:val="center"/>
        </w:trPr>
        <w:tc>
          <w:tcPr>
            <w:tcW w:w="3085" w:type="dxa"/>
            <w:tcBorders>
              <w:top w:val="nil"/>
              <w:left w:val="single" w:sz="4" w:space="0" w:color="auto"/>
              <w:bottom w:val="single" w:sz="4" w:space="0" w:color="auto"/>
              <w:right w:val="single" w:sz="4" w:space="0" w:color="auto"/>
            </w:tcBorders>
            <w:noWrap/>
            <w:vAlign w:val="center"/>
          </w:tcPr>
          <w:p w14:paraId="4FE292D6" w14:textId="77777777" w:rsidR="00BE6EB2" w:rsidRPr="002A5028" w:rsidRDefault="00BE6EB2" w:rsidP="00006CD9">
            <w:pPr>
              <w:pStyle w:val="Tabletext"/>
              <w:jc w:val="center"/>
              <w:rPr>
                <w:lang w:val="en-US"/>
              </w:rPr>
            </w:pPr>
            <w:r w:rsidRPr="002A5028">
              <w:rPr>
                <w:lang w:val="en-US"/>
              </w:rPr>
              <w:t>20</w:t>
            </w:r>
          </w:p>
        </w:tc>
        <w:tc>
          <w:tcPr>
            <w:tcW w:w="3584" w:type="dxa"/>
            <w:tcBorders>
              <w:top w:val="nil"/>
              <w:left w:val="nil"/>
              <w:bottom w:val="single" w:sz="4" w:space="0" w:color="auto"/>
              <w:right w:val="single" w:sz="4" w:space="0" w:color="auto"/>
            </w:tcBorders>
            <w:noWrap/>
            <w:vAlign w:val="center"/>
          </w:tcPr>
          <w:p w14:paraId="4227EF83" w14:textId="77777777" w:rsidR="00BE6EB2" w:rsidRPr="002A5028" w:rsidRDefault="00BE6EB2" w:rsidP="00006CD9">
            <w:pPr>
              <w:pStyle w:val="Tabletext"/>
              <w:jc w:val="center"/>
              <w:rPr>
                <w:lang w:val="en-US"/>
              </w:rPr>
            </w:pPr>
            <w:r w:rsidRPr="002A5028">
              <w:rPr>
                <w:lang w:val="en-US"/>
              </w:rPr>
              <w:t>59.2</w:t>
            </w:r>
          </w:p>
        </w:tc>
        <w:tc>
          <w:tcPr>
            <w:tcW w:w="3110" w:type="dxa"/>
            <w:tcBorders>
              <w:top w:val="nil"/>
              <w:left w:val="nil"/>
              <w:bottom w:val="single" w:sz="4" w:space="0" w:color="auto"/>
              <w:right w:val="single" w:sz="4" w:space="0" w:color="auto"/>
            </w:tcBorders>
            <w:noWrap/>
            <w:vAlign w:val="center"/>
          </w:tcPr>
          <w:p w14:paraId="111C5148" w14:textId="77777777" w:rsidR="00BE6EB2" w:rsidRPr="002A5028" w:rsidRDefault="00BE6EB2" w:rsidP="00006CD9">
            <w:pPr>
              <w:pStyle w:val="Tabletext"/>
              <w:jc w:val="center"/>
              <w:rPr>
                <w:lang w:val="en-US"/>
              </w:rPr>
            </w:pPr>
            <w:r w:rsidRPr="002A5028">
              <w:rPr>
                <w:lang w:val="en-US"/>
              </w:rPr>
              <w:t>1</w:t>
            </w:r>
          </w:p>
        </w:tc>
      </w:tr>
      <w:tr w:rsidR="00BE6EB2" w:rsidRPr="002A5028" w14:paraId="7A1B4748" w14:textId="77777777" w:rsidTr="00006CD9">
        <w:trPr>
          <w:trHeight w:val="227"/>
          <w:jc w:val="center"/>
        </w:trPr>
        <w:tc>
          <w:tcPr>
            <w:tcW w:w="3085" w:type="dxa"/>
            <w:tcBorders>
              <w:top w:val="nil"/>
              <w:left w:val="single" w:sz="4" w:space="0" w:color="auto"/>
              <w:bottom w:val="single" w:sz="4" w:space="0" w:color="auto"/>
              <w:right w:val="single" w:sz="4" w:space="0" w:color="auto"/>
            </w:tcBorders>
            <w:noWrap/>
            <w:vAlign w:val="center"/>
          </w:tcPr>
          <w:p w14:paraId="337B0F16" w14:textId="77777777" w:rsidR="00BE6EB2" w:rsidRPr="002A5028" w:rsidRDefault="00BE6EB2" w:rsidP="00006CD9">
            <w:pPr>
              <w:pStyle w:val="Tabletext"/>
              <w:jc w:val="center"/>
              <w:rPr>
                <w:lang w:val="en-US"/>
              </w:rPr>
            </w:pPr>
            <w:r w:rsidRPr="002A5028">
              <w:rPr>
                <w:lang w:val="en-US"/>
              </w:rPr>
              <w:t>30</w:t>
            </w:r>
          </w:p>
        </w:tc>
        <w:tc>
          <w:tcPr>
            <w:tcW w:w="3584" w:type="dxa"/>
            <w:tcBorders>
              <w:top w:val="nil"/>
              <w:left w:val="nil"/>
              <w:bottom w:val="single" w:sz="4" w:space="0" w:color="auto"/>
              <w:right w:val="single" w:sz="4" w:space="0" w:color="auto"/>
            </w:tcBorders>
            <w:noWrap/>
            <w:vAlign w:val="center"/>
          </w:tcPr>
          <w:p w14:paraId="12FE9B75" w14:textId="77777777" w:rsidR="00BE6EB2" w:rsidRPr="002A5028" w:rsidRDefault="00BE6EB2" w:rsidP="00006CD9">
            <w:pPr>
              <w:pStyle w:val="Tabletext"/>
              <w:jc w:val="center"/>
              <w:rPr>
                <w:lang w:val="en-US"/>
              </w:rPr>
            </w:pPr>
            <w:r w:rsidRPr="002A5028">
              <w:rPr>
                <w:lang w:val="en-US"/>
              </w:rPr>
              <w:t>52.3</w:t>
            </w:r>
          </w:p>
        </w:tc>
        <w:tc>
          <w:tcPr>
            <w:tcW w:w="3110" w:type="dxa"/>
            <w:tcBorders>
              <w:top w:val="nil"/>
              <w:left w:val="nil"/>
              <w:bottom w:val="single" w:sz="4" w:space="0" w:color="auto"/>
              <w:right w:val="single" w:sz="4" w:space="0" w:color="auto"/>
            </w:tcBorders>
            <w:noWrap/>
            <w:vAlign w:val="center"/>
          </w:tcPr>
          <w:p w14:paraId="4C9E9086" w14:textId="77777777" w:rsidR="00BE6EB2" w:rsidRPr="002A5028" w:rsidRDefault="00BE6EB2" w:rsidP="00006CD9">
            <w:pPr>
              <w:pStyle w:val="Tabletext"/>
              <w:jc w:val="center"/>
              <w:rPr>
                <w:lang w:val="en-US"/>
              </w:rPr>
            </w:pPr>
            <w:r w:rsidRPr="002A5028">
              <w:rPr>
                <w:lang w:val="en-US"/>
              </w:rPr>
              <w:t>–0.5</w:t>
            </w:r>
          </w:p>
        </w:tc>
      </w:tr>
      <w:tr w:rsidR="00BE6EB2" w:rsidRPr="002A5028" w14:paraId="47A2B47E" w14:textId="77777777" w:rsidTr="00006CD9">
        <w:trPr>
          <w:trHeight w:val="227"/>
          <w:jc w:val="center"/>
        </w:trPr>
        <w:tc>
          <w:tcPr>
            <w:tcW w:w="3085" w:type="dxa"/>
            <w:tcBorders>
              <w:top w:val="nil"/>
              <w:left w:val="single" w:sz="4" w:space="0" w:color="auto"/>
              <w:bottom w:val="single" w:sz="4" w:space="0" w:color="auto"/>
              <w:right w:val="single" w:sz="4" w:space="0" w:color="auto"/>
            </w:tcBorders>
            <w:noWrap/>
            <w:vAlign w:val="center"/>
          </w:tcPr>
          <w:p w14:paraId="038A96DC" w14:textId="77777777" w:rsidR="00BE6EB2" w:rsidRPr="002A5028" w:rsidRDefault="00BE6EB2" w:rsidP="00006CD9">
            <w:pPr>
              <w:pStyle w:val="Tabletext"/>
              <w:jc w:val="center"/>
              <w:rPr>
                <w:lang w:val="en-US"/>
              </w:rPr>
            </w:pPr>
            <w:r w:rsidRPr="002A5028">
              <w:rPr>
                <w:lang w:val="en-US"/>
              </w:rPr>
              <w:t>40</w:t>
            </w:r>
          </w:p>
        </w:tc>
        <w:tc>
          <w:tcPr>
            <w:tcW w:w="3584" w:type="dxa"/>
            <w:tcBorders>
              <w:top w:val="nil"/>
              <w:left w:val="nil"/>
              <w:bottom w:val="single" w:sz="4" w:space="0" w:color="auto"/>
              <w:right w:val="single" w:sz="4" w:space="0" w:color="auto"/>
            </w:tcBorders>
            <w:noWrap/>
            <w:vAlign w:val="center"/>
          </w:tcPr>
          <w:p w14:paraId="76CA3994" w14:textId="77777777" w:rsidR="00BE6EB2" w:rsidRPr="002A5028" w:rsidRDefault="00BE6EB2" w:rsidP="00006CD9">
            <w:pPr>
              <w:pStyle w:val="Tabletext"/>
              <w:jc w:val="center"/>
              <w:rPr>
                <w:lang w:val="en-US"/>
              </w:rPr>
            </w:pPr>
            <w:r w:rsidRPr="002A5028">
              <w:rPr>
                <w:lang w:val="en-US"/>
              </w:rPr>
              <w:t>44.4</w:t>
            </w:r>
          </w:p>
        </w:tc>
        <w:tc>
          <w:tcPr>
            <w:tcW w:w="3110" w:type="dxa"/>
            <w:tcBorders>
              <w:top w:val="nil"/>
              <w:left w:val="nil"/>
              <w:bottom w:val="single" w:sz="4" w:space="0" w:color="auto"/>
              <w:right w:val="single" w:sz="4" w:space="0" w:color="auto"/>
            </w:tcBorders>
            <w:noWrap/>
            <w:vAlign w:val="center"/>
          </w:tcPr>
          <w:p w14:paraId="470FE3CB" w14:textId="77777777" w:rsidR="00BE6EB2" w:rsidRPr="002A5028" w:rsidRDefault="00BE6EB2" w:rsidP="00006CD9">
            <w:pPr>
              <w:pStyle w:val="Tabletext"/>
              <w:jc w:val="center"/>
              <w:rPr>
                <w:lang w:val="en-US"/>
              </w:rPr>
            </w:pPr>
            <w:r w:rsidRPr="002A5028">
              <w:rPr>
                <w:lang w:val="en-US"/>
              </w:rPr>
              <w:t>–2</w:t>
            </w:r>
          </w:p>
        </w:tc>
      </w:tr>
      <w:tr w:rsidR="00BE6EB2" w:rsidRPr="002A5028" w14:paraId="37F5C34F" w14:textId="77777777" w:rsidTr="00006CD9">
        <w:trPr>
          <w:trHeight w:val="227"/>
          <w:jc w:val="center"/>
        </w:trPr>
        <w:tc>
          <w:tcPr>
            <w:tcW w:w="3085" w:type="dxa"/>
            <w:tcBorders>
              <w:top w:val="nil"/>
              <w:left w:val="single" w:sz="4" w:space="0" w:color="auto"/>
              <w:bottom w:val="single" w:sz="4" w:space="0" w:color="auto"/>
              <w:right w:val="single" w:sz="4" w:space="0" w:color="auto"/>
            </w:tcBorders>
            <w:noWrap/>
            <w:vAlign w:val="center"/>
          </w:tcPr>
          <w:p w14:paraId="47F32622" w14:textId="77777777" w:rsidR="00BE6EB2" w:rsidRPr="002A5028" w:rsidRDefault="00BE6EB2" w:rsidP="00006CD9">
            <w:pPr>
              <w:pStyle w:val="Tabletext"/>
              <w:jc w:val="center"/>
              <w:rPr>
                <w:lang w:val="en-US"/>
              </w:rPr>
            </w:pPr>
            <w:r w:rsidRPr="002A5028">
              <w:rPr>
                <w:lang w:val="en-US"/>
              </w:rPr>
              <w:t>50</w:t>
            </w:r>
          </w:p>
        </w:tc>
        <w:tc>
          <w:tcPr>
            <w:tcW w:w="3584" w:type="dxa"/>
            <w:tcBorders>
              <w:top w:val="nil"/>
              <w:left w:val="nil"/>
              <w:bottom w:val="single" w:sz="4" w:space="0" w:color="auto"/>
              <w:right w:val="single" w:sz="4" w:space="0" w:color="auto"/>
            </w:tcBorders>
            <w:noWrap/>
            <w:vAlign w:val="center"/>
          </w:tcPr>
          <w:p w14:paraId="560AB074" w14:textId="77777777" w:rsidR="00BE6EB2" w:rsidRPr="002A5028" w:rsidRDefault="00BE6EB2" w:rsidP="00006CD9">
            <w:pPr>
              <w:pStyle w:val="Tabletext"/>
              <w:jc w:val="center"/>
              <w:rPr>
                <w:lang w:val="en-US"/>
              </w:rPr>
            </w:pPr>
            <w:r w:rsidRPr="002A5028">
              <w:rPr>
                <w:lang w:val="en-US"/>
              </w:rPr>
              <w:t>36</w:t>
            </w:r>
          </w:p>
        </w:tc>
        <w:tc>
          <w:tcPr>
            <w:tcW w:w="3110" w:type="dxa"/>
            <w:tcBorders>
              <w:top w:val="nil"/>
              <w:left w:val="nil"/>
              <w:bottom w:val="single" w:sz="4" w:space="0" w:color="auto"/>
              <w:right w:val="single" w:sz="4" w:space="0" w:color="auto"/>
            </w:tcBorders>
            <w:noWrap/>
            <w:vAlign w:val="center"/>
          </w:tcPr>
          <w:p w14:paraId="732044A1" w14:textId="77777777" w:rsidR="00BE6EB2" w:rsidRPr="002A5028" w:rsidRDefault="00BE6EB2" w:rsidP="00006CD9">
            <w:pPr>
              <w:pStyle w:val="Tabletext"/>
              <w:jc w:val="center"/>
              <w:rPr>
                <w:lang w:val="en-US"/>
              </w:rPr>
            </w:pPr>
            <w:r w:rsidRPr="002A5028">
              <w:rPr>
                <w:lang w:val="en-US"/>
              </w:rPr>
              <w:t>–4</w:t>
            </w:r>
          </w:p>
        </w:tc>
      </w:tr>
      <w:tr w:rsidR="00BE6EB2" w:rsidRPr="002A5028" w14:paraId="40C34CDF" w14:textId="77777777" w:rsidTr="00006CD9">
        <w:trPr>
          <w:trHeight w:val="227"/>
          <w:jc w:val="center"/>
        </w:trPr>
        <w:tc>
          <w:tcPr>
            <w:tcW w:w="3085" w:type="dxa"/>
            <w:tcBorders>
              <w:top w:val="nil"/>
              <w:left w:val="single" w:sz="4" w:space="0" w:color="auto"/>
              <w:bottom w:val="single" w:sz="4" w:space="0" w:color="auto"/>
              <w:right w:val="single" w:sz="4" w:space="0" w:color="auto"/>
            </w:tcBorders>
            <w:noWrap/>
            <w:vAlign w:val="center"/>
          </w:tcPr>
          <w:p w14:paraId="6A527A0D" w14:textId="77777777" w:rsidR="00BE6EB2" w:rsidRPr="002A5028" w:rsidRDefault="00BE6EB2" w:rsidP="00006CD9">
            <w:pPr>
              <w:pStyle w:val="Tabletext"/>
              <w:jc w:val="center"/>
              <w:rPr>
                <w:lang w:val="en-US"/>
              </w:rPr>
            </w:pPr>
            <w:r w:rsidRPr="002A5028">
              <w:rPr>
                <w:lang w:val="en-US"/>
              </w:rPr>
              <w:t>60</w:t>
            </w:r>
          </w:p>
        </w:tc>
        <w:tc>
          <w:tcPr>
            <w:tcW w:w="3584" w:type="dxa"/>
            <w:tcBorders>
              <w:top w:val="nil"/>
              <w:left w:val="nil"/>
              <w:bottom w:val="single" w:sz="4" w:space="0" w:color="auto"/>
              <w:right w:val="single" w:sz="4" w:space="0" w:color="auto"/>
            </w:tcBorders>
            <w:noWrap/>
            <w:vAlign w:val="center"/>
          </w:tcPr>
          <w:p w14:paraId="79212215" w14:textId="77777777" w:rsidR="00BE6EB2" w:rsidRPr="002A5028" w:rsidRDefault="00BE6EB2" w:rsidP="00006CD9">
            <w:pPr>
              <w:pStyle w:val="Tabletext"/>
              <w:jc w:val="center"/>
              <w:rPr>
                <w:lang w:val="en-US"/>
              </w:rPr>
            </w:pPr>
            <w:r w:rsidRPr="002A5028">
              <w:rPr>
                <w:lang w:val="en-US"/>
              </w:rPr>
              <w:t>27.2</w:t>
            </w:r>
          </w:p>
        </w:tc>
        <w:tc>
          <w:tcPr>
            <w:tcW w:w="3110" w:type="dxa"/>
            <w:tcBorders>
              <w:top w:val="nil"/>
              <w:left w:val="nil"/>
              <w:bottom w:val="single" w:sz="4" w:space="0" w:color="auto"/>
              <w:right w:val="single" w:sz="4" w:space="0" w:color="auto"/>
            </w:tcBorders>
            <w:noWrap/>
            <w:vAlign w:val="center"/>
          </w:tcPr>
          <w:p w14:paraId="072565E9" w14:textId="77777777" w:rsidR="00BE6EB2" w:rsidRPr="002A5028" w:rsidRDefault="00BE6EB2" w:rsidP="00006CD9">
            <w:pPr>
              <w:pStyle w:val="Tabletext"/>
              <w:jc w:val="center"/>
              <w:rPr>
                <w:lang w:val="en-US"/>
              </w:rPr>
            </w:pPr>
            <w:r w:rsidRPr="002A5028">
              <w:rPr>
                <w:lang w:val="en-US"/>
              </w:rPr>
              <w:t>–5</w:t>
            </w:r>
          </w:p>
        </w:tc>
      </w:tr>
      <w:tr w:rsidR="00BE6EB2" w:rsidRPr="002A5028" w14:paraId="292422F0" w14:textId="77777777" w:rsidTr="00006CD9">
        <w:trPr>
          <w:trHeight w:val="227"/>
          <w:jc w:val="center"/>
        </w:trPr>
        <w:tc>
          <w:tcPr>
            <w:tcW w:w="3085" w:type="dxa"/>
            <w:tcBorders>
              <w:top w:val="nil"/>
              <w:left w:val="single" w:sz="4" w:space="0" w:color="auto"/>
              <w:bottom w:val="single" w:sz="4" w:space="0" w:color="auto"/>
              <w:right w:val="single" w:sz="4" w:space="0" w:color="auto"/>
            </w:tcBorders>
            <w:noWrap/>
            <w:vAlign w:val="center"/>
          </w:tcPr>
          <w:p w14:paraId="1F68EDD1" w14:textId="77777777" w:rsidR="00BE6EB2" w:rsidRPr="002A5028" w:rsidRDefault="00BE6EB2" w:rsidP="00006CD9">
            <w:pPr>
              <w:pStyle w:val="Tabletext"/>
              <w:jc w:val="center"/>
              <w:rPr>
                <w:lang w:val="en-US"/>
              </w:rPr>
            </w:pPr>
            <w:r w:rsidRPr="002A5028">
              <w:rPr>
                <w:lang w:val="en-US"/>
              </w:rPr>
              <w:t>70</w:t>
            </w:r>
          </w:p>
        </w:tc>
        <w:tc>
          <w:tcPr>
            <w:tcW w:w="3584" w:type="dxa"/>
            <w:tcBorders>
              <w:top w:val="nil"/>
              <w:left w:val="nil"/>
              <w:bottom w:val="single" w:sz="4" w:space="0" w:color="auto"/>
              <w:right w:val="single" w:sz="4" w:space="0" w:color="auto"/>
            </w:tcBorders>
            <w:noWrap/>
            <w:vAlign w:val="center"/>
          </w:tcPr>
          <w:p w14:paraId="1778267F" w14:textId="77777777" w:rsidR="00BE6EB2" w:rsidRPr="002A5028" w:rsidRDefault="00BE6EB2" w:rsidP="00006CD9">
            <w:pPr>
              <w:pStyle w:val="Tabletext"/>
              <w:jc w:val="center"/>
              <w:rPr>
                <w:lang w:val="en-US"/>
              </w:rPr>
            </w:pPr>
            <w:r w:rsidRPr="002A5028">
              <w:rPr>
                <w:lang w:val="en-US"/>
              </w:rPr>
              <w:t>18.2</w:t>
            </w:r>
          </w:p>
        </w:tc>
        <w:tc>
          <w:tcPr>
            <w:tcW w:w="3110" w:type="dxa"/>
            <w:tcBorders>
              <w:top w:val="nil"/>
              <w:left w:val="nil"/>
              <w:bottom w:val="single" w:sz="4" w:space="0" w:color="auto"/>
              <w:right w:val="single" w:sz="4" w:space="0" w:color="auto"/>
            </w:tcBorders>
            <w:noWrap/>
            <w:vAlign w:val="center"/>
          </w:tcPr>
          <w:p w14:paraId="7769991F" w14:textId="77777777" w:rsidR="00BE6EB2" w:rsidRPr="002A5028" w:rsidRDefault="00BE6EB2" w:rsidP="00006CD9">
            <w:pPr>
              <w:pStyle w:val="Tabletext"/>
              <w:jc w:val="center"/>
              <w:rPr>
                <w:lang w:val="en-US"/>
              </w:rPr>
            </w:pPr>
            <w:r w:rsidRPr="002A5028">
              <w:rPr>
                <w:lang w:val="en-US"/>
              </w:rPr>
              <w:t>–7</w:t>
            </w:r>
          </w:p>
        </w:tc>
      </w:tr>
      <w:tr w:rsidR="00BE6EB2" w:rsidRPr="002A5028" w14:paraId="5ED21130" w14:textId="77777777" w:rsidTr="00006CD9">
        <w:trPr>
          <w:trHeight w:val="227"/>
          <w:jc w:val="center"/>
        </w:trPr>
        <w:tc>
          <w:tcPr>
            <w:tcW w:w="3085" w:type="dxa"/>
            <w:tcBorders>
              <w:top w:val="nil"/>
              <w:left w:val="single" w:sz="4" w:space="0" w:color="auto"/>
              <w:bottom w:val="single" w:sz="4" w:space="0" w:color="auto"/>
              <w:right w:val="single" w:sz="4" w:space="0" w:color="auto"/>
            </w:tcBorders>
            <w:noWrap/>
            <w:vAlign w:val="center"/>
          </w:tcPr>
          <w:p w14:paraId="6A5D2195" w14:textId="77777777" w:rsidR="00BE6EB2" w:rsidRPr="002A5028" w:rsidRDefault="00BE6EB2" w:rsidP="00006CD9">
            <w:pPr>
              <w:pStyle w:val="Tabletext"/>
              <w:jc w:val="center"/>
              <w:rPr>
                <w:lang w:val="en-US"/>
              </w:rPr>
            </w:pPr>
            <w:r w:rsidRPr="002A5028">
              <w:rPr>
                <w:lang w:val="en-US"/>
              </w:rPr>
              <w:t>80</w:t>
            </w:r>
          </w:p>
        </w:tc>
        <w:tc>
          <w:tcPr>
            <w:tcW w:w="3584" w:type="dxa"/>
            <w:tcBorders>
              <w:top w:val="nil"/>
              <w:left w:val="nil"/>
              <w:bottom w:val="single" w:sz="4" w:space="0" w:color="auto"/>
              <w:right w:val="single" w:sz="4" w:space="0" w:color="auto"/>
            </w:tcBorders>
            <w:noWrap/>
            <w:vAlign w:val="center"/>
          </w:tcPr>
          <w:p w14:paraId="11DE4D83" w14:textId="77777777" w:rsidR="00BE6EB2" w:rsidRPr="002A5028" w:rsidRDefault="00BE6EB2" w:rsidP="00006CD9">
            <w:pPr>
              <w:pStyle w:val="Tabletext"/>
              <w:jc w:val="center"/>
              <w:rPr>
                <w:lang w:val="en-US"/>
              </w:rPr>
            </w:pPr>
            <w:r w:rsidRPr="002A5028">
              <w:rPr>
                <w:lang w:val="en-US"/>
              </w:rPr>
              <w:t>9.1</w:t>
            </w:r>
          </w:p>
        </w:tc>
        <w:tc>
          <w:tcPr>
            <w:tcW w:w="3110" w:type="dxa"/>
            <w:tcBorders>
              <w:top w:val="nil"/>
              <w:left w:val="nil"/>
              <w:bottom w:val="single" w:sz="4" w:space="0" w:color="auto"/>
              <w:right w:val="single" w:sz="4" w:space="0" w:color="auto"/>
            </w:tcBorders>
            <w:noWrap/>
            <w:vAlign w:val="center"/>
          </w:tcPr>
          <w:p w14:paraId="18506226" w14:textId="77777777" w:rsidR="00BE6EB2" w:rsidRPr="002A5028" w:rsidRDefault="00BE6EB2" w:rsidP="00006CD9">
            <w:pPr>
              <w:pStyle w:val="Tabletext"/>
              <w:jc w:val="center"/>
              <w:rPr>
                <w:lang w:val="en-US"/>
              </w:rPr>
            </w:pPr>
            <w:r w:rsidRPr="002A5028">
              <w:rPr>
                <w:lang w:val="en-US"/>
              </w:rPr>
              <w:t>–8</w:t>
            </w:r>
          </w:p>
        </w:tc>
      </w:tr>
      <w:tr w:rsidR="00BE6EB2" w:rsidRPr="002A5028" w14:paraId="04A4C1AC" w14:textId="77777777" w:rsidTr="00006CD9">
        <w:trPr>
          <w:trHeight w:val="227"/>
          <w:jc w:val="center"/>
        </w:trPr>
        <w:tc>
          <w:tcPr>
            <w:tcW w:w="3085" w:type="dxa"/>
            <w:tcBorders>
              <w:top w:val="nil"/>
              <w:left w:val="single" w:sz="4" w:space="0" w:color="auto"/>
              <w:bottom w:val="single" w:sz="4" w:space="0" w:color="auto"/>
              <w:right w:val="single" w:sz="4" w:space="0" w:color="auto"/>
            </w:tcBorders>
            <w:noWrap/>
            <w:vAlign w:val="center"/>
          </w:tcPr>
          <w:p w14:paraId="3BEA3FEB" w14:textId="77777777" w:rsidR="00BE6EB2" w:rsidRPr="002A5028" w:rsidRDefault="00BE6EB2" w:rsidP="00006CD9">
            <w:pPr>
              <w:pStyle w:val="Tabletext"/>
              <w:jc w:val="center"/>
              <w:rPr>
                <w:lang w:val="en-US"/>
              </w:rPr>
            </w:pPr>
            <w:r w:rsidRPr="002A5028">
              <w:rPr>
                <w:lang w:val="en-US"/>
              </w:rPr>
              <w:t>90</w:t>
            </w:r>
          </w:p>
        </w:tc>
        <w:tc>
          <w:tcPr>
            <w:tcW w:w="3584" w:type="dxa"/>
            <w:tcBorders>
              <w:top w:val="nil"/>
              <w:left w:val="nil"/>
              <w:bottom w:val="single" w:sz="4" w:space="0" w:color="auto"/>
              <w:right w:val="single" w:sz="4" w:space="0" w:color="auto"/>
            </w:tcBorders>
            <w:noWrap/>
            <w:vAlign w:val="center"/>
          </w:tcPr>
          <w:p w14:paraId="24A30047" w14:textId="77777777" w:rsidR="00BE6EB2" w:rsidRPr="002A5028" w:rsidRDefault="00BE6EB2" w:rsidP="00006CD9">
            <w:pPr>
              <w:pStyle w:val="Tabletext"/>
              <w:jc w:val="center"/>
              <w:rPr>
                <w:lang w:val="en-US"/>
              </w:rPr>
            </w:pPr>
            <w:r w:rsidRPr="002A5028">
              <w:rPr>
                <w:lang w:val="en-US"/>
              </w:rPr>
              <w:t>0</w:t>
            </w:r>
          </w:p>
        </w:tc>
        <w:tc>
          <w:tcPr>
            <w:tcW w:w="3110" w:type="dxa"/>
            <w:tcBorders>
              <w:top w:val="nil"/>
              <w:left w:val="nil"/>
              <w:bottom w:val="single" w:sz="4" w:space="0" w:color="auto"/>
              <w:right w:val="single" w:sz="4" w:space="0" w:color="auto"/>
            </w:tcBorders>
            <w:noWrap/>
            <w:vAlign w:val="center"/>
          </w:tcPr>
          <w:p w14:paraId="1C4E5878" w14:textId="77777777" w:rsidR="00BE6EB2" w:rsidRPr="002A5028" w:rsidRDefault="00BE6EB2" w:rsidP="00006CD9">
            <w:pPr>
              <w:pStyle w:val="Tabletext"/>
              <w:jc w:val="center"/>
              <w:rPr>
                <w:lang w:val="en-US"/>
              </w:rPr>
            </w:pPr>
            <w:r w:rsidRPr="002A5028">
              <w:rPr>
                <w:lang w:val="en-US"/>
              </w:rPr>
              <w:t>–8.5</w:t>
            </w:r>
          </w:p>
        </w:tc>
      </w:tr>
    </w:tbl>
    <w:p w14:paraId="3FA6A14D" w14:textId="77777777" w:rsidR="00882E3C" w:rsidRPr="002A5028" w:rsidRDefault="00882E3C" w:rsidP="00882E3C">
      <w:pPr>
        <w:pStyle w:val="Tablefin"/>
        <w:rPr>
          <w:lang w:val="en-US"/>
        </w:rPr>
      </w:pPr>
    </w:p>
    <w:p w14:paraId="7686DB30" w14:textId="77777777" w:rsidR="00BE6EB2" w:rsidRPr="002A5028" w:rsidRDefault="00BE6EB2" w:rsidP="00006CD9">
      <w:pPr>
        <w:pStyle w:val="Heading2"/>
        <w:rPr>
          <w:lang w:val="en-US"/>
        </w:rPr>
      </w:pPr>
      <w:r w:rsidRPr="002A5028">
        <w:rPr>
          <w:lang w:val="en-US"/>
        </w:rPr>
        <w:t>4.2</w:t>
      </w:r>
      <w:r w:rsidRPr="002A5028">
        <w:rPr>
          <w:lang w:val="en-US"/>
        </w:rPr>
        <w:tab/>
        <w:t xml:space="preserve">Technical characteristics of the </w:t>
      </w:r>
      <w:r w:rsidR="001E47AB" w:rsidRPr="002A5028">
        <w:rPr>
          <w:lang w:val="en-US"/>
        </w:rPr>
        <w:t>VHF data exchange -satellite</w:t>
      </w:r>
      <w:r w:rsidRPr="002A5028">
        <w:rPr>
          <w:lang w:val="en-US"/>
        </w:rPr>
        <w:t xml:space="preserve"> downlink in the VHF maritime mobile frequency band</w:t>
      </w:r>
    </w:p>
    <w:p w14:paraId="5A9E503F" w14:textId="1555173C" w:rsidR="00D621AE" w:rsidRPr="002A5028" w:rsidRDefault="007F47C5" w:rsidP="007F47C5">
      <w:pPr>
        <w:spacing w:before="60"/>
        <w:rPr>
          <w:lang w:val="en-US"/>
        </w:rPr>
      </w:pPr>
      <w:r>
        <w:rPr>
          <w:lang w:val="en-US"/>
        </w:rPr>
        <w:t>(… no change …)</w:t>
      </w:r>
    </w:p>
    <w:p w14:paraId="06795AA8" w14:textId="77777777" w:rsidR="00BE6EB2" w:rsidRPr="002A5028" w:rsidRDefault="00BE6EB2" w:rsidP="00006CD9">
      <w:pPr>
        <w:pStyle w:val="Heading2"/>
        <w:rPr>
          <w:lang w:val="en-US"/>
        </w:rPr>
      </w:pPr>
      <w:r w:rsidRPr="002A5028">
        <w:rPr>
          <w:lang w:val="en-US"/>
        </w:rPr>
        <w:t>4.3</w:t>
      </w:r>
      <w:r w:rsidRPr="002A5028">
        <w:rPr>
          <w:lang w:val="en-US"/>
        </w:rPr>
        <w:tab/>
        <w:t xml:space="preserve">Technical characteristics of the </w:t>
      </w:r>
      <w:r w:rsidR="00CF6875" w:rsidRPr="002A5028">
        <w:rPr>
          <w:lang w:val="en-US"/>
        </w:rPr>
        <w:t>VHF data exchange-satellite</w:t>
      </w:r>
      <w:r w:rsidRPr="002A5028">
        <w:rPr>
          <w:lang w:val="en-US"/>
        </w:rPr>
        <w:t xml:space="preserve"> uplink in the VHF maritime mobile frequency band</w:t>
      </w:r>
    </w:p>
    <w:p w14:paraId="7C692020" w14:textId="77777777" w:rsidR="007F47C5" w:rsidRPr="002A5028" w:rsidRDefault="007F47C5" w:rsidP="007F47C5">
      <w:pPr>
        <w:spacing w:before="60"/>
        <w:rPr>
          <w:lang w:val="en-US"/>
        </w:rPr>
      </w:pPr>
      <w:r>
        <w:rPr>
          <w:lang w:val="en-US"/>
        </w:rPr>
        <w:t>(… no change …)</w:t>
      </w:r>
    </w:p>
    <w:p w14:paraId="78CB3DD0" w14:textId="77777777" w:rsidR="00BE6EB2" w:rsidRPr="002A5028" w:rsidRDefault="00BE6EB2" w:rsidP="00006CD9">
      <w:pPr>
        <w:pStyle w:val="Heading1"/>
        <w:rPr>
          <w:lang w:val="en-US"/>
        </w:rPr>
      </w:pPr>
      <w:r w:rsidRPr="002A5028">
        <w:rPr>
          <w:lang w:val="en-US"/>
        </w:rPr>
        <w:t>5</w:t>
      </w:r>
      <w:r w:rsidRPr="002A5028">
        <w:rPr>
          <w:lang w:val="en-US"/>
        </w:rPr>
        <w:tab/>
        <w:t xml:space="preserve">Interoperability and resource sharing with </w:t>
      </w:r>
      <w:bookmarkEnd w:id="12"/>
      <w:bookmarkEnd w:id="13"/>
      <w:r w:rsidR="00AB2E39" w:rsidRPr="002A5028">
        <w:rPr>
          <w:lang w:val="en-US"/>
        </w:rPr>
        <w:t>VHF data exchange-terrestrial</w:t>
      </w:r>
      <w:r w:rsidRPr="002A5028">
        <w:rPr>
          <w:lang w:val="en-US"/>
        </w:rPr>
        <w:t xml:space="preserve"> and between </w:t>
      </w:r>
      <w:r w:rsidR="00AB2E39" w:rsidRPr="002A5028">
        <w:rPr>
          <w:lang w:val="en-US"/>
        </w:rPr>
        <w:t>VHF data exchange-satellite</w:t>
      </w:r>
      <w:r w:rsidRPr="002A5028">
        <w:rPr>
          <w:lang w:val="en-US"/>
        </w:rPr>
        <w:t xml:space="preserve"> systems</w:t>
      </w:r>
    </w:p>
    <w:p w14:paraId="680268D4" w14:textId="77777777" w:rsidR="007F47C5" w:rsidRPr="002A5028" w:rsidRDefault="007F47C5" w:rsidP="007F47C5">
      <w:pPr>
        <w:spacing w:before="60"/>
        <w:rPr>
          <w:lang w:val="en-US"/>
        </w:rPr>
      </w:pPr>
      <w:bookmarkStart w:id="26" w:name="_Toc445972023"/>
      <w:r>
        <w:rPr>
          <w:lang w:val="en-US"/>
        </w:rPr>
        <w:t>(… no change …)</w:t>
      </w:r>
    </w:p>
    <w:p w14:paraId="63D93217" w14:textId="77777777" w:rsidR="00BE6EB2" w:rsidRPr="002A5028" w:rsidRDefault="00BE6EB2" w:rsidP="00006CD9">
      <w:pPr>
        <w:pStyle w:val="Heading1"/>
        <w:rPr>
          <w:lang w:val="en-US"/>
        </w:rPr>
      </w:pPr>
      <w:r w:rsidRPr="002A5028">
        <w:rPr>
          <w:lang w:val="en-US"/>
        </w:rPr>
        <w:lastRenderedPageBreak/>
        <w:t>6</w:t>
      </w:r>
      <w:r w:rsidRPr="002A5028">
        <w:rPr>
          <w:lang w:val="en-US"/>
        </w:rPr>
        <w:tab/>
        <w:t>Interference to incumbent services and those in adjacent frequency bands</w:t>
      </w:r>
      <w:bookmarkEnd w:id="26"/>
    </w:p>
    <w:p w14:paraId="1E638389" w14:textId="77777777" w:rsidR="00BE6EB2" w:rsidRPr="002A5028" w:rsidRDefault="00BE6EB2" w:rsidP="00006CD9">
      <w:pPr>
        <w:pStyle w:val="Heading2"/>
        <w:ind w:left="0" w:firstLine="0"/>
        <w:rPr>
          <w:lang w:val="en-US"/>
        </w:rPr>
      </w:pPr>
      <w:bookmarkStart w:id="27" w:name="_Toc445972024"/>
      <w:r w:rsidRPr="002A5028">
        <w:rPr>
          <w:lang w:val="en-US"/>
        </w:rPr>
        <w:t>6.1</w:t>
      </w:r>
      <w:r w:rsidRPr="002A5028">
        <w:rPr>
          <w:lang w:val="en-US"/>
        </w:rPr>
        <w:tab/>
        <w:t>In-band interference</w:t>
      </w:r>
    </w:p>
    <w:p w14:paraId="6AB9D6D0" w14:textId="77777777" w:rsidR="00BE6EB2" w:rsidRPr="002A5028" w:rsidRDefault="00BE6EB2" w:rsidP="00006CD9">
      <w:pPr>
        <w:pStyle w:val="Heading3"/>
        <w:rPr>
          <w:lang w:val="en-US"/>
        </w:rPr>
      </w:pPr>
      <w:r w:rsidRPr="002A5028">
        <w:rPr>
          <w:lang w:val="en-US"/>
        </w:rPr>
        <w:t>6.1.1</w:t>
      </w:r>
      <w:r w:rsidRPr="002A5028">
        <w:rPr>
          <w:lang w:val="en-US"/>
        </w:rPr>
        <w:tab/>
        <w:t>Fixed services in-band</w:t>
      </w:r>
    </w:p>
    <w:p w14:paraId="25850E93" w14:textId="73E21132" w:rsidR="007F47C5" w:rsidRPr="002A5028" w:rsidRDefault="007F47C5" w:rsidP="007F47C5">
      <w:pPr>
        <w:spacing w:before="60"/>
        <w:rPr>
          <w:lang w:val="en-US"/>
        </w:rPr>
      </w:pPr>
      <w:r>
        <w:rPr>
          <w:lang w:val="en-US"/>
        </w:rPr>
        <w:t>(… no change …)</w:t>
      </w:r>
    </w:p>
    <w:p w14:paraId="09B5B182" w14:textId="77777777" w:rsidR="00BE6EB2" w:rsidRPr="002A5028" w:rsidRDefault="00BE6EB2" w:rsidP="00006CD9">
      <w:pPr>
        <w:pStyle w:val="Heading3"/>
        <w:rPr>
          <w:lang w:val="en-US"/>
        </w:rPr>
      </w:pPr>
      <w:r w:rsidRPr="002A5028">
        <w:rPr>
          <w:lang w:val="en-US"/>
        </w:rPr>
        <w:t>6.1.2</w:t>
      </w:r>
      <w:r w:rsidRPr="002A5028">
        <w:rPr>
          <w:lang w:val="en-US"/>
        </w:rPr>
        <w:tab/>
        <w:t>Land and aeronautical mobile services in-band</w:t>
      </w:r>
    </w:p>
    <w:p w14:paraId="1A676E5E" w14:textId="77777777" w:rsidR="00BE6EB2" w:rsidRPr="002A5028" w:rsidRDefault="00BE6EB2" w:rsidP="00F236A2">
      <w:pPr>
        <w:pStyle w:val="Heading4"/>
        <w:rPr>
          <w:lang w:val="en-US"/>
        </w:rPr>
      </w:pPr>
      <w:r w:rsidRPr="002A5028">
        <w:rPr>
          <w:lang w:val="en-US"/>
        </w:rPr>
        <w:t>6.1.2.1</w:t>
      </w:r>
      <w:r w:rsidRPr="002A5028">
        <w:rPr>
          <w:lang w:val="en-US"/>
        </w:rPr>
        <w:tab/>
        <w:t xml:space="preserve">Analysis of the interference effect of the </w:t>
      </w:r>
      <w:r w:rsidR="00F81ACF" w:rsidRPr="002A5028">
        <w:rPr>
          <w:lang w:val="en-US"/>
        </w:rPr>
        <w:t>VHF data exchange-satellite</w:t>
      </w:r>
      <w:r w:rsidRPr="002A5028">
        <w:rPr>
          <w:lang w:val="en-US"/>
        </w:rPr>
        <w:t xml:space="preserve"> uplink</w:t>
      </w:r>
    </w:p>
    <w:p w14:paraId="7C8CD884" w14:textId="77777777" w:rsidR="007F47C5" w:rsidRPr="002A5028" w:rsidRDefault="007F47C5" w:rsidP="007F47C5">
      <w:pPr>
        <w:spacing w:before="60"/>
        <w:rPr>
          <w:lang w:val="en-US"/>
        </w:rPr>
      </w:pPr>
      <w:r>
        <w:rPr>
          <w:lang w:val="en-US"/>
        </w:rPr>
        <w:t>(… no change …)</w:t>
      </w:r>
    </w:p>
    <w:p w14:paraId="19BEF0AB" w14:textId="77777777" w:rsidR="00BE6EB2" w:rsidRPr="002A5028" w:rsidRDefault="00BE6EB2" w:rsidP="00F236A2">
      <w:pPr>
        <w:pStyle w:val="Heading4"/>
        <w:rPr>
          <w:lang w:val="en-US"/>
        </w:rPr>
      </w:pPr>
      <w:r w:rsidRPr="002A5028">
        <w:rPr>
          <w:lang w:val="en-US"/>
        </w:rPr>
        <w:t>6.1.2.2</w:t>
      </w:r>
      <w:r w:rsidRPr="002A5028">
        <w:rPr>
          <w:lang w:val="en-US"/>
        </w:rPr>
        <w:tab/>
        <w:t xml:space="preserve">Analysis of the interference effect of the </w:t>
      </w:r>
      <w:r w:rsidR="00F81ACF" w:rsidRPr="002A5028">
        <w:rPr>
          <w:lang w:val="en-US"/>
        </w:rPr>
        <w:t xml:space="preserve">VHF data exchange-satellite </w:t>
      </w:r>
      <w:r w:rsidRPr="002A5028">
        <w:rPr>
          <w:lang w:val="en-US"/>
        </w:rPr>
        <w:t>downlink</w:t>
      </w:r>
    </w:p>
    <w:p w14:paraId="4D238206" w14:textId="77777777" w:rsidR="00BE6EB2" w:rsidRPr="002A5028" w:rsidRDefault="00BE6EB2" w:rsidP="00006CD9">
      <w:pPr>
        <w:rPr>
          <w:lang w:val="en-US"/>
        </w:rPr>
      </w:pPr>
      <w:r w:rsidRPr="002A5028">
        <w:rPr>
          <w:lang w:val="en-US"/>
        </w:rPr>
        <w:t xml:space="preserve">There are three views on the interference effect of the VDE-SAT downlink into the land mobile service. The pfd mask contained in view 1 is specified in Recommendation ITU-R M.2092. The pfd masks contained in views 2 and 3 is based on protection criteria defined in </w:t>
      </w:r>
      <w:r w:rsidRPr="002A5028">
        <w:rPr>
          <w:lang w:val="en-US" w:eastAsia="zh-CN"/>
        </w:rPr>
        <w:t>Recommendation ITU-R M.1808-6.</w:t>
      </w:r>
    </w:p>
    <w:p w14:paraId="663FF8F8" w14:textId="77777777" w:rsidR="00BE6EB2" w:rsidRPr="002A5028" w:rsidRDefault="00BE6EB2" w:rsidP="00F236A2">
      <w:pPr>
        <w:pStyle w:val="Heading5"/>
        <w:rPr>
          <w:lang w:val="en-US"/>
        </w:rPr>
      </w:pPr>
      <w:r w:rsidRPr="002A5028">
        <w:rPr>
          <w:lang w:val="en-US"/>
        </w:rPr>
        <w:t>6.1.2.2.1</w:t>
      </w:r>
      <w:r w:rsidRPr="002A5028">
        <w:rPr>
          <w:lang w:val="en-US"/>
        </w:rPr>
        <w:tab/>
        <w:t xml:space="preserve">View 1 about </w:t>
      </w:r>
      <w:r w:rsidR="00F81ACF" w:rsidRPr="002A5028">
        <w:rPr>
          <w:lang w:val="en-US"/>
        </w:rPr>
        <w:t>power flux density</w:t>
      </w:r>
      <w:r w:rsidRPr="002A5028">
        <w:rPr>
          <w:lang w:val="en-US"/>
        </w:rPr>
        <w:t xml:space="preserve"> mask</w:t>
      </w:r>
    </w:p>
    <w:p w14:paraId="3F3F254D" w14:textId="77777777" w:rsidR="00BE6EB2" w:rsidRDefault="00BE6EB2" w:rsidP="00F236A2">
      <w:pPr>
        <w:rPr>
          <w:ins w:id="28" w:author="Author"/>
          <w:lang w:val="en-US"/>
        </w:rPr>
      </w:pPr>
      <w:r w:rsidRPr="002A5028">
        <w:rPr>
          <w:lang w:val="en-US"/>
        </w:rPr>
        <w:t xml:space="preserve">The VDE-SAT downlink is </w:t>
      </w:r>
      <w:r w:rsidR="007A0A5C" w:rsidRPr="002A5028">
        <w:rPr>
          <w:lang w:val="en-US"/>
        </w:rPr>
        <w:t>compliant</w:t>
      </w:r>
      <w:r w:rsidRPr="002A5028">
        <w:rPr>
          <w:lang w:val="en-US"/>
        </w:rPr>
        <w:t xml:space="preserve"> with the pfd mask specified in Recommendation ITU-R M.2092-0 and provided in </w:t>
      </w:r>
      <w:r w:rsidR="00231CBF" w:rsidRPr="002A5028">
        <w:rPr>
          <w:lang w:val="en-US"/>
        </w:rPr>
        <w:t xml:space="preserve">section </w:t>
      </w:r>
      <w:r w:rsidRPr="002A5028">
        <w:rPr>
          <w:lang w:val="en-US"/>
        </w:rPr>
        <w:t xml:space="preserve">4.2.1. The pfd mask is presented in Table </w:t>
      </w:r>
      <w:r w:rsidR="00F81ACF" w:rsidRPr="002A5028">
        <w:rPr>
          <w:lang w:val="en-US"/>
        </w:rPr>
        <w:t>5</w:t>
      </w:r>
      <w:r w:rsidRPr="002A5028">
        <w:rPr>
          <w:lang w:val="en-US"/>
        </w:rPr>
        <w:t>.</w:t>
      </w:r>
    </w:p>
    <w:p w14:paraId="09DD68DA" w14:textId="109D3718" w:rsidR="00287DFD" w:rsidRDefault="00287DFD" w:rsidP="00287DFD">
      <w:pPr>
        <w:rPr>
          <w:ins w:id="29" w:author="Author"/>
        </w:rPr>
      </w:pPr>
      <w:ins w:id="30" w:author="Author">
        <w:r>
          <w:t>Given this mask</w:t>
        </w:r>
        <w:r w:rsidR="00CA424F">
          <w:t>,</w:t>
        </w:r>
        <w:r>
          <w:t xml:space="preserve"> a study on the compatibility between the VDE-SAT downlink and the land mobile service has been performed. The study evaluates the effect of the interference from the VDE-SAT downlink received by a land mobile base station on the transmission from a mobile station to a base station. Basis for the study is technical characteristics of land mobile systems as provided in Recommendation ITU-R M.1808, including interference criteria and performance criteria, and methods for point-to-area predictions for terrestrial services as provided in Recommendation ITU-R P.1546.</w:t>
        </w:r>
      </w:ins>
    </w:p>
    <w:p w14:paraId="0E0C2879" w14:textId="77777777" w:rsidR="00287DFD" w:rsidRDefault="00287DFD" w:rsidP="00287DFD">
      <w:pPr>
        <w:rPr>
          <w:ins w:id="31" w:author="Author"/>
        </w:rPr>
      </w:pPr>
      <w:ins w:id="32" w:author="Author">
        <w:r>
          <w:t xml:space="preserve">The methodology used to evaluate the compatibility between the VDE-SAT downlink and the land mobile service is based on carrier-to-interference (C/I) considerations and degradation protection, as proposed in Recommendation ITU-R M.1808, section 2.1 of Annex 1. </w:t>
        </w:r>
      </w:ins>
    </w:p>
    <w:p w14:paraId="0379630E" w14:textId="77777777" w:rsidR="00287DFD" w:rsidRPr="00D40B8D" w:rsidRDefault="00287DFD" w:rsidP="00287DFD">
      <w:pPr>
        <w:pStyle w:val="Heading3"/>
        <w:rPr>
          <w:ins w:id="33" w:author="Author"/>
        </w:rPr>
      </w:pPr>
      <w:ins w:id="34" w:author="Author">
        <w:r>
          <w:t>6</w:t>
        </w:r>
        <w:r w:rsidRPr="00D40B8D">
          <w:t>.1.2</w:t>
        </w:r>
        <w:r>
          <w:t>.2.1.1</w:t>
        </w:r>
        <w:r w:rsidRPr="00D40B8D">
          <w:tab/>
          <w:t>Characteristics of land mobile systems operating in the 156 to 162 MHz band</w:t>
        </w:r>
      </w:ins>
    </w:p>
    <w:p w14:paraId="62D9D34B" w14:textId="00C7519F" w:rsidR="00287DFD" w:rsidRPr="00D40B8D" w:rsidRDefault="00287DFD" w:rsidP="00287DFD">
      <w:pPr>
        <w:rPr>
          <w:ins w:id="35" w:author="Author"/>
          <w:bCs/>
        </w:rPr>
      </w:pPr>
      <w:ins w:id="36" w:author="Author">
        <w:r w:rsidRPr="00D40B8D">
          <w:rPr>
            <w:bCs/>
          </w:rPr>
          <w:t xml:space="preserve">Representative technical and operational characteristics of conventional and trunked land mobile systems operating in the mobile service in the frequency band 156-162 MHz are given in Recommendation ITU-R M.1808. Table </w:t>
        </w:r>
        <w:r w:rsidR="00C66C4C">
          <w:rPr>
            <w:bCs/>
          </w:rPr>
          <w:t>28</w:t>
        </w:r>
        <w:r w:rsidRPr="00D40B8D">
          <w:rPr>
            <w:bCs/>
          </w:rPr>
          <w:t xml:space="preserve"> provides the technical characteristics of base stations and Table </w:t>
        </w:r>
        <w:r w:rsidR="00C66C4C">
          <w:rPr>
            <w:bCs/>
          </w:rPr>
          <w:t>29</w:t>
        </w:r>
        <w:r w:rsidRPr="00D40B8D">
          <w:rPr>
            <w:bCs/>
          </w:rPr>
          <w:t xml:space="preserve"> provides technical characteristics of mobile stations as they are given in that Recommendation.</w:t>
        </w:r>
        <w:r>
          <w:rPr>
            <w:bCs/>
          </w:rPr>
          <w:t xml:space="preserve"> </w:t>
        </w:r>
        <w:r w:rsidRPr="00D40B8D">
          <w:rPr>
            <w:bCs/>
          </w:rPr>
          <w:t>Recommendation</w:t>
        </w:r>
        <w:r>
          <w:rPr>
            <w:bCs/>
          </w:rPr>
          <w:t xml:space="preserve"> ITU-R P.372 provides additional relevant information regarding interference.</w:t>
        </w:r>
      </w:ins>
    </w:p>
    <w:p w14:paraId="598BE1D3" w14:textId="2F9CE510" w:rsidR="00287DFD" w:rsidRPr="00D40B8D" w:rsidRDefault="00287DFD" w:rsidP="00287DFD">
      <w:pPr>
        <w:pStyle w:val="TableNo"/>
        <w:rPr>
          <w:ins w:id="37" w:author="Author"/>
        </w:rPr>
      </w:pPr>
      <w:ins w:id="38" w:author="Author">
        <w:r w:rsidRPr="00D40B8D">
          <w:t xml:space="preserve">TABLE </w:t>
        </w:r>
        <w:r w:rsidR="00C66C4C">
          <w:t>28</w:t>
        </w:r>
      </w:ins>
    </w:p>
    <w:p w14:paraId="666345F9" w14:textId="77777777" w:rsidR="00287DFD" w:rsidRPr="00D40B8D" w:rsidRDefault="00287DFD" w:rsidP="00287DFD">
      <w:pPr>
        <w:pStyle w:val="Tabletitle"/>
        <w:rPr>
          <w:ins w:id="39" w:author="Author"/>
          <w:b w:val="0"/>
        </w:rPr>
      </w:pPr>
      <w:ins w:id="40" w:author="Author">
        <w:r w:rsidRPr="00D40B8D">
          <w:t xml:space="preserve">Technical characteristics for base stations operating in the mobile service in the frequency band 138-174 MHz </w:t>
        </w:r>
      </w:ins>
    </w:p>
    <w:tbl>
      <w:tblPr>
        <w:tblW w:w="6098" w:type="dxa"/>
        <w:jc w:val="center"/>
        <w:tblLayout w:type="fixed"/>
        <w:tblLook w:val="0000" w:firstRow="0" w:lastRow="0" w:firstColumn="0" w:lastColumn="0" w:noHBand="0" w:noVBand="0"/>
      </w:tblPr>
      <w:tblGrid>
        <w:gridCol w:w="3075"/>
        <w:gridCol w:w="1470"/>
        <w:gridCol w:w="1553"/>
      </w:tblGrid>
      <w:tr w:rsidR="00287DFD" w:rsidRPr="00D40B8D" w14:paraId="2C56A3AC" w14:textId="77777777" w:rsidTr="00BD0CE7">
        <w:trPr>
          <w:cantSplit/>
          <w:tblHeader/>
          <w:jc w:val="center"/>
          <w:ins w:id="41" w:author="Author"/>
        </w:trPr>
        <w:tc>
          <w:tcPr>
            <w:tcW w:w="3075" w:type="dxa"/>
            <w:tcBorders>
              <w:top w:val="single" w:sz="4" w:space="0" w:color="auto"/>
              <w:left w:val="single" w:sz="4" w:space="0" w:color="auto"/>
              <w:bottom w:val="single" w:sz="4" w:space="0" w:color="auto"/>
              <w:right w:val="nil"/>
            </w:tcBorders>
            <w:noWrap/>
            <w:tcMar>
              <w:left w:w="57" w:type="dxa"/>
              <w:right w:w="57" w:type="dxa"/>
            </w:tcMar>
            <w:vAlign w:val="center"/>
          </w:tcPr>
          <w:p w14:paraId="098057FF" w14:textId="77777777" w:rsidR="00287DFD" w:rsidRPr="00D40B8D" w:rsidRDefault="00287DFD" w:rsidP="00BD0CE7">
            <w:pPr>
              <w:pStyle w:val="Tablehead"/>
              <w:rPr>
                <w:ins w:id="42" w:author="Author"/>
              </w:rPr>
            </w:pPr>
            <w:ins w:id="43" w:author="Author">
              <w:r w:rsidRPr="00D40B8D">
                <w:t>Frequency band (MHz)</w:t>
              </w:r>
            </w:ins>
          </w:p>
        </w:tc>
        <w:tc>
          <w:tcPr>
            <w:tcW w:w="3023" w:type="dxa"/>
            <w:gridSpan w:val="2"/>
            <w:tcBorders>
              <w:top w:val="single" w:sz="4" w:space="0" w:color="auto"/>
              <w:left w:val="single" w:sz="4" w:space="0" w:color="auto"/>
              <w:bottom w:val="single" w:sz="4" w:space="0" w:color="auto"/>
              <w:right w:val="single" w:sz="4" w:space="0" w:color="auto"/>
            </w:tcBorders>
            <w:noWrap/>
            <w:vAlign w:val="bottom"/>
          </w:tcPr>
          <w:p w14:paraId="1BBC92C0" w14:textId="77777777" w:rsidR="00287DFD" w:rsidRPr="00D40B8D" w:rsidRDefault="00287DFD" w:rsidP="00BD0CE7">
            <w:pPr>
              <w:pStyle w:val="Tablehead"/>
              <w:rPr>
                <w:ins w:id="44" w:author="Author"/>
              </w:rPr>
            </w:pPr>
            <w:ins w:id="45" w:author="Author">
              <w:r w:rsidRPr="00D40B8D">
                <w:t>138–174</w:t>
              </w:r>
            </w:ins>
          </w:p>
        </w:tc>
      </w:tr>
      <w:tr w:rsidR="00287DFD" w:rsidRPr="00D40B8D" w14:paraId="4C0E0DD3" w14:textId="77777777" w:rsidTr="00BD0CE7">
        <w:trPr>
          <w:cantSplit/>
          <w:tblHeader/>
          <w:jc w:val="center"/>
          <w:ins w:id="46" w:author="Author"/>
        </w:trPr>
        <w:tc>
          <w:tcPr>
            <w:tcW w:w="3075" w:type="dxa"/>
            <w:tcBorders>
              <w:top w:val="nil"/>
              <w:left w:val="single" w:sz="4" w:space="0" w:color="auto"/>
              <w:bottom w:val="single" w:sz="4" w:space="0" w:color="auto"/>
              <w:right w:val="nil"/>
            </w:tcBorders>
            <w:noWrap/>
            <w:tcMar>
              <w:left w:w="57" w:type="dxa"/>
              <w:right w:w="57" w:type="dxa"/>
            </w:tcMar>
            <w:vAlign w:val="center"/>
          </w:tcPr>
          <w:p w14:paraId="12D1C1BF" w14:textId="77777777" w:rsidR="00287DFD" w:rsidRPr="00D40B8D" w:rsidRDefault="00287DFD" w:rsidP="00BD0CE7">
            <w:pPr>
              <w:pStyle w:val="Tablehead"/>
              <w:rPr>
                <w:ins w:id="47" w:author="Author"/>
              </w:rPr>
            </w:pPr>
            <w:ins w:id="48" w:author="Author">
              <w:r w:rsidRPr="00D40B8D">
                <w:t>Type of emission</w:t>
              </w:r>
            </w:ins>
          </w:p>
        </w:tc>
        <w:tc>
          <w:tcPr>
            <w:tcW w:w="1470" w:type="dxa"/>
            <w:tcBorders>
              <w:top w:val="nil"/>
              <w:left w:val="single" w:sz="4" w:space="0" w:color="auto"/>
              <w:bottom w:val="single" w:sz="4" w:space="0" w:color="auto"/>
              <w:right w:val="single" w:sz="4" w:space="0" w:color="auto"/>
            </w:tcBorders>
            <w:noWrap/>
            <w:vAlign w:val="bottom"/>
          </w:tcPr>
          <w:p w14:paraId="14028213" w14:textId="77777777" w:rsidR="00287DFD" w:rsidRPr="00D40B8D" w:rsidRDefault="00287DFD" w:rsidP="00BD0CE7">
            <w:pPr>
              <w:pStyle w:val="Tablehead"/>
              <w:rPr>
                <w:ins w:id="49" w:author="Author"/>
              </w:rPr>
            </w:pPr>
            <w:ins w:id="50" w:author="Author">
              <w:r w:rsidRPr="00D40B8D">
                <w:t>Analogue</w:t>
              </w:r>
            </w:ins>
          </w:p>
        </w:tc>
        <w:tc>
          <w:tcPr>
            <w:tcW w:w="1553" w:type="dxa"/>
            <w:tcBorders>
              <w:top w:val="nil"/>
              <w:left w:val="nil"/>
              <w:bottom w:val="single" w:sz="4" w:space="0" w:color="auto"/>
              <w:right w:val="single" w:sz="4" w:space="0" w:color="auto"/>
            </w:tcBorders>
            <w:noWrap/>
            <w:vAlign w:val="bottom"/>
          </w:tcPr>
          <w:p w14:paraId="3F44C388" w14:textId="77777777" w:rsidR="00287DFD" w:rsidRPr="00D40B8D" w:rsidRDefault="00287DFD" w:rsidP="00BD0CE7">
            <w:pPr>
              <w:pStyle w:val="Tablehead"/>
              <w:rPr>
                <w:ins w:id="51" w:author="Author"/>
              </w:rPr>
            </w:pPr>
            <w:ins w:id="52" w:author="Author">
              <w:r w:rsidRPr="00D40B8D">
                <w:t>Digital</w:t>
              </w:r>
            </w:ins>
          </w:p>
        </w:tc>
      </w:tr>
      <w:tr w:rsidR="00287DFD" w:rsidRPr="00B80C74" w14:paraId="2976EA5D" w14:textId="77777777" w:rsidTr="00BD0CE7">
        <w:trPr>
          <w:cantSplit/>
          <w:jc w:val="center"/>
          <w:ins w:id="53" w:author="Author"/>
        </w:trPr>
        <w:tc>
          <w:tcPr>
            <w:tcW w:w="3075" w:type="dxa"/>
            <w:tcBorders>
              <w:top w:val="single" w:sz="4" w:space="0" w:color="auto"/>
              <w:left w:val="single" w:sz="4" w:space="0" w:color="auto"/>
              <w:bottom w:val="single" w:sz="4" w:space="0" w:color="auto"/>
            </w:tcBorders>
            <w:shd w:val="clear" w:color="auto" w:fill="auto"/>
            <w:noWrap/>
            <w:tcMar>
              <w:left w:w="57" w:type="dxa"/>
              <w:right w:w="57" w:type="dxa"/>
            </w:tcMar>
          </w:tcPr>
          <w:p w14:paraId="52353430" w14:textId="77777777" w:rsidR="00287DFD" w:rsidRPr="00B80C74" w:rsidRDefault="00287DFD" w:rsidP="00BD0CE7">
            <w:pPr>
              <w:pStyle w:val="Tabletext"/>
              <w:rPr>
                <w:ins w:id="54" w:author="Author"/>
                <w:i/>
                <w:iCs/>
              </w:rPr>
            </w:pPr>
            <w:ins w:id="55" w:author="Author">
              <w:r w:rsidRPr="00B80C74">
                <w:rPr>
                  <w:i/>
                  <w:iCs/>
                </w:rPr>
                <w:t>System-wide</w:t>
              </w:r>
            </w:ins>
          </w:p>
        </w:tc>
        <w:tc>
          <w:tcPr>
            <w:tcW w:w="1470" w:type="dxa"/>
            <w:tcBorders>
              <w:top w:val="single" w:sz="4" w:space="0" w:color="auto"/>
              <w:bottom w:val="single" w:sz="4" w:space="0" w:color="auto"/>
            </w:tcBorders>
            <w:shd w:val="clear" w:color="auto" w:fill="auto"/>
            <w:noWrap/>
            <w:vAlign w:val="bottom"/>
          </w:tcPr>
          <w:p w14:paraId="5E1FFBCA" w14:textId="77777777" w:rsidR="00287DFD" w:rsidRPr="00B80C74" w:rsidRDefault="00287DFD" w:rsidP="00BD0CE7">
            <w:pPr>
              <w:pStyle w:val="Tabletext"/>
              <w:jc w:val="center"/>
              <w:rPr>
                <w:ins w:id="56" w:author="Author"/>
                <w:i/>
                <w:iCs/>
              </w:rPr>
            </w:pPr>
          </w:p>
        </w:tc>
        <w:tc>
          <w:tcPr>
            <w:tcW w:w="1553" w:type="dxa"/>
            <w:tcBorders>
              <w:top w:val="single" w:sz="4" w:space="0" w:color="auto"/>
              <w:bottom w:val="single" w:sz="4" w:space="0" w:color="auto"/>
              <w:right w:val="single" w:sz="4" w:space="0" w:color="auto"/>
            </w:tcBorders>
            <w:shd w:val="clear" w:color="auto" w:fill="auto"/>
            <w:noWrap/>
            <w:vAlign w:val="bottom"/>
          </w:tcPr>
          <w:p w14:paraId="0C0B52DF" w14:textId="77777777" w:rsidR="00287DFD" w:rsidRPr="00B80C74" w:rsidRDefault="00287DFD" w:rsidP="00BD0CE7">
            <w:pPr>
              <w:pStyle w:val="Tabletext"/>
              <w:jc w:val="center"/>
              <w:rPr>
                <w:ins w:id="57" w:author="Author"/>
                <w:i/>
                <w:iCs/>
              </w:rPr>
            </w:pPr>
          </w:p>
        </w:tc>
      </w:tr>
      <w:tr w:rsidR="00287DFD" w:rsidRPr="00D40B8D" w14:paraId="7DC76FF8" w14:textId="77777777" w:rsidTr="00BD0CE7">
        <w:trPr>
          <w:cantSplit/>
          <w:jc w:val="center"/>
          <w:ins w:id="58" w:author="Author"/>
        </w:trPr>
        <w:tc>
          <w:tcPr>
            <w:tcW w:w="3075" w:type="dxa"/>
            <w:tcBorders>
              <w:top w:val="single" w:sz="4" w:space="0" w:color="auto"/>
              <w:left w:val="single" w:sz="4" w:space="0" w:color="auto"/>
              <w:bottom w:val="single" w:sz="4" w:space="0" w:color="auto"/>
              <w:right w:val="nil"/>
            </w:tcBorders>
            <w:noWrap/>
            <w:tcMar>
              <w:left w:w="57" w:type="dxa"/>
              <w:right w:w="57" w:type="dxa"/>
            </w:tcMar>
          </w:tcPr>
          <w:p w14:paraId="5209B1D9" w14:textId="77777777" w:rsidR="00287DFD" w:rsidRPr="00D40B8D" w:rsidRDefault="00287DFD" w:rsidP="00BD0CE7">
            <w:pPr>
              <w:pStyle w:val="Tabletext"/>
              <w:rPr>
                <w:ins w:id="59" w:author="Author"/>
                <w:color w:val="000000"/>
              </w:rPr>
            </w:pPr>
            <w:ins w:id="60" w:author="Author">
              <w:r w:rsidRPr="00D40B8D">
                <w:rPr>
                  <w:color w:val="000000"/>
                </w:rPr>
                <w:lastRenderedPageBreak/>
                <w:t>Channel bandwidth (kHz)</w:t>
              </w:r>
            </w:ins>
          </w:p>
        </w:tc>
        <w:tc>
          <w:tcPr>
            <w:tcW w:w="1470" w:type="dxa"/>
            <w:tcBorders>
              <w:top w:val="single" w:sz="4" w:space="0" w:color="auto"/>
              <w:left w:val="single" w:sz="4" w:space="0" w:color="auto"/>
              <w:bottom w:val="single" w:sz="4" w:space="0" w:color="auto"/>
              <w:right w:val="single" w:sz="4" w:space="0" w:color="auto"/>
            </w:tcBorders>
            <w:noWrap/>
          </w:tcPr>
          <w:p w14:paraId="58F8B749" w14:textId="77777777" w:rsidR="00287DFD" w:rsidRPr="00D40B8D" w:rsidRDefault="00287DFD" w:rsidP="00BD0CE7">
            <w:pPr>
              <w:pStyle w:val="Tabletext"/>
              <w:jc w:val="center"/>
              <w:rPr>
                <w:ins w:id="61" w:author="Author"/>
                <w:color w:val="000000"/>
              </w:rPr>
            </w:pPr>
            <w:ins w:id="62" w:author="Author">
              <w:r w:rsidRPr="00D40B8D">
                <w:rPr>
                  <w:color w:val="000000"/>
                </w:rPr>
                <w:t>12.5/15/25/30</w:t>
              </w:r>
            </w:ins>
          </w:p>
        </w:tc>
        <w:tc>
          <w:tcPr>
            <w:tcW w:w="1553" w:type="dxa"/>
            <w:tcBorders>
              <w:top w:val="single" w:sz="4" w:space="0" w:color="auto"/>
              <w:left w:val="nil"/>
              <w:bottom w:val="single" w:sz="4" w:space="0" w:color="auto"/>
              <w:right w:val="single" w:sz="4" w:space="0" w:color="auto"/>
            </w:tcBorders>
            <w:noWrap/>
          </w:tcPr>
          <w:p w14:paraId="589C431C" w14:textId="77777777" w:rsidR="00287DFD" w:rsidRPr="00D40B8D" w:rsidRDefault="00287DFD" w:rsidP="00BD0CE7">
            <w:pPr>
              <w:pStyle w:val="Tabletext"/>
              <w:jc w:val="center"/>
              <w:rPr>
                <w:ins w:id="63" w:author="Author"/>
                <w:color w:val="000000"/>
              </w:rPr>
            </w:pPr>
            <w:ins w:id="64" w:author="Author">
              <w:r w:rsidRPr="00D40B8D">
                <w:rPr>
                  <w:color w:val="000000"/>
                </w:rPr>
                <w:t>6.25/7.5/12.5/15</w:t>
              </w:r>
            </w:ins>
          </w:p>
        </w:tc>
      </w:tr>
      <w:tr w:rsidR="00287DFD" w:rsidRPr="00D40B8D" w14:paraId="1BCA4DE0" w14:textId="77777777" w:rsidTr="00BD0CE7">
        <w:trPr>
          <w:cantSplit/>
          <w:jc w:val="center"/>
          <w:ins w:id="65" w:author="Author"/>
        </w:trPr>
        <w:tc>
          <w:tcPr>
            <w:tcW w:w="3075" w:type="dxa"/>
            <w:tcBorders>
              <w:top w:val="nil"/>
              <w:left w:val="single" w:sz="4" w:space="0" w:color="auto"/>
              <w:bottom w:val="single" w:sz="4" w:space="0" w:color="auto"/>
              <w:right w:val="nil"/>
            </w:tcBorders>
            <w:noWrap/>
            <w:tcMar>
              <w:left w:w="57" w:type="dxa"/>
              <w:right w:w="57" w:type="dxa"/>
            </w:tcMar>
          </w:tcPr>
          <w:p w14:paraId="671F8563" w14:textId="77777777" w:rsidR="00287DFD" w:rsidRPr="00D40B8D" w:rsidRDefault="00287DFD" w:rsidP="00BD0CE7">
            <w:pPr>
              <w:pStyle w:val="Tabletext"/>
              <w:rPr>
                <w:ins w:id="66" w:author="Author"/>
                <w:color w:val="000000"/>
              </w:rPr>
            </w:pPr>
            <w:ins w:id="67" w:author="Author">
              <w:r w:rsidRPr="00D40B8D">
                <w:rPr>
                  <w:color w:val="000000"/>
                </w:rPr>
                <w:t>Modulation type</w:t>
              </w:r>
            </w:ins>
          </w:p>
        </w:tc>
        <w:tc>
          <w:tcPr>
            <w:tcW w:w="1470" w:type="dxa"/>
            <w:tcBorders>
              <w:top w:val="nil"/>
              <w:left w:val="single" w:sz="4" w:space="0" w:color="auto"/>
              <w:bottom w:val="single" w:sz="4" w:space="0" w:color="auto"/>
              <w:right w:val="single" w:sz="4" w:space="0" w:color="auto"/>
            </w:tcBorders>
            <w:noWrap/>
          </w:tcPr>
          <w:p w14:paraId="3F4D1064" w14:textId="77777777" w:rsidR="00287DFD" w:rsidRPr="00D40B8D" w:rsidRDefault="00287DFD" w:rsidP="00BD0CE7">
            <w:pPr>
              <w:pStyle w:val="Tabletext"/>
              <w:jc w:val="center"/>
              <w:rPr>
                <w:ins w:id="68" w:author="Author"/>
                <w:color w:val="000000"/>
              </w:rPr>
            </w:pPr>
            <w:ins w:id="69" w:author="Author">
              <w:r w:rsidRPr="00D40B8D">
                <w:rPr>
                  <w:color w:val="000000"/>
                </w:rPr>
                <w:t>FM</w:t>
              </w:r>
            </w:ins>
          </w:p>
        </w:tc>
        <w:tc>
          <w:tcPr>
            <w:tcW w:w="1553" w:type="dxa"/>
            <w:tcBorders>
              <w:top w:val="nil"/>
              <w:left w:val="nil"/>
              <w:bottom w:val="single" w:sz="4" w:space="0" w:color="auto"/>
              <w:right w:val="single" w:sz="4" w:space="0" w:color="auto"/>
            </w:tcBorders>
            <w:noWrap/>
          </w:tcPr>
          <w:p w14:paraId="0A7A959D" w14:textId="77777777" w:rsidR="00287DFD" w:rsidRPr="00D40B8D" w:rsidRDefault="00287DFD" w:rsidP="00BD0CE7">
            <w:pPr>
              <w:pStyle w:val="Tabletext"/>
              <w:jc w:val="center"/>
              <w:rPr>
                <w:ins w:id="70" w:author="Author"/>
                <w:color w:val="000000"/>
              </w:rPr>
            </w:pPr>
            <w:ins w:id="71" w:author="Author">
              <w:r w:rsidRPr="00D40B8D">
                <w:rPr>
                  <w:color w:val="000000"/>
                </w:rPr>
                <w:t>C4FM</w:t>
              </w:r>
            </w:ins>
          </w:p>
        </w:tc>
      </w:tr>
      <w:tr w:rsidR="00287DFD" w:rsidRPr="00D40B8D" w14:paraId="7EE19CA3" w14:textId="77777777" w:rsidTr="00BD0CE7">
        <w:trPr>
          <w:cantSplit/>
          <w:jc w:val="center"/>
          <w:ins w:id="72" w:author="Author"/>
        </w:trPr>
        <w:tc>
          <w:tcPr>
            <w:tcW w:w="3075" w:type="dxa"/>
            <w:tcBorders>
              <w:top w:val="nil"/>
              <w:left w:val="single" w:sz="4" w:space="0" w:color="auto"/>
              <w:bottom w:val="single" w:sz="4" w:space="0" w:color="auto"/>
              <w:right w:val="nil"/>
            </w:tcBorders>
            <w:noWrap/>
            <w:tcMar>
              <w:left w:w="57" w:type="dxa"/>
              <w:right w:w="57" w:type="dxa"/>
            </w:tcMar>
          </w:tcPr>
          <w:p w14:paraId="3B1A59CD" w14:textId="77777777" w:rsidR="00287DFD" w:rsidRPr="00D40B8D" w:rsidRDefault="00287DFD" w:rsidP="00BD0CE7">
            <w:pPr>
              <w:pStyle w:val="Tabletext"/>
              <w:rPr>
                <w:ins w:id="73" w:author="Author"/>
                <w:color w:val="000000"/>
              </w:rPr>
            </w:pPr>
            <w:ins w:id="74" w:author="Author">
              <w:r w:rsidRPr="00D40B8D">
                <w:rPr>
                  <w:color w:val="000000"/>
                </w:rPr>
                <w:t>Type of operation</w:t>
              </w:r>
            </w:ins>
          </w:p>
        </w:tc>
        <w:tc>
          <w:tcPr>
            <w:tcW w:w="1470" w:type="dxa"/>
            <w:tcBorders>
              <w:top w:val="nil"/>
              <w:left w:val="single" w:sz="4" w:space="0" w:color="auto"/>
              <w:bottom w:val="single" w:sz="4" w:space="0" w:color="auto"/>
              <w:right w:val="single" w:sz="4" w:space="0" w:color="auto"/>
            </w:tcBorders>
            <w:noWrap/>
            <w:tcMar>
              <w:left w:w="57" w:type="dxa"/>
              <w:right w:w="57" w:type="dxa"/>
            </w:tcMar>
          </w:tcPr>
          <w:p w14:paraId="7CF3D5A0" w14:textId="77777777" w:rsidR="00287DFD" w:rsidRPr="00D40B8D" w:rsidRDefault="00287DFD" w:rsidP="00BD0CE7">
            <w:pPr>
              <w:pStyle w:val="Tabletext"/>
              <w:jc w:val="center"/>
              <w:rPr>
                <w:ins w:id="75" w:author="Author"/>
                <w:color w:val="000000"/>
                <w:vertAlign w:val="superscript"/>
              </w:rPr>
            </w:pPr>
            <w:ins w:id="76" w:author="Author">
              <w:r w:rsidRPr="00D40B8D">
                <w:rPr>
                  <w:color w:val="000000"/>
                </w:rPr>
                <w:t>Simplex/duplex</w:t>
              </w:r>
            </w:ins>
          </w:p>
        </w:tc>
        <w:tc>
          <w:tcPr>
            <w:tcW w:w="1553" w:type="dxa"/>
            <w:tcBorders>
              <w:top w:val="nil"/>
              <w:left w:val="nil"/>
              <w:bottom w:val="single" w:sz="4" w:space="0" w:color="auto"/>
              <w:right w:val="single" w:sz="4" w:space="0" w:color="auto"/>
            </w:tcBorders>
            <w:noWrap/>
            <w:tcMar>
              <w:left w:w="57" w:type="dxa"/>
              <w:right w:w="57" w:type="dxa"/>
            </w:tcMar>
          </w:tcPr>
          <w:p w14:paraId="31575842" w14:textId="77777777" w:rsidR="00287DFD" w:rsidRPr="00D40B8D" w:rsidRDefault="00287DFD" w:rsidP="00BD0CE7">
            <w:pPr>
              <w:pStyle w:val="Tabletext"/>
              <w:jc w:val="center"/>
              <w:rPr>
                <w:ins w:id="77" w:author="Author"/>
                <w:color w:val="000000"/>
              </w:rPr>
            </w:pPr>
            <w:ins w:id="78" w:author="Author">
              <w:r w:rsidRPr="00D40B8D">
                <w:rPr>
                  <w:color w:val="000000"/>
                </w:rPr>
                <w:t>Duplex</w:t>
              </w:r>
            </w:ins>
          </w:p>
        </w:tc>
      </w:tr>
      <w:tr w:rsidR="00287DFD" w:rsidRPr="00D40B8D" w14:paraId="6AD2FD20" w14:textId="77777777" w:rsidTr="00BD0CE7">
        <w:trPr>
          <w:cantSplit/>
          <w:jc w:val="center"/>
          <w:ins w:id="79" w:author="Author"/>
        </w:trPr>
        <w:tc>
          <w:tcPr>
            <w:tcW w:w="3075" w:type="dxa"/>
            <w:tcBorders>
              <w:top w:val="nil"/>
              <w:left w:val="single" w:sz="4" w:space="0" w:color="auto"/>
              <w:bottom w:val="single" w:sz="4" w:space="0" w:color="auto"/>
              <w:right w:val="nil"/>
            </w:tcBorders>
            <w:noWrap/>
            <w:tcMar>
              <w:left w:w="57" w:type="dxa"/>
              <w:right w:w="57" w:type="dxa"/>
            </w:tcMar>
          </w:tcPr>
          <w:p w14:paraId="3043100D" w14:textId="77777777" w:rsidR="00287DFD" w:rsidRPr="00D40B8D" w:rsidRDefault="00287DFD" w:rsidP="00BD0CE7">
            <w:pPr>
              <w:pStyle w:val="Tabletext"/>
              <w:rPr>
                <w:ins w:id="80" w:author="Author"/>
                <w:color w:val="000000"/>
              </w:rPr>
            </w:pPr>
            <w:ins w:id="81" w:author="Author">
              <w:r w:rsidRPr="00D40B8D">
                <w:rPr>
                  <w:color w:val="000000"/>
                </w:rPr>
                <w:t>Typical SINAD (dB) or BER (%)</w:t>
              </w:r>
            </w:ins>
          </w:p>
        </w:tc>
        <w:tc>
          <w:tcPr>
            <w:tcW w:w="1470" w:type="dxa"/>
            <w:tcBorders>
              <w:top w:val="nil"/>
              <w:left w:val="single" w:sz="4" w:space="0" w:color="auto"/>
              <w:bottom w:val="single" w:sz="4" w:space="0" w:color="auto"/>
              <w:right w:val="single" w:sz="4" w:space="0" w:color="auto"/>
            </w:tcBorders>
            <w:noWrap/>
          </w:tcPr>
          <w:p w14:paraId="17CB9FDC" w14:textId="77777777" w:rsidR="00287DFD" w:rsidRPr="00D40B8D" w:rsidRDefault="00287DFD" w:rsidP="00BD0CE7">
            <w:pPr>
              <w:pStyle w:val="Tabletext"/>
              <w:jc w:val="center"/>
              <w:rPr>
                <w:ins w:id="82" w:author="Author"/>
                <w:color w:val="000000"/>
              </w:rPr>
            </w:pPr>
            <w:ins w:id="83" w:author="Author">
              <w:r w:rsidRPr="00D40B8D">
                <w:rPr>
                  <w:color w:val="000000"/>
                </w:rPr>
                <w:t>12 dB</w:t>
              </w:r>
            </w:ins>
          </w:p>
        </w:tc>
        <w:tc>
          <w:tcPr>
            <w:tcW w:w="1553" w:type="dxa"/>
            <w:tcBorders>
              <w:top w:val="nil"/>
              <w:left w:val="nil"/>
              <w:bottom w:val="single" w:sz="4" w:space="0" w:color="auto"/>
              <w:right w:val="single" w:sz="4" w:space="0" w:color="auto"/>
            </w:tcBorders>
            <w:noWrap/>
          </w:tcPr>
          <w:p w14:paraId="79C08C4A" w14:textId="77777777" w:rsidR="00287DFD" w:rsidRPr="00D40B8D" w:rsidRDefault="00287DFD" w:rsidP="00BD0CE7">
            <w:pPr>
              <w:pStyle w:val="Tabletext"/>
              <w:jc w:val="center"/>
              <w:rPr>
                <w:ins w:id="84" w:author="Author"/>
                <w:color w:val="000000"/>
              </w:rPr>
            </w:pPr>
            <w:ins w:id="85" w:author="Author">
              <w:r w:rsidRPr="00D40B8D">
                <w:rPr>
                  <w:color w:val="000000"/>
                </w:rPr>
                <w:t>5%</w:t>
              </w:r>
            </w:ins>
          </w:p>
        </w:tc>
      </w:tr>
      <w:tr w:rsidR="00287DFD" w:rsidRPr="00B80C74" w14:paraId="1DDE1333" w14:textId="77777777" w:rsidTr="00BD0CE7">
        <w:trPr>
          <w:cantSplit/>
          <w:jc w:val="center"/>
          <w:ins w:id="86" w:author="Author"/>
        </w:trPr>
        <w:tc>
          <w:tcPr>
            <w:tcW w:w="3075" w:type="dxa"/>
            <w:tcBorders>
              <w:top w:val="single" w:sz="4" w:space="0" w:color="auto"/>
              <w:left w:val="single" w:sz="4" w:space="0" w:color="auto"/>
              <w:bottom w:val="single" w:sz="4" w:space="0" w:color="auto"/>
            </w:tcBorders>
            <w:shd w:val="clear" w:color="auto" w:fill="auto"/>
            <w:noWrap/>
            <w:tcMar>
              <w:left w:w="57" w:type="dxa"/>
              <w:right w:w="57" w:type="dxa"/>
            </w:tcMar>
          </w:tcPr>
          <w:p w14:paraId="3B459369" w14:textId="77777777" w:rsidR="00287DFD" w:rsidRPr="00B80C74" w:rsidRDefault="00287DFD" w:rsidP="00BD0CE7">
            <w:pPr>
              <w:pStyle w:val="Tabletext"/>
              <w:rPr>
                <w:ins w:id="87" w:author="Author"/>
                <w:i/>
                <w:iCs/>
                <w:color w:val="000000"/>
              </w:rPr>
            </w:pPr>
            <w:ins w:id="88" w:author="Author">
              <w:r w:rsidRPr="00B80C74">
                <w:rPr>
                  <w:i/>
                  <w:iCs/>
                  <w:color w:val="000000"/>
                </w:rPr>
                <w:t xml:space="preserve">Transmitter </w:t>
              </w:r>
            </w:ins>
          </w:p>
        </w:tc>
        <w:tc>
          <w:tcPr>
            <w:tcW w:w="1470" w:type="dxa"/>
            <w:tcBorders>
              <w:top w:val="single" w:sz="4" w:space="0" w:color="auto"/>
              <w:bottom w:val="single" w:sz="4" w:space="0" w:color="auto"/>
            </w:tcBorders>
            <w:shd w:val="clear" w:color="auto" w:fill="auto"/>
            <w:noWrap/>
          </w:tcPr>
          <w:p w14:paraId="7734F470" w14:textId="77777777" w:rsidR="00287DFD" w:rsidRPr="00B80C74" w:rsidRDefault="00287DFD" w:rsidP="00BD0CE7">
            <w:pPr>
              <w:pStyle w:val="Tabletext"/>
              <w:jc w:val="center"/>
              <w:rPr>
                <w:ins w:id="89" w:author="Author"/>
                <w:i/>
                <w:iCs/>
                <w:color w:val="000000"/>
              </w:rPr>
            </w:pPr>
          </w:p>
        </w:tc>
        <w:tc>
          <w:tcPr>
            <w:tcW w:w="1553" w:type="dxa"/>
            <w:tcBorders>
              <w:top w:val="single" w:sz="4" w:space="0" w:color="auto"/>
              <w:bottom w:val="single" w:sz="4" w:space="0" w:color="auto"/>
              <w:right w:val="single" w:sz="4" w:space="0" w:color="auto"/>
            </w:tcBorders>
            <w:shd w:val="clear" w:color="auto" w:fill="auto"/>
            <w:noWrap/>
          </w:tcPr>
          <w:p w14:paraId="45926FF6" w14:textId="77777777" w:rsidR="00287DFD" w:rsidRPr="00B80C74" w:rsidRDefault="00287DFD" w:rsidP="00BD0CE7">
            <w:pPr>
              <w:pStyle w:val="Tabletext"/>
              <w:jc w:val="center"/>
              <w:rPr>
                <w:ins w:id="90" w:author="Author"/>
                <w:i/>
                <w:iCs/>
                <w:color w:val="000000"/>
              </w:rPr>
            </w:pPr>
          </w:p>
        </w:tc>
      </w:tr>
      <w:tr w:rsidR="00287DFD" w:rsidRPr="00D40B8D" w14:paraId="4D3DCB1E" w14:textId="77777777" w:rsidTr="00BD0CE7">
        <w:trPr>
          <w:cantSplit/>
          <w:jc w:val="center"/>
          <w:ins w:id="91" w:author="Author"/>
        </w:trPr>
        <w:tc>
          <w:tcPr>
            <w:tcW w:w="3075" w:type="dxa"/>
            <w:tcBorders>
              <w:top w:val="single" w:sz="4" w:space="0" w:color="auto"/>
              <w:left w:val="single" w:sz="4" w:space="0" w:color="auto"/>
              <w:bottom w:val="single" w:sz="4" w:space="0" w:color="auto"/>
              <w:right w:val="nil"/>
            </w:tcBorders>
            <w:tcMar>
              <w:left w:w="57" w:type="dxa"/>
              <w:right w:w="57" w:type="dxa"/>
            </w:tcMar>
          </w:tcPr>
          <w:p w14:paraId="6B935568" w14:textId="77777777" w:rsidR="00287DFD" w:rsidRPr="00D40B8D" w:rsidRDefault="00287DFD" w:rsidP="00BD0CE7">
            <w:pPr>
              <w:pStyle w:val="Tabletext"/>
              <w:rPr>
                <w:ins w:id="92" w:author="Author"/>
                <w:color w:val="000000"/>
              </w:rPr>
            </w:pPr>
            <w:ins w:id="93" w:author="Author">
              <w:r w:rsidRPr="00D40B8D">
                <w:rPr>
                  <w:color w:val="000000"/>
                </w:rPr>
                <w:t>Output power (W)</w:t>
              </w:r>
            </w:ins>
          </w:p>
        </w:tc>
        <w:tc>
          <w:tcPr>
            <w:tcW w:w="1470" w:type="dxa"/>
            <w:tcBorders>
              <w:top w:val="single" w:sz="4" w:space="0" w:color="auto"/>
              <w:left w:val="single" w:sz="4" w:space="0" w:color="auto"/>
              <w:bottom w:val="single" w:sz="4" w:space="0" w:color="auto"/>
              <w:right w:val="single" w:sz="4" w:space="0" w:color="auto"/>
            </w:tcBorders>
          </w:tcPr>
          <w:p w14:paraId="0E40545F" w14:textId="77777777" w:rsidR="00287DFD" w:rsidRPr="00D40B8D" w:rsidRDefault="00287DFD" w:rsidP="00BD0CE7">
            <w:pPr>
              <w:pStyle w:val="Tabletext"/>
              <w:jc w:val="center"/>
              <w:rPr>
                <w:ins w:id="94" w:author="Author"/>
                <w:color w:val="000000"/>
                <w:vertAlign w:val="superscript"/>
              </w:rPr>
            </w:pPr>
            <w:ins w:id="95" w:author="Author">
              <w:r w:rsidRPr="00D40B8D">
                <w:rPr>
                  <w:color w:val="000000"/>
                </w:rPr>
                <w:t>5–125</w:t>
              </w:r>
              <w:r w:rsidRPr="00D40B8D">
                <w:rPr>
                  <w:color w:val="000000"/>
                </w:rPr>
                <w:br/>
                <w:t>(30)</w:t>
              </w:r>
              <w:r w:rsidRPr="00D40B8D">
                <w:rPr>
                  <w:color w:val="000000"/>
                </w:rPr>
                <w:br/>
                <w:t>(100)</w:t>
              </w:r>
            </w:ins>
          </w:p>
        </w:tc>
        <w:tc>
          <w:tcPr>
            <w:tcW w:w="1553" w:type="dxa"/>
            <w:tcBorders>
              <w:top w:val="single" w:sz="4" w:space="0" w:color="auto"/>
              <w:left w:val="nil"/>
              <w:bottom w:val="single" w:sz="4" w:space="0" w:color="auto"/>
              <w:right w:val="single" w:sz="4" w:space="0" w:color="auto"/>
            </w:tcBorders>
          </w:tcPr>
          <w:p w14:paraId="54F16F0B" w14:textId="77777777" w:rsidR="00287DFD" w:rsidRPr="00D40B8D" w:rsidRDefault="00287DFD" w:rsidP="00BD0CE7">
            <w:pPr>
              <w:pStyle w:val="Tabletext"/>
              <w:jc w:val="center"/>
              <w:rPr>
                <w:ins w:id="96" w:author="Author"/>
                <w:color w:val="000000"/>
              </w:rPr>
            </w:pPr>
            <w:ins w:id="97" w:author="Author">
              <w:r w:rsidRPr="00D40B8D">
                <w:rPr>
                  <w:color w:val="000000"/>
                </w:rPr>
                <w:t>20–125</w:t>
              </w:r>
              <w:r w:rsidRPr="00D40B8D">
                <w:rPr>
                  <w:color w:val="000000"/>
                </w:rPr>
                <w:br/>
                <w:t>(60)</w:t>
              </w:r>
              <w:r w:rsidRPr="00D40B8D">
                <w:rPr>
                  <w:color w:val="000000"/>
                </w:rPr>
                <w:br/>
                <w:t>(100)</w:t>
              </w:r>
            </w:ins>
          </w:p>
        </w:tc>
      </w:tr>
      <w:tr w:rsidR="00287DFD" w:rsidRPr="00D40B8D" w14:paraId="3AAAE267" w14:textId="77777777" w:rsidTr="00BD0CE7">
        <w:trPr>
          <w:cantSplit/>
          <w:jc w:val="center"/>
          <w:ins w:id="98" w:author="Author"/>
        </w:trPr>
        <w:tc>
          <w:tcPr>
            <w:tcW w:w="3075" w:type="dxa"/>
            <w:tcBorders>
              <w:top w:val="nil"/>
              <w:left w:val="single" w:sz="4" w:space="0" w:color="auto"/>
              <w:bottom w:val="single" w:sz="4" w:space="0" w:color="auto"/>
              <w:right w:val="nil"/>
            </w:tcBorders>
            <w:noWrap/>
            <w:tcMar>
              <w:left w:w="57" w:type="dxa"/>
              <w:right w:w="57" w:type="dxa"/>
            </w:tcMar>
          </w:tcPr>
          <w:p w14:paraId="56A61ABC" w14:textId="77777777" w:rsidR="00287DFD" w:rsidRPr="00D40B8D" w:rsidRDefault="00287DFD" w:rsidP="00BD0CE7">
            <w:pPr>
              <w:pStyle w:val="Tabletext"/>
              <w:rPr>
                <w:ins w:id="99" w:author="Author"/>
                <w:color w:val="000000"/>
                <w:vertAlign w:val="superscript"/>
              </w:rPr>
            </w:pPr>
            <w:proofErr w:type="spellStart"/>
            <w:ins w:id="100" w:author="Author">
              <w:r w:rsidRPr="00D40B8D">
                <w:rPr>
                  <w:color w:val="000000"/>
                </w:rPr>
                <w:t>e.r.p</w:t>
              </w:r>
              <w:proofErr w:type="spellEnd"/>
              <w:r w:rsidRPr="00D40B8D">
                <w:rPr>
                  <w:color w:val="000000"/>
                </w:rPr>
                <w:t>. (</w:t>
              </w:r>
              <w:proofErr w:type="spellStart"/>
              <w:r w:rsidRPr="00D40B8D">
                <w:rPr>
                  <w:color w:val="000000"/>
                </w:rPr>
                <w:t>dBW</w:t>
              </w:r>
              <w:proofErr w:type="spellEnd"/>
              <w:r w:rsidRPr="00D40B8D">
                <w:rPr>
                  <w:color w:val="000000"/>
                </w:rPr>
                <w:t>)</w:t>
              </w:r>
            </w:ins>
          </w:p>
        </w:tc>
        <w:tc>
          <w:tcPr>
            <w:tcW w:w="1470" w:type="dxa"/>
            <w:tcBorders>
              <w:top w:val="nil"/>
              <w:left w:val="single" w:sz="4" w:space="0" w:color="auto"/>
              <w:bottom w:val="single" w:sz="4" w:space="0" w:color="auto"/>
              <w:right w:val="single" w:sz="4" w:space="0" w:color="auto"/>
            </w:tcBorders>
            <w:noWrap/>
          </w:tcPr>
          <w:p w14:paraId="3D5C7A29" w14:textId="77777777" w:rsidR="00287DFD" w:rsidRPr="00D40B8D" w:rsidRDefault="00287DFD" w:rsidP="00BD0CE7">
            <w:pPr>
              <w:pStyle w:val="Tabletext"/>
              <w:jc w:val="center"/>
              <w:rPr>
                <w:ins w:id="101" w:author="Author"/>
                <w:color w:val="000000"/>
              </w:rPr>
            </w:pPr>
            <w:ins w:id="102" w:author="Author">
              <w:r w:rsidRPr="00D40B8D">
                <w:rPr>
                  <w:color w:val="000000"/>
                </w:rPr>
                <w:t>7–26</w:t>
              </w:r>
              <w:r w:rsidRPr="00D40B8D">
                <w:rPr>
                  <w:color w:val="000000"/>
                </w:rPr>
                <w:br/>
                <w:t>(19)</w:t>
              </w:r>
              <w:r w:rsidRPr="00D40B8D">
                <w:rPr>
                  <w:color w:val="000000"/>
                </w:rPr>
                <w:br/>
                <w:t>(24)</w:t>
              </w:r>
            </w:ins>
          </w:p>
        </w:tc>
        <w:tc>
          <w:tcPr>
            <w:tcW w:w="1553" w:type="dxa"/>
            <w:tcBorders>
              <w:top w:val="nil"/>
              <w:left w:val="nil"/>
              <w:bottom w:val="single" w:sz="4" w:space="0" w:color="auto"/>
              <w:right w:val="single" w:sz="4" w:space="0" w:color="auto"/>
            </w:tcBorders>
            <w:noWrap/>
          </w:tcPr>
          <w:p w14:paraId="1FC744E6" w14:textId="77777777" w:rsidR="00287DFD" w:rsidRPr="00D40B8D" w:rsidRDefault="00287DFD" w:rsidP="00BD0CE7">
            <w:pPr>
              <w:pStyle w:val="Tabletext"/>
              <w:jc w:val="center"/>
              <w:rPr>
                <w:ins w:id="103" w:author="Author"/>
                <w:color w:val="000000"/>
              </w:rPr>
            </w:pPr>
            <w:ins w:id="104" w:author="Author">
              <w:r w:rsidRPr="00D40B8D">
                <w:rPr>
                  <w:color w:val="000000"/>
                </w:rPr>
                <w:t>13–26</w:t>
              </w:r>
              <w:r w:rsidRPr="00D40B8D">
                <w:rPr>
                  <w:color w:val="000000"/>
                </w:rPr>
                <w:br/>
                <w:t>(18)</w:t>
              </w:r>
              <w:r w:rsidRPr="00D40B8D">
                <w:rPr>
                  <w:color w:val="000000"/>
                </w:rPr>
                <w:br/>
                <w:t>(24)</w:t>
              </w:r>
            </w:ins>
          </w:p>
        </w:tc>
      </w:tr>
      <w:tr w:rsidR="00287DFD" w:rsidRPr="00D40B8D" w14:paraId="14D677E9" w14:textId="77777777" w:rsidTr="00BD0CE7">
        <w:trPr>
          <w:cantSplit/>
          <w:jc w:val="center"/>
          <w:ins w:id="105" w:author="Author"/>
        </w:trPr>
        <w:tc>
          <w:tcPr>
            <w:tcW w:w="3075" w:type="dxa"/>
            <w:tcBorders>
              <w:top w:val="nil"/>
              <w:left w:val="single" w:sz="4" w:space="0" w:color="auto"/>
              <w:bottom w:val="single" w:sz="4" w:space="0" w:color="auto"/>
              <w:right w:val="nil"/>
            </w:tcBorders>
            <w:noWrap/>
            <w:tcMar>
              <w:left w:w="57" w:type="dxa"/>
              <w:right w:w="57" w:type="dxa"/>
            </w:tcMar>
          </w:tcPr>
          <w:p w14:paraId="48BC61C2" w14:textId="77777777" w:rsidR="00287DFD" w:rsidRPr="00D40B8D" w:rsidRDefault="00287DFD" w:rsidP="00BD0CE7">
            <w:pPr>
              <w:pStyle w:val="Tabletext"/>
              <w:rPr>
                <w:ins w:id="106" w:author="Author"/>
                <w:color w:val="000000"/>
              </w:rPr>
            </w:pPr>
            <w:ins w:id="107" w:author="Author">
              <w:r w:rsidRPr="00D40B8D">
                <w:rPr>
                  <w:color w:val="000000"/>
                </w:rPr>
                <w:t>Necessary bandwidth (kHz)</w:t>
              </w:r>
            </w:ins>
          </w:p>
        </w:tc>
        <w:tc>
          <w:tcPr>
            <w:tcW w:w="1470" w:type="dxa"/>
            <w:tcBorders>
              <w:top w:val="nil"/>
              <w:left w:val="single" w:sz="4" w:space="0" w:color="auto"/>
              <w:bottom w:val="single" w:sz="4" w:space="0" w:color="auto"/>
              <w:right w:val="single" w:sz="4" w:space="0" w:color="auto"/>
            </w:tcBorders>
            <w:noWrap/>
          </w:tcPr>
          <w:p w14:paraId="7DFF2F3B" w14:textId="77777777" w:rsidR="00287DFD" w:rsidRPr="00D40B8D" w:rsidRDefault="00287DFD" w:rsidP="00BD0CE7">
            <w:pPr>
              <w:pStyle w:val="Tabletext"/>
              <w:jc w:val="center"/>
              <w:rPr>
                <w:ins w:id="108" w:author="Author"/>
                <w:color w:val="000000"/>
              </w:rPr>
            </w:pPr>
            <w:ins w:id="109" w:author="Author">
              <w:r w:rsidRPr="00D40B8D">
                <w:rPr>
                  <w:color w:val="000000"/>
                </w:rPr>
                <w:t>11/11/16/16</w:t>
              </w:r>
            </w:ins>
          </w:p>
        </w:tc>
        <w:tc>
          <w:tcPr>
            <w:tcW w:w="1553" w:type="dxa"/>
            <w:tcBorders>
              <w:top w:val="nil"/>
              <w:left w:val="nil"/>
              <w:bottom w:val="single" w:sz="4" w:space="0" w:color="auto"/>
              <w:right w:val="single" w:sz="4" w:space="0" w:color="auto"/>
            </w:tcBorders>
            <w:noWrap/>
          </w:tcPr>
          <w:p w14:paraId="41C3EFE2" w14:textId="77777777" w:rsidR="00287DFD" w:rsidRPr="00D40B8D" w:rsidRDefault="00287DFD" w:rsidP="00BD0CE7">
            <w:pPr>
              <w:pStyle w:val="Tabletext"/>
              <w:jc w:val="center"/>
              <w:rPr>
                <w:ins w:id="110" w:author="Author"/>
                <w:color w:val="000000"/>
              </w:rPr>
            </w:pPr>
            <w:ins w:id="111" w:author="Author">
              <w:r w:rsidRPr="00D40B8D">
                <w:rPr>
                  <w:color w:val="000000"/>
                </w:rPr>
                <w:t>5.5/5.5/8.1/8.1</w:t>
              </w:r>
            </w:ins>
          </w:p>
        </w:tc>
      </w:tr>
      <w:tr w:rsidR="00287DFD" w:rsidRPr="00D40B8D" w14:paraId="506D1BB8" w14:textId="77777777" w:rsidTr="00BD0CE7">
        <w:trPr>
          <w:cantSplit/>
          <w:jc w:val="center"/>
          <w:ins w:id="112" w:author="Author"/>
        </w:trPr>
        <w:tc>
          <w:tcPr>
            <w:tcW w:w="3075" w:type="dxa"/>
            <w:tcBorders>
              <w:top w:val="nil"/>
              <w:left w:val="single" w:sz="4" w:space="0" w:color="auto"/>
              <w:bottom w:val="single" w:sz="4" w:space="0" w:color="auto"/>
              <w:right w:val="nil"/>
            </w:tcBorders>
            <w:tcMar>
              <w:left w:w="57" w:type="dxa"/>
              <w:right w:w="57" w:type="dxa"/>
            </w:tcMar>
          </w:tcPr>
          <w:p w14:paraId="02C2F213" w14:textId="77777777" w:rsidR="00287DFD" w:rsidRPr="00D40B8D" w:rsidRDefault="00287DFD" w:rsidP="00BD0CE7">
            <w:pPr>
              <w:pStyle w:val="Tabletext"/>
              <w:rPr>
                <w:ins w:id="113" w:author="Author"/>
                <w:color w:val="000000"/>
              </w:rPr>
            </w:pPr>
            <w:ins w:id="114" w:author="Author">
              <w:r w:rsidRPr="00D40B8D">
                <w:rPr>
                  <w:color w:val="000000"/>
                </w:rPr>
                <w:t>Coverage radius (km)</w:t>
              </w:r>
            </w:ins>
          </w:p>
        </w:tc>
        <w:tc>
          <w:tcPr>
            <w:tcW w:w="1470" w:type="dxa"/>
            <w:tcBorders>
              <w:top w:val="nil"/>
              <w:left w:val="single" w:sz="4" w:space="0" w:color="auto"/>
              <w:bottom w:val="single" w:sz="4" w:space="0" w:color="auto"/>
              <w:right w:val="single" w:sz="4" w:space="0" w:color="auto"/>
            </w:tcBorders>
          </w:tcPr>
          <w:p w14:paraId="0BCD80DF" w14:textId="77777777" w:rsidR="00287DFD" w:rsidRPr="00D40B8D" w:rsidRDefault="00287DFD" w:rsidP="00BD0CE7">
            <w:pPr>
              <w:pStyle w:val="Tabletext"/>
              <w:jc w:val="center"/>
              <w:rPr>
                <w:ins w:id="115" w:author="Author"/>
                <w:color w:val="000000"/>
              </w:rPr>
            </w:pPr>
            <w:ins w:id="116" w:author="Author">
              <w:r w:rsidRPr="00D40B8D">
                <w:rPr>
                  <w:color w:val="000000"/>
                </w:rPr>
                <w:t>1–75</w:t>
              </w:r>
              <w:r w:rsidRPr="00D40B8D">
                <w:rPr>
                  <w:color w:val="000000"/>
                </w:rPr>
                <w:br/>
                <w:t>(50)</w:t>
              </w:r>
            </w:ins>
          </w:p>
        </w:tc>
        <w:tc>
          <w:tcPr>
            <w:tcW w:w="1553" w:type="dxa"/>
            <w:tcBorders>
              <w:top w:val="nil"/>
              <w:left w:val="nil"/>
              <w:bottom w:val="single" w:sz="4" w:space="0" w:color="auto"/>
              <w:right w:val="single" w:sz="4" w:space="0" w:color="auto"/>
            </w:tcBorders>
          </w:tcPr>
          <w:p w14:paraId="65D5A6CE" w14:textId="77777777" w:rsidR="00287DFD" w:rsidRPr="00D40B8D" w:rsidRDefault="00287DFD" w:rsidP="00BD0CE7">
            <w:pPr>
              <w:pStyle w:val="Tabletext"/>
              <w:jc w:val="center"/>
              <w:rPr>
                <w:ins w:id="117" w:author="Author"/>
                <w:color w:val="000000"/>
              </w:rPr>
            </w:pPr>
            <w:ins w:id="118" w:author="Author">
              <w:r w:rsidRPr="00D40B8D">
                <w:rPr>
                  <w:color w:val="000000"/>
                </w:rPr>
                <w:t>1–75</w:t>
              </w:r>
              <w:r w:rsidRPr="00D40B8D">
                <w:rPr>
                  <w:color w:val="000000"/>
                </w:rPr>
                <w:br/>
                <w:t>(50)</w:t>
              </w:r>
            </w:ins>
          </w:p>
        </w:tc>
      </w:tr>
      <w:tr w:rsidR="00287DFD" w:rsidRPr="00D40B8D" w14:paraId="7FA20AA0" w14:textId="77777777" w:rsidTr="00BD0CE7">
        <w:trPr>
          <w:cantSplit/>
          <w:jc w:val="center"/>
          <w:ins w:id="119" w:author="Author"/>
        </w:trPr>
        <w:tc>
          <w:tcPr>
            <w:tcW w:w="3075" w:type="dxa"/>
            <w:tcBorders>
              <w:top w:val="nil"/>
              <w:left w:val="single" w:sz="4" w:space="0" w:color="auto"/>
              <w:bottom w:val="single" w:sz="4" w:space="0" w:color="auto"/>
              <w:right w:val="nil"/>
            </w:tcBorders>
            <w:tcMar>
              <w:left w:w="57" w:type="dxa"/>
              <w:right w:w="57" w:type="dxa"/>
            </w:tcMar>
          </w:tcPr>
          <w:p w14:paraId="04CD4C2C" w14:textId="77777777" w:rsidR="00287DFD" w:rsidRPr="00D40B8D" w:rsidRDefault="00287DFD" w:rsidP="00BD0CE7">
            <w:pPr>
              <w:pStyle w:val="Tabletext"/>
              <w:rPr>
                <w:ins w:id="120" w:author="Author"/>
                <w:color w:val="000000"/>
              </w:rPr>
            </w:pPr>
            <w:ins w:id="121" w:author="Author">
              <w:r w:rsidRPr="00D40B8D">
                <w:rPr>
                  <w:color w:val="000000"/>
                </w:rPr>
                <w:t>Antenna gain (</w:t>
              </w:r>
              <w:proofErr w:type="spellStart"/>
              <w:r w:rsidRPr="00D40B8D">
                <w:rPr>
                  <w:color w:val="000000"/>
                </w:rPr>
                <w:t>dBd</w:t>
              </w:r>
              <w:proofErr w:type="spellEnd"/>
              <w:r w:rsidRPr="00D40B8D">
                <w:rPr>
                  <w:color w:val="000000"/>
                </w:rPr>
                <w:t>)</w:t>
              </w:r>
            </w:ins>
          </w:p>
        </w:tc>
        <w:tc>
          <w:tcPr>
            <w:tcW w:w="1470" w:type="dxa"/>
            <w:tcBorders>
              <w:top w:val="nil"/>
              <w:left w:val="single" w:sz="4" w:space="0" w:color="auto"/>
              <w:bottom w:val="single" w:sz="4" w:space="0" w:color="auto"/>
              <w:right w:val="single" w:sz="4" w:space="0" w:color="auto"/>
            </w:tcBorders>
          </w:tcPr>
          <w:p w14:paraId="52EFDDCB" w14:textId="77777777" w:rsidR="00287DFD" w:rsidRPr="00D40B8D" w:rsidRDefault="00287DFD" w:rsidP="00BD0CE7">
            <w:pPr>
              <w:pStyle w:val="Tabletext"/>
              <w:jc w:val="center"/>
              <w:rPr>
                <w:ins w:id="122" w:author="Author"/>
                <w:color w:val="000000"/>
              </w:rPr>
            </w:pPr>
            <w:ins w:id="123" w:author="Author">
              <w:r w:rsidRPr="00D40B8D">
                <w:rPr>
                  <w:color w:val="000000"/>
                </w:rPr>
                <w:t>0–9</w:t>
              </w:r>
              <w:r w:rsidRPr="00D40B8D">
                <w:rPr>
                  <w:color w:val="000000"/>
                </w:rPr>
                <w:br/>
                <w:t>(6)</w:t>
              </w:r>
            </w:ins>
          </w:p>
        </w:tc>
        <w:tc>
          <w:tcPr>
            <w:tcW w:w="1553" w:type="dxa"/>
            <w:tcBorders>
              <w:top w:val="nil"/>
              <w:left w:val="nil"/>
              <w:bottom w:val="single" w:sz="4" w:space="0" w:color="auto"/>
              <w:right w:val="single" w:sz="4" w:space="0" w:color="auto"/>
            </w:tcBorders>
          </w:tcPr>
          <w:p w14:paraId="571C9C39" w14:textId="77777777" w:rsidR="00287DFD" w:rsidRPr="00D40B8D" w:rsidRDefault="00287DFD" w:rsidP="00BD0CE7">
            <w:pPr>
              <w:pStyle w:val="Tabletext"/>
              <w:jc w:val="center"/>
              <w:rPr>
                <w:ins w:id="124" w:author="Author"/>
                <w:color w:val="000000"/>
              </w:rPr>
            </w:pPr>
            <w:ins w:id="125" w:author="Author">
              <w:r w:rsidRPr="00D40B8D">
                <w:rPr>
                  <w:color w:val="000000"/>
                </w:rPr>
                <w:t>0–9</w:t>
              </w:r>
              <w:r w:rsidRPr="00D40B8D">
                <w:rPr>
                  <w:color w:val="000000"/>
                </w:rPr>
                <w:br/>
                <w:t>(6)</w:t>
              </w:r>
            </w:ins>
          </w:p>
        </w:tc>
      </w:tr>
      <w:tr w:rsidR="00287DFD" w:rsidRPr="00D40B8D" w14:paraId="627018BC" w14:textId="77777777" w:rsidTr="00BD0CE7">
        <w:trPr>
          <w:cantSplit/>
          <w:jc w:val="center"/>
          <w:ins w:id="126" w:author="Author"/>
        </w:trPr>
        <w:tc>
          <w:tcPr>
            <w:tcW w:w="3075" w:type="dxa"/>
            <w:tcBorders>
              <w:top w:val="single" w:sz="4" w:space="0" w:color="auto"/>
              <w:left w:val="single" w:sz="4" w:space="0" w:color="auto"/>
              <w:bottom w:val="single" w:sz="4" w:space="0" w:color="auto"/>
              <w:right w:val="nil"/>
            </w:tcBorders>
            <w:tcMar>
              <w:left w:w="57" w:type="dxa"/>
              <w:right w:w="57" w:type="dxa"/>
            </w:tcMar>
          </w:tcPr>
          <w:p w14:paraId="067E86C0" w14:textId="77777777" w:rsidR="00287DFD" w:rsidRPr="00D40B8D" w:rsidRDefault="00287DFD" w:rsidP="00BD0CE7">
            <w:pPr>
              <w:pStyle w:val="Tabletext"/>
              <w:rPr>
                <w:ins w:id="127" w:author="Author"/>
                <w:color w:val="000000"/>
              </w:rPr>
            </w:pPr>
            <w:ins w:id="128" w:author="Author">
              <w:r w:rsidRPr="00D40B8D">
                <w:rPr>
                  <w:color w:val="000000"/>
                </w:rPr>
                <w:t>Antenna height (m)</w:t>
              </w:r>
              <w:r w:rsidRPr="00D40B8D">
                <w:rPr>
                  <w:color w:val="000000"/>
                </w:rPr>
                <w:br/>
                <w:t>(relative to ground level)</w:t>
              </w:r>
            </w:ins>
          </w:p>
        </w:tc>
        <w:tc>
          <w:tcPr>
            <w:tcW w:w="1470" w:type="dxa"/>
            <w:tcBorders>
              <w:top w:val="single" w:sz="4" w:space="0" w:color="auto"/>
              <w:left w:val="single" w:sz="4" w:space="0" w:color="auto"/>
              <w:bottom w:val="single" w:sz="4" w:space="0" w:color="auto"/>
              <w:right w:val="single" w:sz="4" w:space="0" w:color="auto"/>
            </w:tcBorders>
          </w:tcPr>
          <w:p w14:paraId="3F043982" w14:textId="77777777" w:rsidR="00287DFD" w:rsidRPr="00D40B8D" w:rsidRDefault="00287DFD" w:rsidP="00BD0CE7">
            <w:pPr>
              <w:pStyle w:val="Tabletext"/>
              <w:jc w:val="center"/>
              <w:rPr>
                <w:ins w:id="129" w:author="Author"/>
                <w:color w:val="000000"/>
              </w:rPr>
            </w:pPr>
            <w:ins w:id="130" w:author="Author">
              <w:r w:rsidRPr="00D40B8D">
                <w:rPr>
                  <w:color w:val="000000"/>
                </w:rPr>
                <w:t>10–150</w:t>
              </w:r>
              <w:r w:rsidRPr="00D40B8D">
                <w:rPr>
                  <w:color w:val="000000"/>
                </w:rPr>
                <w:br/>
                <w:t>(60)</w:t>
              </w:r>
            </w:ins>
          </w:p>
        </w:tc>
        <w:tc>
          <w:tcPr>
            <w:tcW w:w="1553" w:type="dxa"/>
            <w:tcBorders>
              <w:top w:val="single" w:sz="4" w:space="0" w:color="auto"/>
              <w:left w:val="nil"/>
              <w:bottom w:val="single" w:sz="4" w:space="0" w:color="auto"/>
              <w:right w:val="single" w:sz="4" w:space="0" w:color="auto"/>
            </w:tcBorders>
          </w:tcPr>
          <w:p w14:paraId="201F0E30" w14:textId="77777777" w:rsidR="00287DFD" w:rsidRPr="00D40B8D" w:rsidRDefault="00287DFD" w:rsidP="00BD0CE7">
            <w:pPr>
              <w:pStyle w:val="Tabletext"/>
              <w:jc w:val="center"/>
              <w:rPr>
                <w:ins w:id="131" w:author="Author"/>
                <w:color w:val="000000"/>
              </w:rPr>
            </w:pPr>
            <w:ins w:id="132" w:author="Author">
              <w:r w:rsidRPr="00D40B8D">
                <w:rPr>
                  <w:color w:val="000000"/>
                </w:rPr>
                <w:t>10–150</w:t>
              </w:r>
              <w:r w:rsidRPr="00D40B8D">
                <w:rPr>
                  <w:color w:val="000000"/>
                </w:rPr>
                <w:br/>
                <w:t>(65)</w:t>
              </w:r>
            </w:ins>
          </w:p>
        </w:tc>
      </w:tr>
      <w:tr w:rsidR="00287DFD" w:rsidRPr="00D40B8D" w14:paraId="1C032E19" w14:textId="77777777" w:rsidTr="00BD0CE7">
        <w:trPr>
          <w:cantSplit/>
          <w:jc w:val="center"/>
          <w:ins w:id="133" w:author="Author"/>
        </w:trPr>
        <w:tc>
          <w:tcPr>
            <w:tcW w:w="3075" w:type="dxa"/>
            <w:tcBorders>
              <w:top w:val="nil"/>
              <w:left w:val="single" w:sz="4" w:space="0" w:color="auto"/>
              <w:bottom w:val="single" w:sz="4" w:space="0" w:color="auto"/>
              <w:right w:val="nil"/>
            </w:tcBorders>
            <w:noWrap/>
            <w:tcMar>
              <w:left w:w="57" w:type="dxa"/>
              <w:right w:w="57" w:type="dxa"/>
            </w:tcMar>
            <w:vAlign w:val="center"/>
          </w:tcPr>
          <w:p w14:paraId="0171C136" w14:textId="77777777" w:rsidR="00287DFD" w:rsidRPr="00D40B8D" w:rsidRDefault="00287DFD" w:rsidP="00BD0CE7">
            <w:pPr>
              <w:pStyle w:val="Tabletext"/>
              <w:rPr>
                <w:ins w:id="134" w:author="Author"/>
                <w:color w:val="000000"/>
              </w:rPr>
            </w:pPr>
            <w:ins w:id="135" w:author="Author">
              <w:r w:rsidRPr="00D40B8D">
                <w:rPr>
                  <w:color w:val="000000"/>
                </w:rPr>
                <w:t>Radiation pattern</w:t>
              </w:r>
            </w:ins>
          </w:p>
        </w:tc>
        <w:tc>
          <w:tcPr>
            <w:tcW w:w="1470" w:type="dxa"/>
            <w:tcBorders>
              <w:top w:val="nil"/>
              <w:left w:val="single" w:sz="4" w:space="0" w:color="auto"/>
              <w:bottom w:val="single" w:sz="4" w:space="0" w:color="auto"/>
              <w:right w:val="single" w:sz="4" w:space="0" w:color="auto"/>
            </w:tcBorders>
            <w:noWrap/>
            <w:tcMar>
              <w:left w:w="57" w:type="dxa"/>
              <w:right w:w="57" w:type="dxa"/>
            </w:tcMar>
            <w:vAlign w:val="center"/>
          </w:tcPr>
          <w:p w14:paraId="040DF117" w14:textId="77777777" w:rsidR="00287DFD" w:rsidRPr="00D40B8D" w:rsidRDefault="00287DFD" w:rsidP="00BD0CE7">
            <w:pPr>
              <w:pStyle w:val="Tabletext"/>
              <w:jc w:val="center"/>
              <w:rPr>
                <w:ins w:id="136" w:author="Author"/>
                <w:color w:val="000000"/>
              </w:rPr>
            </w:pPr>
            <w:ins w:id="137" w:author="Author">
              <w:r w:rsidRPr="00D40B8D">
                <w:rPr>
                  <w:color w:val="000000"/>
                </w:rPr>
                <w:t>Omnidirectional</w:t>
              </w:r>
            </w:ins>
          </w:p>
        </w:tc>
        <w:tc>
          <w:tcPr>
            <w:tcW w:w="1553" w:type="dxa"/>
            <w:tcBorders>
              <w:top w:val="nil"/>
              <w:left w:val="nil"/>
              <w:bottom w:val="single" w:sz="4" w:space="0" w:color="auto"/>
              <w:right w:val="single" w:sz="4" w:space="0" w:color="auto"/>
            </w:tcBorders>
            <w:noWrap/>
            <w:tcMar>
              <w:left w:w="57" w:type="dxa"/>
              <w:right w:w="57" w:type="dxa"/>
            </w:tcMar>
            <w:vAlign w:val="center"/>
          </w:tcPr>
          <w:p w14:paraId="25E6A2E0" w14:textId="77777777" w:rsidR="00287DFD" w:rsidRPr="00D40B8D" w:rsidRDefault="00287DFD" w:rsidP="00BD0CE7">
            <w:pPr>
              <w:pStyle w:val="Tabletext"/>
              <w:jc w:val="center"/>
              <w:rPr>
                <w:ins w:id="138" w:author="Author"/>
                <w:color w:val="000000"/>
              </w:rPr>
            </w:pPr>
            <w:ins w:id="139" w:author="Author">
              <w:r w:rsidRPr="00D40B8D">
                <w:rPr>
                  <w:color w:val="000000"/>
                </w:rPr>
                <w:t>Omnidirectional</w:t>
              </w:r>
            </w:ins>
          </w:p>
        </w:tc>
      </w:tr>
      <w:tr w:rsidR="00287DFD" w:rsidRPr="00D40B8D" w14:paraId="545E7BB3" w14:textId="77777777" w:rsidTr="00BD0CE7">
        <w:trPr>
          <w:cantSplit/>
          <w:jc w:val="center"/>
          <w:ins w:id="140" w:author="Author"/>
        </w:trPr>
        <w:tc>
          <w:tcPr>
            <w:tcW w:w="3075" w:type="dxa"/>
            <w:tcBorders>
              <w:top w:val="nil"/>
              <w:left w:val="single" w:sz="4" w:space="0" w:color="auto"/>
              <w:bottom w:val="single" w:sz="4" w:space="0" w:color="auto"/>
              <w:right w:val="nil"/>
            </w:tcBorders>
            <w:noWrap/>
            <w:tcMar>
              <w:left w:w="57" w:type="dxa"/>
              <w:right w:w="57" w:type="dxa"/>
            </w:tcMar>
          </w:tcPr>
          <w:p w14:paraId="410C2A8B" w14:textId="77777777" w:rsidR="00287DFD" w:rsidRPr="00D40B8D" w:rsidRDefault="00287DFD" w:rsidP="00BD0CE7">
            <w:pPr>
              <w:pStyle w:val="Tabletext"/>
              <w:rPr>
                <w:ins w:id="141" w:author="Author"/>
                <w:color w:val="000000"/>
              </w:rPr>
            </w:pPr>
            <w:ins w:id="142" w:author="Author">
              <w:r w:rsidRPr="00D40B8D">
                <w:rPr>
                  <w:color w:val="000000"/>
                </w:rPr>
                <w:t>Antenna polarization</w:t>
              </w:r>
            </w:ins>
          </w:p>
        </w:tc>
        <w:tc>
          <w:tcPr>
            <w:tcW w:w="1470" w:type="dxa"/>
            <w:tcBorders>
              <w:top w:val="nil"/>
              <w:left w:val="single" w:sz="4" w:space="0" w:color="auto"/>
              <w:bottom w:val="single" w:sz="4" w:space="0" w:color="auto"/>
              <w:right w:val="single" w:sz="4" w:space="0" w:color="auto"/>
            </w:tcBorders>
            <w:noWrap/>
            <w:vAlign w:val="bottom"/>
          </w:tcPr>
          <w:p w14:paraId="0AC8F433" w14:textId="77777777" w:rsidR="00287DFD" w:rsidRPr="00D40B8D" w:rsidRDefault="00287DFD" w:rsidP="00BD0CE7">
            <w:pPr>
              <w:pStyle w:val="Tabletext"/>
              <w:jc w:val="center"/>
              <w:rPr>
                <w:ins w:id="143" w:author="Author"/>
                <w:color w:val="000000"/>
              </w:rPr>
            </w:pPr>
            <w:ins w:id="144" w:author="Author">
              <w:r w:rsidRPr="00D40B8D">
                <w:rPr>
                  <w:color w:val="000000"/>
                </w:rPr>
                <w:t>Vertical</w:t>
              </w:r>
            </w:ins>
          </w:p>
        </w:tc>
        <w:tc>
          <w:tcPr>
            <w:tcW w:w="1553" w:type="dxa"/>
            <w:tcBorders>
              <w:top w:val="nil"/>
              <w:left w:val="nil"/>
              <w:bottom w:val="single" w:sz="4" w:space="0" w:color="auto"/>
              <w:right w:val="single" w:sz="4" w:space="0" w:color="auto"/>
            </w:tcBorders>
            <w:noWrap/>
            <w:vAlign w:val="bottom"/>
          </w:tcPr>
          <w:p w14:paraId="5A4CEE4A" w14:textId="77777777" w:rsidR="00287DFD" w:rsidRPr="00D40B8D" w:rsidRDefault="00287DFD" w:rsidP="00BD0CE7">
            <w:pPr>
              <w:pStyle w:val="Tabletext"/>
              <w:jc w:val="center"/>
              <w:rPr>
                <w:ins w:id="145" w:author="Author"/>
                <w:color w:val="000000"/>
              </w:rPr>
            </w:pPr>
            <w:ins w:id="146" w:author="Author">
              <w:r w:rsidRPr="00D40B8D">
                <w:rPr>
                  <w:color w:val="000000"/>
                </w:rPr>
                <w:t>Vertical</w:t>
              </w:r>
            </w:ins>
          </w:p>
        </w:tc>
      </w:tr>
      <w:tr w:rsidR="00287DFD" w:rsidRPr="00D40B8D" w14:paraId="48462A0D" w14:textId="77777777" w:rsidTr="00BD0CE7">
        <w:trPr>
          <w:cantSplit/>
          <w:jc w:val="center"/>
          <w:ins w:id="147" w:author="Author"/>
        </w:trPr>
        <w:tc>
          <w:tcPr>
            <w:tcW w:w="3075" w:type="dxa"/>
            <w:tcBorders>
              <w:top w:val="nil"/>
              <w:left w:val="single" w:sz="4" w:space="0" w:color="auto"/>
              <w:bottom w:val="single" w:sz="4" w:space="0" w:color="auto"/>
              <w:right w:val="nil"/>
            </w:tcBorders>
            <w:tcMar>
              <w:left w:w="57" w:type="dxa"/>
              <w:right w:w="57" w:type="dxa"/>
            </w:tcMar>
          </w:tcPr>
          <w:p w14:paraId="47BC74AB" w14:textId="77777777" w:rsidR="00287DFD" w:rsidRPr="00D40B8D" w:rsidRDefault="00287DFD" w:rsidP="00BD0CE7">
            <w:pPr>
              <w:pStyle w:val="Tabletext"/>
              <w:rPr>
                <w:ins w:id="148" w:author="Author"/>
                <w:color w:val="000000"/>
              </w:rPr>
            </w:pPr>
            <w:ins w:id="149" w:author="Author">
              <w:r w:rsidRPr="00D40B8D">
                <w:rPr>
                  <w:color w:val="000000"/>
                </w:rPr>
                <w:t>Total loss (dB)</w:t>
              </w:r>
            </w:ins>
          </w:p>
        </w:tc>
        <w:tc>
          <w:tcPr>
            <w:tcW w:w="1470" w:type="dxa"/>
            <w:tcBorders>
              <w:top w:val="nil"/>
              <w:left w:val="single" w:sz="4" w:space="0" w:color="auto"/>
              <w:bottom w:val="single" w:sz="4" w:space="0" w:color="auto"/>
              <w:right w:val="single" w:sz="4" w:space="0" w:color="auto"/>
            </w:tcBorders>
          </w:tcPr>
          <w:p w14:paraId="23D49A84" w14:textId="77777777" w:rsidR="00287DFD" w:rsidRPr="00D40B8D" w:rsidRDefault="00287DFD" w:rsidP="00BD0CE7">
            <w:pPr>
              <w:pStyle w:val="Tabletext"/>
              <w:jc w:val="center"/>
              <w:rPr>
                <w:ins w:id="150" w:author="Author"/>
                <w:color w:val="000000"/>
              </w:rPr>
            </w:pPr>
            <w:ins w:id="151" w:author="Author">
              <w:r>
                <w:rPr>
                  <w:color w:val="000000"/>
                </w:rPr>
                <w:t>0–7</w:t>
              </w:r>
              <w:r>
                <w:rPr>
                  <w:color w:val="000000"/>
                </w:rPr>
                <w:br/>
                <w:t>(2)</w:t>
              </w:r>
            </w:ins>
          </w:p>
        </w:tc>
        <w:tc>
          <w:tcPr>
            <w:tcW w:w="1553" w:type="dxa"/>
            <w:tcBorders>
              <w:top w:val="nil"/>
              <w:left w:val="nil"/>
              <w:bottom w:val="single" w:sz="4" w:space="0" w:color="auto"/>
              <w:right w:val="single" w:sz="4" w:space="0" w:color="auto"/>
            </w:tcBorders>
          </w:tcPr>
          <w:p w14:paraId="2E387DFD" w14:textId="77777777" w:rsidR="00287DFD" w:rsidRPr="00D40B8D" w:rsidRDefault="00287DFD" w:rsidP="00BD0CE7">
            <w:pPr>
              <w:pStyle w:val="Tabletext"/>
              <w:jc w:val="center"/>
              <w:rPr>
                <w:ins w:id="152" w:author="Author"/>
                <w:color w:val="000000"/>
              </w:rPr>
            </w:pPr>
            <w:ins w:id="153" w:author="Author">
              <w:r w:rsidRPr="00D40B8D">
                <w:rPr>
                  <w:color w:val="000000"/>
                </w:rPr>
                <w:t>3–9</w:t>
              </w:r>
              <w:r w:rsidRPr="00D40B8D">
                <w:rPr>
                  <w:color w:val="000000"/>
                </w:rPr>
                <w:br/>
                <w:t>(6)</w:t>
              </w:r>
              <w:r w:rsidRPr="00D40B8D">
                <w:rPr>
                  <w:color w:val="000000"/>
                </w:rPr>
                <w:br/>
                <w:t>(2)</w:t>
              </w:r>
            </w:ins>
          </w:p>
        </w:tc>
      </w:tr>
      <w:tr w:rsidR="00287DFD" w:rsidRPr="00B80C74" w14:paraId="6701CE29" w14:textId="77777777" w:rsidTr="00BD0CE7">
        <w:trPr>
          <w:cantSplit/>
          <w:jc w:val="center"/>
          <w:ins w:id="154" w:author="Author"/>
        </w:trPr>
        <w:tc>
          <w:tcPr>
            <w:tcW w:w="3075" w:type="dxa"/>
            <w:tcBorders>
              <w:top w:val="single" w:sz="4" w:space="0" w:color="auto"/>
              <w:left w:val="single" w:sz="4" w:space="0" w:color="auto"/>
              <w:bottom w:val="single" w:sz="4" w:space="0" w:color="auto"/>
            </w:tcBorders>
            <w:shd w:val="clear" w:color="auto" w:fill="auto"/>
            <w:noWrap/>
            <w:tcMar>
              <w:left w:w="57" w:type="dxa"/>
              <w:right w:w="57" w:type="dxa"/>
            </w:tcMar>
            <w:vAlign w:val="center"/>
          </w:tcPr>
          <w:p w14:paraId="46C81814" w14:textId="77777777" w:rsidR="00287DFD" w:rsidRPr="00B80C74" w:rsidRDefault="00287DFD" w:rsidP="00BD0CE7">
            <w:pPr>
              <w:pStyle w:val="Tabletext"/>
              <w:rPr>
                <w:ins w:id="155" w:author="Author"/>
                <w:i/>
                <w:iCs/>
                <w:color w:val="000000"/>
              </w:rPr>
            </w:pPr>
            <w:ins w:id="156" w:author="Author">
              <w:r w:rsidRPr="00B80C74">
                <w:rPr>
                  <w:i/>
                  <w:iCs/>
                  <w:color w:val="000000"/>
                </w:rPr>
                <w:t>Receiver</w:t>
              </w:r>
            </w:ins>
          </w:p>
        </w:tc>
        <w:tc>
          <w:tcPr>
            <w:tcW w:w="1470" w:type="dxa"/>
            <w:tcBorders>
              <w:top w:val="single" w:sz="4" w:space="0" w:color="auto"/>
              <w:left w:val="nil"/>
              <w:bottom w:val="single" w:sz="4" w:space="0" w:color="auto"/>
              <w:right w:val="nil"/>
            </w:tcBorders>
            <w:shd w:val="clear" w:color="auto" w:fill="auto"/>
            <w:noWrap/>
          </w:tcPr>
          <w:p w14:paraId="05508B90" w14:textId="77777777" w:rsidR="00287DFD" w:rsidRPr="00B80C74" w:rsidRDefault="00287DFD" w:rsidP="00BD0CE7">
            <w:pPr>
              <w:pStyle w:val="Tabletext"/>
              <w:jc w:val="center"/>
              <w:rPr>
                <w:ins w:id="157" w:author="Author"/>
                <w:i/>
                <w:iCs/>
                <w:color w:val="000000"/>
              </w:rPr>
            </w:pPr>
          </w:p>
        </w:tc>
        <w:tc>
          <w:tcPr>
            <w:tcW w:w="1553" w:type="dxa"/>
            <w:tcBorders>
              <w:top w:val="single" w:sz="4" w:space="0" w:color="auto"/>
              <w:left w:val="nil"/>
              <w:bottom w:val="single" w:sz="4" w:space="0" w:color="auto"/>
              <w:right w:val="single" w:sz="4" w:space="0" w:color="auto"/>
            </w:tcBorders>
            <w:shd w:val="clear" w:color="auto" w:fill="auto"/>
            <w:noWrap/>
          </w:tcPr>
          <w:p w14:paraId="7E06D40C" w14:textId="77777777" w:rsidR="00287DFD" w:rsidRPr="00B80C74" w:rsidRDefault="00287DFD" w:rsidP="00BD0CE7">
            <w:pPr>
              <w:pStyle w:val="Tabletext"/>
              <w:jc w:val="center"/>
              <w:rPr>
                <w:ins w:id="158" w:author="Author"/>
                <w:i/>
                <w:iCs/>
                <w:color w:val="000000"/>
              </w:rPr>
            </w:pPr>
          </w:p>
        </w:tc>
      </w:tr>
      <w:tr w:rsidR="00287DFD" w:rsidRPr="00D40B8D" w14:paraId="7CEAE8A7" w14:textId="77777777" w:rsidTr="00BD0CE7">
        <w:trPr>
          <w:cantSplit/>
          <w:jc w:val="center"/>
          <w:ins w:id="159" w:author="Author"/>
        </w:trPr>
        <w:tc>
          <w:tcPr>
            <w:tcW w:w="3075" w:type="dxa"/>
            <w:tcBorders>
              <w:top w:val="nil"/>
              <w:left w:val="single" w:sz="4" w:space="0" w:color="auto"/>
              <w:bottom w:val="single" w:sz="4" w:space="0" w:color="auto"/>
              <w:right w:val="nil"/>
            </w:tcBorders>
            <w:tcMar>
              <w:left w:w="57" w:type="dxa"/>
              <w:right w:w="57" w:type="dxa"/>
            </w:tcMar>
          </w:tcPr>
          <w:p w14:paraId="4B4EFA33" w14:textId="77777777" w:rsidR="00287DFD" w:rsidRPr="00D40B8D" w:rsidRDefault="00287DFD" w:rsidP="00BD0CE7">
            <w:pPr>
              <w:pStyle w:val="Tabletext"/>
              <w:rPr>
                <w:ins w:id="160" w:author="Author"/>
                <w:color w:val="000000"/>
              </w:rPr>
            </w:pPr>
            <w:ins w:id="161" w:author="Author">
              <w:r w:rsidRPr="00D40B8D">
                <w:rPr>
                  <w:color w:val="000000"/>
                </w:rPr>
                <w:t>Noise figure (dB)</w:t>
              </w:r>
            </w:ins>
          </w:p>
        </w:tc>
        <w:tc>
          <w:tcPr>
            <w:tcW w:w="1470" w:type="dxa"/>
            <w:tcBorders>
              <w:top w:val="nil"/>
              <w:left w:val="single" w:sz="4" w:space="0" w:color="auto"/>
              <w:bottom w:val="single" w:sz="4" w:space="0" w:color="auto"/>
              <w:right w:val="single" w:sz="4" w:space="0" w:color="auto"/>
            </w:tcBorders>
          </w:tcPr>
          <w:p w14:paraId="2FE1414F" w14:textId="77777777" w:rsidR="00287DFD" w:rsidRPr="00D40B8D" w:rsidRDefault="00287DFD" w:rsidP="00BD0CE7">
            <w:pPr>
              <w:pStyle w:val="Tabletext"/>
              <w:jc w:val="center"/>
              <w:rPr>
                <w:ins w:id="162" w:author="Author"/>
                <w:color w:val="000000"/>
              </w:rPr>
            </w:pPr>
            <w:ins w:id="163" w:author="Author">
              <w:r w:rsidRPr="00D40B8D">
                <w:rPr>
                  <w:color w:val="000000"/>
                </w:rPr>
                <w:t>6–12</w:t>
              </w:r>
              <w:r w:rsidRPr="00D40B8D">
                <w:rPr>
                  <w:color w:val="000000"/>
                </w:rPr>
                <w:br/>
                <w:t>(7)</w:t>
              </w:r>
            </w:ins>
          </w:p>
        </w:tc>
        <w:tc>
          <w:tcPr>
            <w:tcW w:w="1553" w:type="dxa"/>
            <w:tcBorders>
              <w:top w:val="nil"/>
              <w:left w:val="nil"/>
              <w:bottom w:val="single" w:sz="4" w:space="0" w:color="auto"/>
              <w:right w:val="single" w:sz="4" w:space="0" w:color="auto"/>
            </w:tcBorders>
          </w:tcPr>
          <w:p w14:paraId="6F9331D0" w14:textId="77777777" w:rsidR="00287DFD" w:rsidRPr="00D40B8D" w:rsidRDefault="00287DFD" w:rsidP="00BD0CE7">
            <w:pPr>
              <w:pStyle w:val="Tabletext"/>
              <w:jc w:val="center"/>
              <w:rPr>
                <w:ins w:id="164" w:author="Author"/>
                <w:color w:val="000000"/>
              </w:rPr>
            </w:pPr>
            <w:ins w:id="165" w:author="Author">
              <w:r w:rsidRPr="00D40B8D">
                <w:rPr>
                  <w:color w:val="000000"/>
                </w:rPr>
                <w:t>6–12</w:t>
              </w:r>
              <w:r w:rsidRPr="00D40B8D">
                <w:rPr>
                  <w:color w:val="000000"/>
                </w:rPr>
                <w:br/>
                <w:t>(7)</w:t>
              </w:r>
            </w:ins>
          </w:p>
        </w:tc>
      </w:tr>
      <w:tr w:rsidR="00287DFD" w:rsidRPr="00D40B8D" w14:paraId="5DF1CC45" w14:textId="77777777" w:rsidTr="00BD0CE7">
        <w:trPr>
          <w:cantSplit/>
          <w:jc w:val="center"/>
          <w:ins w:id="166" w:author="Author"/>
        </w:trPr>
        <w:tc>
          <w:tcPr>
            <w:tcW w:w="3075" w:type="dxa"/>
            <w:tcBorders>
              <w:top w:val="nil"/>
              <w:left w:val="single" w:sz="4" w:space="0" w:color="auto"/>
              <w:bottom w:val="single" w:sz="4" w:space="0" w:color="auto"/>
              <w:right w:val="single" w:sz="4" w:space="0" w:color="auto"/>
            </w:tcBorders>
            <w:noWrap/>
            <w:tcMar>
              <w:left w:w="57" w:type="dxa"/>
              <w:right w:w="57" w:type="dxa"/>
            </w:tcMar>
            <w:vAlign w:val="center"/>
          </w:tcPr>
          <w:p w14:paraId="5AEC44AE" w14:textId="77777777" w:rsidR="00287DFD" w:rsidRPr="00D40B8D" w:rsidRDefault="00287DFD" w:rsidP="00BD0CE7">
            <w:pPr>
              <w:pStyle w:val="Tabletext"/>
              <w:rPr>
                <w:ins w:id="167" w:author="Author"/>
                <w:color w:val="000000"/>
              </w:rPr>
            </w:pPr>
            <w:ins w:id="168" w:author="Author">
              <w:r w:rsidRPr="00D40B8D">
                <w:rPr>
                  <w:color w:val="000000"/>
                </w:rPr>
                <w:t>IF filter bandwidth (kHz)</w:t>
              </w:r>
            </w:ins>
          </w:p>
        </w:tc>
        <w:tc>
          <w:tcPr>
            <w:tcW w:w="1470" w:type="dxa"/>
            <w:tcBorders>
              <w:top w:val="nil"/>
              <w:left w:val="nil"/>
              <w:bottom w:val="single" w:sz="4" w:space="0" w:color="auto"/>
              <w:right w:val="single" w:sz="4" w:space="0" w:color="auto"/>
            </w:tcBorders>
            <w:noWrap/>
          </w:tcPr>
          <w:p w14:paraId="3513A459" w14:textId="77777777" w:rsidR="00287DFD" w:rsidRPr="00D40B8D" w:rsidRDefault="00287DFD" w:rsidP="00BD0CE7">
            <w:pPr>
              <w:pStyle w:val="Tabletext"/>
              <w:jc w:val="center"/>
              <w:rPr>
                <w:ins w:id="169" w:author="Author"/>
                <w:color w:val="000000"/>
              </w:rPr>
            </w:pPr>
            <w:ins w:id="170" w:author="Author">
              <w:r w:rsidRPr="00D40B8D">
                <w:rPr>
                  <w:color w:val="000000"/>
                </w:rPr>
                <w:t>8/11/12.5/16</w:t>
              </w:r>
            </w:ins>
          </w:p>
        </w:tc>
        <w:tc>
          <w:tcPr>
            <w:tcW w:w="1553" w:type="dxa"/>
            <w:tcBorders>
              <w:top w:val="nil"/>
              <w:left w:val="nil"/>
              <w:bottom w:val="single" w:sz="4" w:space="0" w:color="auto"/>
              <w:right w:val="single" w:sz="4" w:space="0" w:color="auto"/>
            </w:tcBorders>
            <w:noWrap/>
          </w:tcPr>
          <w:p w14:paraId="4D94BBB4" w14:textId="77777777" w:rsidR="00287DFD" w:rsidRPr="00D40B8D" w:rsidRDefault="00287DFD" w:rsidP="00BD0CE7">
            <w:pPr>
              <w:pStyle w:val="Tabletext"/>
              <w:jc w:val="center"/>
              <w:rPr>
                <w:ins w:id="171" w:author="Author"/>
                <w:color w:val="000000"/>
              </w:rPr>
            </w:pPr>
            <w:ins w:id="172" w:author="Author">
              <w:r w:rsidRPr="00D40B8D">
                <w:rPr>
                  <w:color w:val="000000"/>
                </w:rPr>
                <w:t>5.5/5.5/5.5/5.5</w:t>
              </w:r>
            </w:ins>
          </w:p>
        </w:tc>
      </w:tr>
      <w:tr w:rsidR="00287DFD" w:rsidRPr="00D40B8D" w14:paraId="7CEA594F" w14:textId="77777777" w:rsidTr="00BD0CE7">
        <w:trPr>
          <w:cantSplit/>
          <w:jc w:val="center"/>
          <w:ins w:id="173" w:author="Author"/>
        </w:trPr>
        <w:tc>
          <w:tcPr>
            <w:tcW w:w="3075" w:type="dxa"/>
            <w:tcBorders>
              <w:top w:val="single" w:sz="4" w:space="0" w:color="auto"/>
              <w:left w:val="single" w:sz="4" w:space="0" w:color="auto"/>
              <w:bottom w:val="single" w:sz="4" w:space="0" w:color="auto"/>
              <w:right w:val="nil"/>
            </w:tcBorders>
            <w:noWrap/>
            <w:tcMar>
              <w:left w:w="57" w:type="dxa"/>
              <w:right w:w="57" w:type="dxa"/>
            </w:tcMar>
          </w:tcPr>
          <w:p w14:paraId="203651C7" w14:textId="77777777" w:rsidR="00287DFD" w:rsidRPr="00D40B8D" w:rsidRDefault="00287DFD" w:rsidP="00BD0CE7">
            <w:pPr>
              <w:pStyle w:val="Tabletext"/>
              <w:rPr>
                <w:ins w:id="174" w:author="Author"/>
                <w:color w:val="000000"/>
              </w:rPr>
            </w:pPr>
            <w:ins w:id="175" w:author="Author">
              <w:r w:rsidRPr="00D40B8D">
                <w:rPr>
                  <w:color w:val="000000"/>
                </w:rPr>
                <w:t>Sensitivity (</w:t>
              </w:r>
              <w:proofErr w:type="spellStart"/>
              <w:r w:rsidRPr="00D40B8D">
                <w:rPr>
                  <w:color w:val="000000"/>
                </w:rPr>
                <w:t>dBm</w:t>
              </w:r>
              <w:proofErr w:type="spellEnd"/>
              <w:r w:rsidRPr="00D40B8D">
                <w:rPr>
                  <w:color w:val="000000"/>
                </w:rPr>
                <w:t>)</w:t>
              </w:r>
            </w:ins>
          </w:p>
        </w:tc>
        <w:tc>
          <w:tcPr>
            <w:tcW w:w="1470" w:type="dxa"/>
            <w:tcBorders>
              <w:top w:val="single" w:sz="4" w:space="0" w:color="auto"/>
              <w:left w:val="single" w:sz="4" w:space="0" w:color="auto"/>
              <w:bottom w:val="single" w:sz="4" w:space="0" w:color="auto"/>
              <w:right w:val="single" w:sz="4" w:space="0" w:color="auto"/>
            </w:tcBorders>
          </w:tcPr>
          <w:p w14:paraId="5EEC098C" w14:textId="77777777" w:rsidR="00287DFD" w:rsidRPr="00D40B8D" w:rsidRDefault="00287DFD" w:rsidP="00BD0CE7">
            <w:pPr>
              <w:pStyle w:val="Tabletext"/>
              <w:jc w:val="center"/>
              <w:rPr>
                <w:ins w:id="176" w:author="Author"/>
                <w:color w:val="000000"/>
              </w:rPr>
            </w:pPr>
            <w:ins w:id="177" w:author="Author">
              <w:r w:rsidRPr="00D40B8D">
                <w:rPr>
                  <w:color w:val="000000"/>
                </w:rPr>
                <w:t>−116 – −121</w:t>
              </w:r>
              <w:r w:rsidRPr="00D40B8D">
                <w:rPr>
                  <w:color w:val="000000"/>
                </w:rPr>
                <w:br/>
                <w:t>(−119)</w:t>
              </w:r>
            </w:ins>
          </w:p>
        </w:tc>
        <w:tc>
          <w:tcPr>
            <w:tcW w:w="1553" w:type="dxa"/>
            <w:tcBorders>
              <w:top w:val="single" w:sz="4" w:space="0" w:color="auto"/>
              <w:left w:val="nil"/>
              <w:bottom w:val="single" w:sz="4" w:space="0" w:color="auto"/>
              <w:right w:val="single" w:sz="4" w:space="0" w:color="auto"/>
            </w:tcBorders>
          </w:tcPr>
          <w:p w14:paraId="203719ED" w14:textId="77777777" w:rsidR="00287DFD" w:rsidRPr="00D40B8D" w:rsidRDefault="00287DFD" w:rsidP="00BD0CE7">
            <w:pPr>
              <w:pStyle w:val="Tabletext"/>
              <w:jc w:val="center"/>
              <w:rPr>
                <w:ins w:id="178" w:author="Author"/>
                <w:color w:val="000000"/>
              </w:rPr>
            </w:pPr>
            <w:ins w:id="179" w:author="Author">
              <w:r w:rsidRPr="00D40B8D">
                <w:rPr>
                  <w:color w:val="000000"/>
                </w:rPr>
                <w:t>−116 – −121</w:t>
              </w:r>
              <w:r w:rsidRPr="00D40B8D">
                <w:rPr>
                  <w:color w:val="000000"/>
                </w:rPr>
                <w:br/>
                <w:t>(−119)</w:t>
              </w:r>
            </w:ins>
          </w:p>
        </w:tc>
      </w:tr>
      <w:tr w:rsidR="00287DFD" w:rsidRPr="00D40B8D" w14:paraId="6B1AFC70" w14:textId="77777777" w:rsidTr="00BD0CE7">
        <w:trPr>
          <w:cantSplit/>
          <w:jc w:val="center"/>
          <w:ins w:id="180" w:author="Author"/>
        </w:trPr>
        <w:tc>
          <w:tcPr>
            <w:tcW w:w="3075" w:type="dxa"/>
            <w:tcBorders>
              <w:top w:val="nil"/>
              <w:left w:val="single" w:sz="4" w:space="0" w:color="auto"/>
              <w:bottom w:val="single" w:sz="4" w:space="0" w:color="auto"/>
              <w:right w:val="nil"/>
            </w:tcBorders>
            <w:tcMar>
              <w:left w:w="57" w:type="dxa"/>
              <w:right w:w="57" w:type="dxa"/>
            </w:tcMar>
          </w:tcPr>
          <w:p w14:paraId="45711F17" w14:textId="77777777" w:rsidR="00287DFD" w:rsidRPr="00D40B8D" w:rsidRDefault="00287DFD" w:rsidP="00BD0CE7">
            <w:pPr>
              <w:pStyle w:val="Tabletext"/>
              <w:rPr>
                <w:ins w:id="181" w:author="Author"/>
                <w:color w:val="000000"/>
              </w:rPr>
            </w:pPr>
            <w:ins w:id="182" w:author="Author">
              <w:r w:rsidRPr="00D40B8D">
                <w:rPr>
                  <w:color w:val="000000"/>
                </w:rPr>
                <w:t>Antenna gain (</w:t>
              </w:r>
              <w:proofErr w:type="spellStart"/>
              <w:r w:rsidRPr="00D40B8D">
                <w:rPr>
                  <w:color w:val="000000"/>
                </w:rPr>
                <w:t>dBd</w:t>
              </w:r>
              <w:proofErr w:type="spellEnd"/>
              <w:r w:rsidRPr="00D40B8D">
                <w:rPr>
                  <w:color w:val="000000"/>
                </w:rPr>
                <w:t>)</w:t>
              </w:r>
            </w:ins>
          </w:p>
        </w:tc>
        <w:tc>
          <w:tcPr>
            <w:tcW w:w="1470" w:type="dxa"/>
            <w:tcBorders>
              <w:top w:val="nil"/>
              <w:left w:val="single" w:sz="4" w:space="0" w:color="auto"/>
              <w:bottom w:val="single" w:sz="4" w:space="0" w:color="auto"/>
              <w:right w:val="single" w:sz="4" w:space="0" w:color="auto"/>
            </w:tcBorders>
          </w:tcPr>
          <w:p w14:paraId="1FC284B5" w14:textId="77777777" w:rsidR="00287DFD" w:rsidRPr="00D40B8D" w:rsidRDefault="00287DFD" w:rsidP="00BD0CE7">
            <w:pPr>
              <w:pStyle w:val="Tabletext"/>
              <w:jc w:val="center"/>
              <w:rPr>
                <w:ins w:id="183" w:author="Author"/>
                <w:color w:val="000000"/>
              </w:rPr>
            </w:pPr>
            <w:ins w:id="184" w:author="Author">
              <w:r w:rsidRPr="00D40B8D">
                <w:rPr>
                  <w:color w:val="000000"/>
                </w:rPr>
                <w:t>0–9</w:t>
              </w:r>
              <w:r w:rsidRPr="00D40B8D">
                <w:rPr>
                  <w:color w:val="000000"/>
                </w:rPr>
                <w:br/>
                <w:t>(6)</w:t>
              </w:r>
            </w:ins>
          </w:p>
        </w:tc>
        <w:tc>
          <w:tcPr>
            <w:tcW w:w="1553" w:type="dxa"/>
            <w:tcBorders>
              <w:top w:val="nil"/>
              <w:left w:val="nil"/>
              <w:bottom w:val="single" w:sz="4" w:space="0" w:color="auto"/>
              <w:right w:val="single" w:sz="4" w:space="0" w:color="auto"/>
            </w:tcBorders>
          </w:tcPr>
          <w:p w14:paraId="0469D4F2" w14:textId="77777777" w:rsidR="00287DFD" w:rsidRPr="00D40B8D" w:rsidRDefault="00287DFD" w:rsidP="00BD0CE7">
            <w:pPr>
              <w:pStyle w:val="Tabletext"/>
              <w:jc w:val="center"/>
              <w:rPr>
                <w:ins w:id="185" w:author="Author"/>
                <w:color w:val="000000"/>
              </w:rPr>
            </w:pPr>
            <w:ins w:id="186" w:author="Author">
              <w:r w:rsidRPr="00D40B8D">
                <w:rPr>
                  <w:color w:val="000000"/>
                </w:rPr>
                <w:t>0–9</w:t>
              </w:r>
              <w:r w:rsidRPr="00D40B8D">
                <w:rPr>
                  <w:color w:val="000000"/>
                </w:rPr>
                <w:br/>
                <w:t>(8)</w:t>
              </w:r>
            </w:ins>
          </w:p>
        </w:tc>
      </w:tr>
      <w:tr w:rsidR="00287DFD" w:rsidRPr="00D40B8D" w14:paraId="47CC8E81" w14:textId="77777777" w:rsidTr="00BD0CE7">
        <w:trPr>
          <w:cantSplit/>
          <w:jc w:val="center"/>
          <w:ins w:id="187" w:author="Author"/>
        </w:trPr>
        <w:tc>
          <w:tcPr>
            <w:tcW w:w="3075" w:type="dxa"/>
            <w:tcBorders>
              <w:top w:val="nil"/>
              <w:left w:val="single" w:sz="4" w:space="0" w:color="auto"/>
              <w:bottom w:val="single" w:sz="4" w:space="0" w:color="auto"/>
              <w:right w:val="nil"/>
            </w:tcBorders>
            <w:tcMar>
              <w:left w:w="57" w:type="dxa"/>
              <w:right w:w="57" w:type="dxa"/>
            </w:tcMar>
            <w:vAlign w:val="center"/>
          </w:tcPr>
          <w:p w14:paraId="05533B31" w14:textId="77777777" w:rsidR="00287DFD" w:rsidRPr="00D40B8D" w:rsidRDefault="00287DFD" w:rsidP="00BD0CE7">
            <w:pPr>
              <w:pStyle w:val="Tabletext"/>
              <w:rPr>
                <w:ins w:id="188" w:author="Author"/>
                <w:color w:val="000000"/>
              </w:rPr>
            </w:pPr>
            <w:ins w:id="189" w:author="Author">
              <w:r w:rsidRPr="00D40B8D">
                <w:rPr>
                  <w:color w:val="000000"/>
                </w:rPr>
                <w:t>Antenna height (m)</w:t>
              </w:r>
              <w:r w:rsidRPr="00D40B8D">
                <w:rPr>
                  <w:color w:val="000000"/>
                </w:rPr>
                <w:br/>
                <w:t>(relative to ground level)</w:t>
              </w:r>
            </w:ins>
          </w:p>
        </w:tc>
        <w:tc>
          <w:tcPr>
            <w:tcW w:w="1470" w:type="dxa"/>
            <w:tcBorders>
              <w:top w:val="nil"/>
              <w:left w:val="single" w:sz="4" w:space="0" w:color="auto"/>
              <w:bottom w:val="single" w:sz="4" w:space="0" w:color="auto"/>
              <w:right w:val="single" w:sz="4" w:space="0" w:color="auto"/>
            </w:tcBorders>
          </w:tcPr>
          <w:p w14:paraId="65128CDB" w14:textId="77777777" w:rsidR="00287DFD" w:rsidRPr="00D40B8D" w:rsidRDefault="00287DFD" w:rsidP="00BD0CE7">
            <w:pPr>
              <w:pStyle w:val="Tabletext"/>
              <w:jc w:val="center"/>
              <w:rPr>
                <w:ins w:id="190" w:author="Author"/>
                <w:color w:val="000000"/>
              </w:rPr>
            </w:pPr>
            <w:ins w:id="191" w:author="Author">
              <w:r w:rsidRPr="00D40B8D">
                <w:rPr>
                  <w:color w:val="000000"/>
                </w:rPr>
                <w:t>10–150</w:t>
              </w:r>
              <w:r w:rsidRPr="00D40B8D">
                <w:rPr>
                  <w:color w:val="000000"/>
                </w:rPr>
                <w:br/>
                <w:t>(60)</w:t>
              </w:r>
            </w:ins>
          </w:p>
        </w:tc>
        <w:tc>
          <w:tcPr>
            <w:tcW w:w="1553" w:type="dxa"/>
            <w:tcBorders>
              <w:top w:val="nil"/>
              <w:left w:val="nil"/>
              <w:bottom w:val="single" w:sz="4" w:space="0" w:color="auto"/>
              <w:right w:val="single" w:sz="4" w:space="0" w:color="auto"/>
            </w:tcBorders>
          </w:tcPr>
          <w:p w14:paraId="13B2A765" w14:textId="77777777" w:rsidR="00287DFD" w:rsidRPr="00D40B8D" w:rsidRDefault="00287DFD" w:rsidP="00BD0CE7">
            <w:pPr>
              <w:pStyle w:val="Tabletext"/>
              <w:jc w:val="center"/>
              <w:rPr>
                <w:ins w:id="192" w:author="Author"/>
                <w:color w:val="000000"/>
              </w:rPr>
            </w:pPr>
            <w:ins w:id="193" w:author="Author">
              <w:r w:rsidRPr="00D40B8D">
                <w:rPr>
                  <w:color w:val="000000"/>
                </w:rPr>
                <w:t>10–150</w:t>
              </w:r>
              <w:r w:rsidRPr="00D40B8D">
                <w:rPr>
                  <w:color w:val="000000"/>
                </w:rPr>
                <w:br/>
                <w:t>(65)</w:t>
              </w:r>
            </w:ins>
          </w:p>
        </w:tc>
      </w:tr>
      <w:tr w:rsidR="00287DFD" w:rsidRPr="00D40B8D" w14:paraId="64F7CF7C" w14:textId="77777777" w:rsidTr="00BD0CE7">
        <w:trPr>
          <w:cantSplit/>
          <w:jc w:val="center"/>
          <w:ins w:id="194" w:author="Author"/>
        </w:trPr>
        <w:tc>
          <w:tcPr>
            <w:tcW w:w="3075" w:type="dxa"/>
            <w:tcBorders>
              <w:top w:val="nil"/>
              <w:left w:val="single" w:sz="4" w:space="0" w:color="auto"/>
              <w:bottom w:val="single" w:sz="4" w:space="0" w:color="auto"/>
              <w:right w:val="nil"/>
            </w:tcBorders>
            <w:noWrap/>
            <w:tcMar>
              <w:left w:w="57" w:type="dxa"/>
              <w:right w:w="57" w:type="dxa"/>
            </w:tcMar>
            <w:vAlign w:val="center"/>
          </w:tcPr>
          <w:p w14:paraId="0D83C947" w14:textId="77777777" w:rsidR="00287DFD" w:rsidRPr="00D40B8D" w:rsidRDefault="00287DFD" w:rsidP="00BD0CE7">
            <w:pPr>
              <w:pStyle w:val="Tabletext"/>
              <w:rPr>
                <w:ins w:id="195" w:author="Author"/>
                <w:color w:val="000000"/>
              </w:rPr>
            </w:pPr>
            <w:ins w:id="196" w:author="Author">
              <w:r w:rsidRPr="00D40B8D">
                <w:rPr>
                  <w:color w:val="000000"/>
                </w:rPr>
                <w:t>Radiation pattern</w:t>
              </w:r>
            </w:ins>
          </w:p>
        </w:tc>
        <w:tc>
          <w:tcPr>
            <w:tcW w:w="1470" w:type="dxa"/>
            <w:tcBorders>
              <w:top w:val="nil"/>
              <w:left w:val="single" w:sz="4" w:space="0" w:color="auto"/>
              <w:bottom w:val="single" w:sz="4" w:space="0" w:color="auto"/>
              <w:right w:val="single" w:sz="4" w:space="0" w:color="auto"/>
            </w:tcBorders>
            <w:noWrap/>
            <w:tcMar>
              <w:left w:w="57" w:type="dxa"/>
              <w:right w:w="57" w:type="dxa"/>
            </w:tcMar>
            <w:vAlign w:val="center"/>
          </w:tcPr>
          <w:p w14:paraId="13CD572D" w14:textId="77777777" w:rsidR="00287DFD" w:rsidRPr="00D40B8D" w:rsidRDefault="00287DFD" w:rsidP="00BD0CE7">
            <w:pPr>
              <w:pStyle w:val="Tabletext"/>
              <w:jc w:val="center"/>
              <w:rPr>
                <w:ins w:id="197" w:author="Author"/>
                <w:color w:val="000000"/>
              </w:rPr>
            </w:pPr>
            <w:ins w:id="198" w:author="Author">
              <w:r w:rsidRPr="00D40B8D">
                <w:rPr>
                  <w:color w:val="000000"/>
                </w:rPr>
                <w:t>Omnidirectional</w:t>
              </w:r>
            </w:ins>
          </w:p>
        </w:tc>
        <w:tc>
          <w:tcPr>
            <w:tcW w:w="1553" w:type="dxa"/>
            <w:tcBorders>
              <w:top w:val="nil"/>
              <w:left w:val="nil"/>
              <w:bottom w:val="single" w:sz="4" w:space="0" w:color="auto"/>
              <w:right w:val="single" w:sz="4" w:space="0" w:color="auto"/>
            </w:tcBorders>
            <w:noWrap/>
            <w:tcMar>
              <w:left w:w="57" w:type="dxa"/>
              <w:right w:w="57" w:type="dxa"/>
            </w:tcMar>
            <w:vAlign w:val="center"/>
          </w:tcPr>
          <w:p w14:paraId="47961D88" w14:textId="77777777" w:rsidR="00287DFD" w:rsidRPr="00D40B8D" w:rsidRDefault="00287DFD" w:rsidP="00BD0CE7">
            <w:pPr>
              <w:pStyle w:val="Tabletext"/>
              <w:jc w:val="center"/>
              <w:rPr>
                <w:ins w:id="199" w:author="Author"/>
                <w:color w:val="000000"/>
              </w:rPr>
            </w:pPr>
            <w:ins w:id="200" w:author="Author">
              <w:r w:rsidRPr="00D40B8D">
                <w:rPr>
                  <w:color w:val="000000"/>
                </w:rPr>
                <w:t>Omnidirectional</w:t>
              </w:r>
            </w:ins>
          </w:p>
        </w:tc>
      </w:tr>
      <w:tr w:rsidR="00287DFD" w:rsidRPr="00D40B8D" w14:paraId="302F107B" w14:textId="77777777" w:rsidTr="00BD0CE7">
        <w:trPr>
          <w:cantSplit/>
          <w:jc w:val="center"/>
          <w:ins w:id="201" w:author="Author"/>
        </w:trPr>
        <w:tc>
          <w:tcPr>
            <w:tcW w:w="3075" w:type="dxa"/>
            <w:tcBorders>
              <w:top w:val="nil"/>
              <w:left w:val="single" w:sz="4" w:space="0" w:color="auto"/>
              <w:bottom w:val="single" w:sz="4" w:space="0" w:color="auto"/>
              <w:right w:val="nil"/>
            </w:tcBorders>
            <w:noWrap/>
            <w:tcMar>
              <w:left w:w="57" w:type="dxa"/>
              <w:right w:w="57" w:type="dxa"/>
            </w:tcMar>
            <w:vAlign w:val="center"/>
          </w:tcPr>
          <w:p w14:paraId="11DFA32A" w14:textId="77777777" w:rsidR="00287DFD" w:rsidRPr="00D40B8D" w:rsidRDefault="00287DFD" w:rsidP="00BD0CE7">
            <w:pPr>
              <w:pStyle w:val="Tabletext"/>
              <w:rPr>
                <w:ins w:id="202" w:author="Author"/>
                <w:color w:val="000000"/>
              </w:rPr>
            </w:pPr>
            <w:ins w:id="203" w:author="Author">
              <w:r w:rsidRPr="00D40B8D">
                <w:rPr>
                  <w:color w:val="000000"/>
                </w:rPr>
                <w:t>Antenna polarization</w:t>
              </w:r>
            </w:ins>
          </w:p>
        </w:tc>
        <w:tc>
          <w:tcPr>
            <w:tcW w:w="1470" w:type="dxa"/>
            <w:tcBorders>
              <w:top w:val="nil"/>
              <w:left w:val="single" w:sz="4" w:space="0" w:color="auto"/>
              <w:bottom w:val="single" w:sz="4" w:space="0" w:color="auto"/>
              <w:right w:val="single" w:sz="4" w:space="0" w:color="auto"/>
            </w:tcBorders>
            <w:noWrap/>
            <w:vAlign w:val="bottom"/>
          </w:tcPr>
          <w:p w14:paraId="4B8330F0" w14:textId="77777777" w:rsidR="00287DFD" w:rsidRPr="00D40B8D" w:rsidRDefault="00287DFD" w:rsidP="00BD0CE7">
            <w:pPr>
              <w:pStyle w:val="Tabletext"/>
              <w:jc w:val="center"/>
              <w:rPr>
                <w:ins w:id="204" w:author="Author"/>
                <w:color w:val="000000"/>
              </w:rPr>
            </w:pPr>
            <w:ins w:id="205" w:author="Author">
              <w:r w:rsidRPr="00D40B8D">
                <w:rPr>
                  <w:color w:val="000000"/>
                </w:rPr>
                <w:t>Vertical</w:t>
              </w:r>
            </w:ins>
          </w:p>
        </w:tc>
        <w:tc>
          <w:tcPr>
            <w:tcW w:w="1553" w:type="dxa"/>
            <w:tcBorders>
              <w:top w:val="nil"/>
              <w:left w:val="nil"/>
              <w:bottom w:val="single" w:sz="4" w:space="0" w:color="auto"/>
              <w:right w:val="single" w:sz="4" w:space="0" w:color="auto"/>
            </w:tcBorders>
            <w:noWrap/>
            <w:vAlign w:val="bottom"/>
          </w:tcPr>
          <w:p w14:paraId="02F94740" w14:textId="77777777" w:rsidR="00287DFD" w:rsidRPr="00D40B8D" w:rsidRDefault="00287DFD" w:rsidP="00BD0CE7">
            <w:pPr>
              <w:pStyle w:val="Tabletext"/>
              <w:jc w:val="center"/>
              <w:rPr>
                <w:ins w:id="206" w:author="Author"/>
                <w:color w:val="000000"/>
              </w:rPr>
            </w:pPr>
            <w:ins w:id="207" w:author="Author">
              <w:r w:rsidRPr="00D40B8D">
                <w:rPr>
                  <w:color w:val="000000"/>
                </w:rPr>
                <w:t>Vertical</w:t>
              </w:r>
            </w:ins>
          </w:p>
        </w:tc>
      </w:tr>
      <w:tr w:rsidR="00287DFD" w:rsidRPr="00D40B8D" w14:paraId="5B38FA27" w14:textId="77777777" w:rsidTr="00BD0CE7">
        <w:trPr>
          <w:cantSplit/>
          <w:jc w:val="center"/>
          <w:ins w:id="208" w:author="Author"/>
        </w:trPr>
        <w:tc>
          <w:tcPr>
            <w:tcW w:w="3075" w:type="dxa"/>
            <w:tcBorders>
              <w:top w:val="nil"/>
              <w:left w:val="single" w:sz="4" w:space="0" w:color="auto"/>
              <w:bottom w:val="single" w:sz="4" w:space="0" w:color="auto"/>
              <w:right w:val="nil"/>
            </w:tcBorders>
            <w:tcMar>
              <w:left w:w="57" w:type="dxa"/>
              <w:right w:w="57" w:type="dxa"/>
            </w:tcMar>
          </w:tcPr>
          <w:p w14:paraId="18981B4D" w14:textId="77777777" w:rsidR="00287DFD" w:rsidRPr="00D40B8D" w:rsidRDefault="00287DFD" w:rsidP="00BD0CE7">
            <w:pPr>
              <w:pStyle w:val="Tabletext"/>
              <w:rPr>
                <w:ins w:id="209" w:author="Author"/>
                <w:color w:val="000000"/>
              </w:rPr>
            </w:pPr>
            <w:ins w:id="210" w:author="Author">
              <w:r w:rsidRPr="00D40B8D">
                <w:rPr>
                  <w:color w:val="000000"/>
                </w:rPr>
                <w:t>Total loss (dB)</w:t>
              </w:r>
            </w:ins>
          </w:p>
        </w:tc>
        <w:tc>
          <w:tcPr>
            <w:tcW w:w="1470" w:type="dxa"/>
            <w:tcBorders>
              <w:top w:val="nil"/>
              <w:left w:val="single" w:sz="4" w:space="0" w:color="auto"/>
              <w:bottom w:val="single" w:sz="4" w:space="0" w:color="auto"/>
              <w:right w:val="single" w:sz="4" w:space="0" w:color="auto"/>
            </w:tcBorders>
          </w:tcPr>
          <w:p w14:paraId="1E5C1092" w14:textId="77777777" w:rsidR="00287DFD" w:rsidRPr="00D40B8D" w:rsidRDefault="00287DFD" w:rsidP="00BD0CE7">
            <w:pPr>
              <w:pStyle w:val="Tabletext"/>
              <w:jc w:val="center"/>
              <w:rPr>
                <w:ins w:id="211" w:author="Author"/>
                <w:color w:val="000000"/>
              </w:rPr>
            </w:pPr>
            <w:ins w:id="212" w:author="Author">
              <w:r w:rsidRPr="00D40B8D">
                <w:rPr>
                  <w:color w:val="000000"/>
                </w:rPr>
                <w:t>0–6</w:t>
              </w:r>
              <w:r w:rsidRPr="00D40B8D">
                <w:rPr>
                  <w:color w:val="000000"/>
                </w:rPr>
                <w:br/>
                <w:t>(3)</w:t>
              </w:r>
            </w:ins>
          </w:p>
        </w:tc>
        <w:tc>
          <w:tcPr>
            <w:tcW w:w="1553" w:type="dxa"/>
            <w:tcBorders>
              <w:top w:val="nil"/>
              <w:left w:val="nil"/>
              <w:bottom w:val="single" w:sz="4" w:space="0" w:color="auto"/>
              <w:right w:val="single" w:sz="4" w:space="0" w:color="auto"/>
            </w:tcBorders>
          </w:tcPr>
          <w:p w14:paraId="4CF48256" w14:textId="77777777" w:rsidR="00287DFD" w:rsidRPr="00D40B8D" w:rsidRDefault="00287DFD" w:rsidP="00BD0CE7">
            <w:pPr>
              <w:pStyle w:val="Tabletext"/>
              <w:jc w:val="center"/>
              <w:rPr>
                <w:ins w:id="213" w:author="Author"/>
                <w:color w:val="000000"/>
              </w:rPr>
            </w:pPr>
            <w:ins w:id="214" w:author="Author">
              <w:r w:rsidRPr="00D40B8D">
                <w:rPr>
                  <w:color w:val="000000"/>
                </w:rPr>
                <w:t>0–6</w:t>
              </w:r>
              <w:r w:rsidRPr="00D40B8D">
                <w:rPr>
                  <w:color w:val="000000"/>
                </w:rPr>
                <w:br/>
                <w:t>(3)</w:t>
              </w:r>
            </w:ins>
          </w:p>
        </w:tc>
      </w:tr>
    </w:tbl>
    <w:p w14:paraId="33E18D00" w14:textId="77777777" w:rsidR="00287DFD" w:rsidRPr="00D40B8D" w:rsidRDefault="00287DFD" w:rsidP="00287DFD">
      <w:pPr>
        <w:tabs>
          <w:tab w:val="left" w:pos="794"/>
          <w:tab w:val="left" w:pos="1191"/>
          <w:tab w:val="left" w:pos="1588"/>
          <w:tab w:val="left" w:pos="1985"/>
        </w:tabs>
        <w:jc w:val="both"/>
        <w:rPr>
          <w:ins w:id="215" w:author="Author"/>
          <w:sz w:val="20"/>
        </w:rPr>
      </w:pPr>
      <w:ins w:id="216" w:author="Author">
        <w:r w:rsidRPr="00D40B8D">
          <w:rPr>
            <w:sz w:val="20"/>
          </w:rPr>
          <w:t>NOTE 1 – Simplex systems use the same frequency for both the base station and mobile station to transmit.</w:t>
        </w:r>
      </w:ins>
    </w:p>
    <w:p w14:paraId="6EEB02E0" w14:textId="77777777" w:rsidR="00287DFD" w:rsidRPr="00D40B8D" w:rsidRDefault="00287DFD" w:rsidP="00287DFD">
      <w:pPr>
        <w:tabs>
          <w:tab w:val="left" w:pos="794"/>
          <w:tab w:val="left" w:pos="1191"/>
          <w:tab w:val="left" w:pos="1588"/>
          <w:tab w:val="left" w:pos="1985"/>
        </w:tabs>
        <w:jc w:val="both"/>
        <w:rPr>
          <w:ins w:id="217" w:author="Author"/>
          <w:sz w:val="20"/>
        </w:rPr>
      </w:pPr>
      <w:ins w:id="218" w:author="Author">
        <w:r w:rsidRPr="00D40B8D">
          <w:rPr>
            <w:sz w:val="20"/>
          </w:rPr>
          <w:t>NOTE 2 – Frequency division duplex systems have different frequencies for the base station and mobile station which allows simultaneous communications.</w:t>
        </w:r>
      </w:ins>
    </w:p>
    <w:p w14:paraId="48DA4F53" w14:textId="77777777" w:rsidR="00287DFD" w:rsidRPr="00D40B8D" w:rsidRDefault="00287DFD" w:rsidP="00287DFD">
      <w:pPr>
        <w:tabs>
          <w:tab w:val="left" w:pos="794"/>
          <w:tab w:val="left" w:pos="1191"/>
          <w:tab w:val="left" w:pos="1588"/>
          <w:tab w:val="left" w:pos="1985"/>
        </w:tabs>
        <w:jc w:val="both"/>
        <w:rPr>
          <w:ins w:id="219" w:author="Author"/>
          <w:sz w:val="20"/>
        </w:rPr>
      </w:pPr>
      <w:ins w:id="220" w:author="Author">
        <w:r w:rsidRPr="00D40B8D">
          <w:rPr>
            <w:sz w:val="20"/>
          </w:rPr>
          <w:t>NOTE 3 – Typical values are shown in parenthesis. In some instances, more than one typical value is provided.</w:t>
        </w:r>
      </w:ins>
    </w:p>
    <w:p w14:paraId="7A21F80B" w14:textId="77777777" w:rsidR="00287DFD" w:rsidRPr="00D40B8D" w:rsidRDefault="00287DFD" w:rsidP="00287DFD">
      <w:pPr>
        <w:tabs>
          <w:tab w:val="left" w:pos="794"/>
          <w:tab w:val="left" w:pos="1191"/>
          <w:tab w:val="left" w:pos="1588"/>
          <w:tab w:val="left" w:pos="1985"/>
        </w:tabs>
        <w:jc w:val="both"/>
        <w:rPr>
          <w:ins w:id="221" w:author="Author"/>
          <w:sz w:val="20"/>
        </w:rPr>
      </w:pPr>
      <w:ins w:id="222" w:author="Author">
        <w:r w:rsidRPr="00D40B8D">
          <w:rPr>
            <w:sz w:val="20"/>
          </w:rPr>
          <w:t xml:space="preserve">NOTE 4 – </w:t>
        </w:r>
        <w:proofErr w:type="spellStart"/>
        <w:r w:rsidRPr="00D40B8D">
          <w:rPr>
            <w:sz w:val="20"/>
          </w:rPr>
          <w:t>e.r.p</w:t>
        </w:r>
        <w:proofErr w:type="spellEnd"/>
        <w:r w:rsidRPr="00D40B8D">
          <w:rPr>
            <w:sz w:val="20"/>
          </w:rPr>
          <w:t>. is equal to the output power (</w:t>
        </w:r>
        <w:proofErr w:type="spellStart"/>
        <w:r w:rsidRPr="00D40B8D">
          <w:rPr>
            <w:sz w:val="20"/>
          </w:rPr>
          <w:t>dBW</w:t>
        </w:r>
        <w:proofErr w:type="spellEnd"/>
        <w:r w:rsidRPr="00D40B8D">
          <w:rPr>
            <w:sz w:val="20"/>
          </w:rPr>
          <w:t>) plus antenna gain (</w:t>
        </w:r>
        <w:proofErr w:type="spellStart"/>
        <w:r w:rsidRPr="00D40B8D">
          <w:rPr>
            <w:sz w:val="20"/>
          </w:rPr>
          <w:t>dBd</w:t>
        </w:r>
        <w:proofErr w:type="spellEnd"/>
        <w:r w:rsidRPr="00D40B8D">
          <w:rPr>
            <w:sz w:val="20"/>
          </w:rPr>
          <w:t>) minus total losses (dB).</w:t>
        </w:r>
      </w:ins>
    </w:p>
    <w:p w14:paraId="0435B67C" w14:textId="3E9A9900" w:rsidR="00287DFD" w:rsidRPr="00D40B8D" w:rsidRDefault="00287DFD" w:rsidP="00287DFD">
      <w:pPr>
        <w:pStyle w:val="TableNo"/>
        <w:spacing w:before="360"/>
        <w:rPr>
          <w:ins w:id="223" w:author="Author"/>
        </w:rPr>
      </w:pPr>
      <w:ins w:id="224" w:author="Author">
        <w:r w:rsidRPr="00D40B8D">
          <w:lastRenderedPageBreak/>
          <w:t xml:space="preserve">TABLE </w:t>
        </w:r>
        <w:r w:rsidR="00C66C4C">
          <w:t>29</w:t>
        </w:r>
      </w:ins>
    </w:p>
    <w:p w14:paraId="1BA66986" w14:textId="77777777" w:rsidR="00287DFD" w:rsidRPr="00D40B8D" w:rsidRDefault="00287DFD" w:rsidP="00287DFD">
      <w:pPr>
        <w:pStyle w:val="Tabletitle"/>
        <w:rPr>
          <w:ins w:id="225" w:author="Author"/>
        </w:rPr>
      </w:pPr>
      <w:ins w:id="226" w:author="Author">
        <w:r w:rsidRPr="00D40B8D">
          <w:t xml:space="preserve">Technical characteristics for mobile stations operating in the mobile service in the frequency band 138-174 MHz </w:t>
        </w:r>
      </w:ins>
    </w:p>
    <w:tbl>
      <w:tblPr>
        <w:tblW w:w="6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8"/>
        <w:gridCol w:w="1467"/>
        <w:gridCol w:w="1556"/>
      </w:tblGrid>
      <w:tr w:rsidR="00287DFD" w:rsidRPr="00D40B8D" w14:paraId="2CE47454" w14:textId="77777777" w:rsidTr="00BD0CE7">
        <w:trPr>
          <w:cantSplit/>
          <w:tblHeader/>
          <w:jc w:val="center"/>
          <w:ins w:id="227" w:author="Author"/>
        </w:trPr>
        <w:tc>
          <w:tcPr>
            <w:tcW w:w="3078" w:type="dxa"/>
            <w:noWrap/>
            <w:vAlign w:val="center"/>
          </w:tcPr>
          <w:p w14:paraId="5A2AEF2D" w14:textId="77777777" w:rsidR="00287DFD" w:rsidRPr="00D40B8D" w:rsidRDefault="00287DFD" w:rsidP="00BD0CE7">
            <w:pPr>
              <w:pStyle w:val="Tablehead"/>
              <w:rPr>
                <w:ins w:id="228" w:author="Author"/>
              </w:rPr>
            </w:pPr>
            <w:ins w:id="229" w:author="Author">
              <w:r w:rsidRPr="00D40B8D">
                <w:t>Frequency band (MHz)</w:t>
              </w:r>
            </w:ins>
          </w:p>
        </w:tc>
        <w:tc>
          <w:tcPr>
            <w:tcW w:w="3023" w:type="dxa"/>
            <w:gridSpan w:val="2"/>
            <w:noWrap/>
            <w:vAlign w:val="bottom"/>
          </w:tcPr>
          <w:p w14:paraId="3C2685B6" w14:textId="77777777" w:rsidR="00287DFD" w:rsidRPr="00D40B8D" w:rsidRDefault="00287DFD" w:rsidP="00BD0CE7">
            <w:pPr>
              <w:pStyle w:val="Tablehead"/>
              <w:rPr>
                <w:ins w:id="230" w:author="Author"/>
              </w:rPr>
            </w:pPr>
            <w:ins w:id="231" w:author="Author">
              <w:r w:rsidRPr="00D40B8D">
                <w:t>138–174</w:t>
              </w:r>
            </w:ins>
          </w:p>
        </w:tc>
      </w:tr>
      <w:tr w:rsidR="00287DFD" w:rsidRPr="00D40B8D" w14:paraId="6BACF552" w14:textId="77777777" w:rsidTr="00BD0CE7">
        <w:trPr>
          <w:cantSplit/>
          <w:tblHeader/>
          <w:jc w:val="center"/>
          <w:ins w:id="232" w:author="Author"/>
        </w:trPr>
        <w:tc>
          <w:tcPr>
            <w:tcW w:w="3078" w:type="dxa"/>
            <w:tcBorders>
              <w:bottom w:val="single" w:sz="4" w:space="0" w:color="auto"/>
            </w:tcBorders>
            <w:noWrap/>
            <w:vAlign w:val="center"/>
          </w:tcPr>
          <w:p w14:paraId="534F92DB" w14:textId="77777777" w:rsidR="00287DFD" w:rsidRPr="00D40B8D" w:rsidRDefault="00287DFD" w:rsidP="00BD0CE7">
            <w:pPr>
              <w:pStyle w:val="Tablehead"/>
              <w:rPr>
                <w:ins w:id="233" w:author="Author"/>
              </w:rPr>
            </w:pPr>
            <w:ins w:id="234" w:author="Author">
              <w:r w:rsidRPr="00D40B8D">
                <w:t>Type of emission</w:t>
              </w:r>
            </w:ins>
          </w:p>
        </w:tc>
        <w:tc>
          <w:tcPr>
            <w:tcW w:w="1467" w:type="dxa"/>
            <w:tcBorders>
              <w:bottom w:val="single" w:sz="4" w:space="0" w:color="auto"/>
            </w:tcBorders>
            <w:noWrap/>
            <w:vAlign w:val="bottom"/>
          </w:tcPr>
          <w:p w14:paraId="2EC1BB51" w14:textId="77777777" w:rsidR="00287DFD" w:rsidRPr="00D40B8D" w:rsidRDefault="00287DFD" w:rsidP="00BD0CE7">
            <w:pPr>
              <w:pStyle w:val="Tablehead"/>
              <w:rPr>
                <w:ins w:id="235" w:author="Author"/>
              </w:rPr>
            </w:pPr>
            <w:ins w:id="236" w:author="Author">
              <w:r w:rsidRPr="00D40B8D">
                <w:t>Analogue</w:t>
              </w:r>
            </w:ins>
          </w:p>
        </w:tc>
        <w:tc>
          <w:tcPr>
            <w:tcW w:w="1556" w:type="dxa"/>
            <w:tcBorders>
              <w:bottom w:val="single" w:sz="4" w:space="0" w:color="auto"/>
            </w:tcBorders>
            <w:noWrap/>
            <w:vAlign w:val="bottom"/>
          </w:tcPr>
          <w:p w14:paraId="593BF182" w14:textId="77777777" w:rsidR="00287DFD" w:rsidRPr="00D40B8D" w:rsidRDefault="00287DFD" w:rsidP="00BD0CE7">
            <w:pPr>
              <w:pStyle w:val="Tablehead"/>
              <w:rPr>
                <w:ins w:id="237" w:author="Author"/>
              </w:rPr>
            </w:pPr>
            <w:ins w:id="238" w:author="Author">
              <w:r w:rsidRPr="00D40B8D">
                <w:t>Digital</w:t>
              </w:r>
            </w:ins>
          </w:p>
        </w:tc>
      </w:tr>
      <w:tr w:rsidR="00287DFD" w:rsidRPr="00E110FE" w14:paraId="0FCC554D" w14:textId="77777777" w:rsidTr="00BD0CE7">
        <w:trPr>
          <w:cantSplit/>
          <w:jc w:val="center"/>
          <w:ins w:id="239" w:author="Author"/>
        </w:trPr>
        <w:tc>
          <w:tcPr>
            <w:tcW w:w="3078" w:type="dxa"/>
            <w:tcBorders>
              <w:top w:val="single" w:sz="4" w:space="0" w:color="auto"/>
              <w:left w:val="single" w:sz="4" w:space="0" w:color="auto"/>
              <w:bottom w:val="single" w:sz="4" w:space="0" w:color="auto"/>
              <w:right w:val="nil"/>
            </w:tcBorders>
            <w:shd w:val="clear" w:color="auto" w:fill="auto"/>
            <w:noWrap/>
          </w:tcPr>
          <w:p w14:paraId="654C369C" w14:textId="77777777" w:rsidR="00287DFD" w:rsidRPr="00E110FE" w:rsidRDefault="00287DFD" w:rsidP="00BD0CE7">
            <w:pPr>
              <w:pStyle w:val="Tabletext"/>
              <w:rPr>
                <w:ins w:id="240" w:author="Author"/>
                <w:i/>
                <w:iCs/>
              </w:rPr>
            </w:pPr>
            <w:ins w:id="241" w:author="Author">
              <w:r w:rsidRPr="00E110FE">
                <w:rPr>
                  <w:i/>
                  <w:iCs/>
                </w:rPr>
                <w:t>System-wide</w:t>
              </w:r>
            </w:ins>
          </w:p>
        </w:tc>
        <w:tc>
          <w:tcPr>
            <w:tcW w:w="1467" w:type="dxa"/>
            <w:tcBorders>
              <w:top w:val="single" w:sz="4" w:space="0" w:color="auto"/>
              <w:left w:val="nil"/>
              <w:bottom w:val="single" w:sz="4" w:space="0" w:color="auto"/>
              <w:right w:val="nil"/>
            </w:tcBorders>
            <w:shd w:val="clear" w:color="auto" w:fill="auto"/>
            <w:noWrap/>
          </w:tcPr>
          <w:p w14:paraId="37D7E733" w14:textId="77777777" w:rsidR="00287DFD" w:rsidRPr="00E110FE" w:rsidRDefault="00287DFD" w:rsidP="00BD0CE7">
            <w:pPr>
              <w:pStyle w:val="Tabletext"/>
              <w:jc w:val="center"/>
              <w:rPr>
                <w:ins w:id="242" w:author="Author"/>
                <w:i/>
                <w:iCs/>
              </w:rPr>
            </w:pPr>
          </w:p>
        </w:tc>
        <w:tc>
          <w:tcPr>
            <w:tcW w:w="1556" w:type="dxa"/>
            <w:tcBorders>
              <w:top w:val="single" w:sz="4" w:space="0" w:color="auto"/>
              <w:left w:val="nil"/>
              <w:bottom w:val="single" w:sz="4" w:space="0" w:color="auto"/>
              <w:right w:val="nil"/>
            </w:tcBorders>
            <w:shd w:val="clear" w:color="auto" w:fill="auto"/>
            <w:noWrap/>
          </w:tcPr>
          <w:p w14:paraId="70CD51E9" w14:textId="77777777" w:rsidR="00287DFD" w:rsidRPr="00E110FE" w:rsidRDefault="00287DFD" w:rsidP="00BD0CE7">
            <w:pPr>
              <w:pStyle w:val="Tabletext"/>
              <w:jc w:val="center"/>
              <w:rPr>
                <w:ins w:id="243" w:author="Author"/>
                <w:i/>
                <w:iCs/>
              </w:rPr>
            </w:pPr>
          </w:p>
        </w:tc>
      </w:tr>
      <w:tr w:rsidR="00287DFD" w:rsidRPr="00D40B8D" w14:paraId="1F100B84" w14:textId="77777777" w:rsidTr="00BD0CE7">
        <w:trPr>
          <w:cantSplit/>
          <w:jc w:val="center"/>
          <w:ins w:id="244" w:author="Author"/>
        </w:trPr>
        <w:tc>
          <w:tcPr>
            <w:tcW w:w="3078" w:type="dxa"/>
            <w:tcBorders>
              <w:top w:val="single" w:sz="4" w:space="0" w:color="auto"/>
            </w:tcBorders>
            <w:noWrap/>
          </w:tcPr>
          <w:p w14:paraId="2CF135FA" w14:textId="77777777" w:rsidR="00287DFD" w:rsidRPr="00D40B8D" w:rsidRDefault="00287DFD" w:rsidP="00BD0CE7">
            <w:pPr>
              <w:pStyle w:val="Tabletext"/>
              <w:rPr>
                <w:ins w:id="245" w:author="Author"/>
                <w:color w:val="000000"/>
              </w:rPr>
            </w:pPr>
            <w:ins w:id="246" w:author="Author">
              <w:r w:rsidRPr="00D40B8D">
                <w:rPr>
                  <w:color w:val="000000"/>
                </w:rPr>
                <w:t>Channel bandwidth (kHz)</w:t>
              </w:r>
            </w:ins>
          </w:p>
        </w:tc>
        <w:tc>
          <w:tcPr>
            <w:tcW w:w="1467" w:type="dxa"/>
            <w:tcBorders>
              <w:top w:val="single" w:sz="4" w:space="0" w:color="auto"/>
            </w:tcBorders>
            <w:noWrap/>
          </w:tcPr>
          <w:p w14:paraId="3CB08AD7" w14:textId="77777777" w:rsidR="00287DFD" w:rsidRPr="00D40B8D" w:rsidRDefault="00287DFD" w:rsidP="00BD0CE7">
            <w:pPr>
              <w:pStyle w:val="Tabletext"/>
              <w:jc w:val="center"/>
              <w:rPr>
                <w:ins w:id="247" w:author="Author"/>
              </w:rPr>
            </w:pPr>
            <w:ins w:id="248" w:author="Author">
              <w:r w:rsidRPr="00D40B8D">
                <w:t>12.5/15/25/30</w:t>
              </w:r>
            </w:ins>
          </w:p>
        </w:tc>
        <w:tc>
          <w:tcPr>
            <w:tcW w:w="1556" w:type="dxa"/>
            <w:tcBorders>
              <w:top w:val="single" w:sz="4" w:space="0" w:color="auto"/>
            </w:tcBorders>
            <w:noWrap/>
          </w:tcPr>
          <w:p w14:paraId="5BCB3DD5" w14:textId="77777777" w:rsidR="00287DFD" w:rsidRPr="00D40B8D" w:rsidRDefault="00287DFD" w:rsidP="00BD0CE7">
            <w:pPr>
              <w:pStyle w:val="Tabletext"/>
              <w:jc w:val="center"/>
              <w:rPr>
                <w:ins w:id="249" w:author="Author"/>
              </w:rPr>
            </w:pPr>
            <w:ins w:id="250" w:author="Author">
              <w:r w:rsidRPr="00D40B8D">
                <w:t>6.25/7.5/12.5/15</w:t>
              </w:r>
            </w:ins>
          </w:p>
        </w:tc>
      </w:tr>
      <w:tr w:rsidR="00287DFD" w:rsidRPr="00D40B8D" w14:paraId="27D743B2" w14:textId="77777777" w:rsidTr="00BD0CE7">
        <w:trPr>
          <w:cantSplit/>
          <w:jc w:val="center"/>
          <w:ins w:id="251" w:author="Author"/>
        </w:trPr>
        <w:tc>
          <w:tcPr>
            <w:tcW w:w="3078" w:type="dxa"/>
            <w:noWrap/>
          </w:tcPr>
          <w:p w14:paraId="45969973" w14:textId="77777777" w:rsidR="00287DFD" w:rsidRPr="00D40B8D" w:rsidRDefault="00287DFD" w:rsidP="00BD0CE7">
            <w:pPr>
              <w:pStyle w:val="Tabletext"/>
              <w:rPr>
                <w:ins w:id="252" w:author="Author"/>
                <w:color w:val="000000"/>
              </w:rPr>
            </w:pPr>
            <w:ins w:id="253" w:author="Author">
              <w:r w:rsidRPr="00D40B8D">
                <w:rPr>
                  <w:color w:val="000000"/>
                </w:rPr>
                <w:t>Modulation type</w:t>
              </w:r>
            </w:ins>
          </w:p>
        </w:tc>
        <w:tc>
          <w:tcPr>
            <w:tcW w:w="1467" w:type="dxa"/>
            <w:noWrap/>
          </w:tcPr>
          <w:p w14:paraId="3D89AA18" w14:textId="77777777" w:rsidR="00287DFD" w:rsidRPr="00D40B8D" w:rsidRDefault="00287DFD" w:rsidP="00BD0CE7">
            <w:pPr>
              <w:pStyle w:val="Tabletext"/>
              <w:jc w:val="center"/>
              <w:rPr>
                <w:ins w:id="254" w:author="Author"/>
              </w:rPr>
            </w:pPr>
            <w:ins w:id="255" w:author="Author">
              <w:r w:rsidRPr="00D40B8D">
                <w:t>FM</w:t>
              </w:r>
            </w:ins>
          </w:p>
        </w:tc>
        <w:tc>
          <w:tcPr>
            <w:tcW w:w="1556" w:type="dxa"/>
            <w:noWrap/>
          </w:tcPr>
          <w:p w14:paraId="654F21F9" w14:textId="77777777" w:rsidR="00287DFD" w:rsidRPr="00D40B8D" w:rsidRDefault="00287DFD" w:rsidP="00BD0CE7">
            <w:pPr>
              <w:pStyle w:val="Tabletext"/>
              <w:jc w:val="center"/>
              <w:rPr>
                <w:ins w:id="256" w:author="Author"/>
              </w:rPr>
            </w:pPr>
            <w:ins w:id="257" w:author="Author">
              <w:r w:rsidRPr="00D40B8D">
                <w:t>C4FM</w:t>
              </w:r>
            </w:ins>
          </w:p>
        </w:tc>
      </w:tr>
      <w:tr w:rsidR="00287DFD" w:rsidRPr="00D40B8D" w14:paraId="3769D098" w14:textId="77777777" w:rsidTr="00BD0CE7">
        <w:trPr>
          <w:cantSplit/>
          <w:jc w:val="center"/>
          <w:ins w:id="258" w:author="Author"/>
        </w:trPr>
        <w:tc>
          <w:tcPr>
            <w:tcW w:w="3078" w:type="dxa"/>
            <w:noWrap/>
          </w:tcPr>
          <w:p w14:paraId="084CCF45" w14:textId="77777777" w:rsidR="00287DFD" w:rsidRPr="00D40B8D" w:rsidRDefault="00287DFD" w:rsidP="00BD0CE7">
            <w:pPr>
              <w:pStyle w:val="Tabletext"/>
              <w:rPr>
                <w:ins w:id="259" w:author="Author"/>
                <w:color w:val="000000"/>
              </w:rPr>
            </w:pPr>
            <w:ins w:id="260" w:author="Author">
              <w:r w:rsidRPr="00D40B8D">
                <w:rPr>
                  <w:color w:val="000000"/>
                </w:rPr>
                <w:t>Type of operation</w:t>
              </w:r>
            </w:ins>
          </w:p>
        </w:tc>
        <w:tc>
          <w:tcPr>
            <w:tcW w:w="1467" w:type="dxa"/>
            <w:noWrap/>
            <w:tcMar>
              <w:left w:w="57" w:type="dxa"/>
              <w:right w:w="57" w:type="dxa"/>
            </w:tcMar>
          </w:tcPr>
          <w:p w14:paraId="05B8481C" w14:textId="77777777" w:rsidR="00287DFD" w:rsidRPr="00D40B8D" w:rsidRDefault="00287DFD" w:rsidP="00BD0CE7">
            <w:pPr>
              <w:pStyle w:val="Tabletext"/>
              <w:jc w:val="center"/>
              <w:rPr>
                <w:ins w:id="261" w:author="Author"/>
                <w:color w:val="000000"/>
                <w:vertAlign w:val="superscript"/>
              </w:rPr>
            </w:pPr>
            <w:ins w:id="262" w:author="Author">
              <w:r w:rsidRPr="00D40B8D">
                <w:rPr>
                  <w:color w:val="000000"/>
                </w:rPr>
                <w:t>Simplex/duplex</w:t>
              </w:r>
            </w:ins>
          </w:p>
        </w:tc>
        <w:tc>
          <w:tcPr>
            <w:tcW w:w="1556" w:type="dxa"/>
            <w:noWrap/>
            <w:tcMar>
              <w:left w:w="57" w:type="dxa"/>
              <w:right w:w="57" w:type="dxa"/>
            </w:tcMar>
          </w:tcPr>
          <w:p w14:paraId="09B31CF0" w14:textId="77777777" w:rsidR="00287DFD" w:rsidRPr="00D40B8D" w:rsidRDefault="00287DFD" w:rsidP="00BD0CE7">
            <w:pPr>
              <w:pStyle w:val="Tabletext"/>
              <w:jc w:val="center"/>
              <w:rPr>
                <w:ins w:id="263" w:author="Author"/>
                <w:color w:val="000000"/>
              </w:rPr>
            </w:pPr>
            <w:ins w:id="264" w:author="Author">
              <w:r w:rsidRPr="00D40B8D">
                <w:rPr>
                  <w:color w:val="000000"/>
                </w:rPr>
                <w:t>Duplex</w:t>
              </w:r>
            </w:ins>
          </w:p>
        </w:tc>
      </w:tr>
      <w:tr w:rsidR="00287DFD" w:rsidRPr="00D40B8D" w14:paraId="7476D098" w14:textId="77777777" w:rsidTr="00BD0CE7">
        <w:trPr>
          <w:cantSplit/>
          <w:jc w:val="center"/>
          <w:ins w:id="265" w:author="Author"/>
        </w:trPr>
        <w:tc>
          <w:tcPr>
            <w:tcW w:w="3078" w:type="dxa"/>
            <w:tcBorders>
              <w:bottom w:val="single" w:sz="4" w:space="0" w:color="auto"/>
            </w:tcBorders>
            <w:noWrap/>
          </w:tcPr>
          <w:p w14:paraId="717433E7" w14:textId="77777777" w:rsidR="00287DFD" w:rsidRPr="00D40B8D" w:rsidRDefault="00287DFD" w:rsidP="00BD0CE7">
            <w:pPr>
              <w:pStyle w:val="Tabletext"/>
              <w:rPr>
                <w:ins w:id="266" w:author="Author"/>
                <w:color w:val="000000"/>
              </w:rPr>
            </w:pPr>
            <w:ins w:id="267" w:author="Author">
              <w:r w:rsidRPr="00D40B8D">
                <w:rPr>
                  <w:color w:val="000000"/>
                </w:rPr>
                <w:t>Typical SINAD (dB) or BER (%)</w:t>
              </w:r>
            </w:ins>
          </w:p>
        </w:tc>
        <w:tc>
          <w:tcPr>
            <w:tcW w:w="1467" w:type="dxa"/>
            <w:tcBorders>
              <w:bottom w:val="single" w:sz="4" w:space="0" w:color="auto"/>
            </w:tcBorders>
            <w:noWrap/>
          </w:tcPr>
          <w:p w14:paraId="11F81936" w14:textId="77777777" w:rsidR="00287DFD" w:rsidRPr="00D40B8D" w:rsidRDefault="00287DFD" w:rsidP="00BD0CE7">
            <w:pPr>
              <w:pStyle w:val="Tabletext"/>
              <w:jc w:val="center"/>
              <w:rPr>
                <w:ins w:id="268" w:author="Author"/>
              </w:rPr>
            </w:pPr>
            <w:ins w:id="269" w:author="Author">
              <w:r w:rsidRPr="00D40B8D">
                <w:t>12 dB</w:t>
              </w:r>
            </w:ins>
          </w:p>
        </w:tc>
        <w:tc>
          <w:tcPr>
            <w:tcW w:w="1556" w:type="dxa"/>
            <w:tcBorders>
              <w:bottom w:val="single" w:sz="4" w:space="0" w:color="auto"/>
            </w:tcBorders>
            <w:noWrap/>
          </w:tcPr>
          <w:p w14:paraId="75EBDC7E" w14:textId="77777777" w:rsidR="00287DFD" w:rsidRPr="00D40B8D" w:rsidRDefault="00287DFD" w:rsidP="00BD0CE7">
            <w:pPr>
              <w:pStyle w:val="Tabletext"/>
              <w:jc w:val="center"/>
              <w:rPr>
                <w:ins w:id="270" w:author="Author"/>
              </w:rPr>
            </w:pPr>
            <w:ins w:id="271" w:author="Author">
              <w:r w:rsidRPr="00D40B8D">
                <w:t>5%</w:t>
              </w:r>
            </w:ins>
          </w:p>
        </w:tc>
      </w:tr>
      <w:tr w:rsidR="00287DFD" w:rsidRPr="00E110FE" w14:paraId="0B4E8A04" w14:textId="77777777" w:rsidTr="00BD0CE7">
        <w:trPr>
          <w:cantSplit/>
          <w:jc w:val="center"/>
          <w:ins w:id="272" w:author="Author"/>
        </w:trPr>
        <w:tc>
          <w:tcPr>
            <w:tcW w:w="3078" w:type="dxa"/>
            <w:tcBorders>
              <w:top w:val="single" w:sz="4" w:space="0" w:color="auto"/>
              <w:left w:val="single" w:sz="4" w:space="0" w:color="auto"/>
              <w:bottom w:val="single" w:sz="4" w:space="0" w:color="auto"/>
              <w:right w:val="nil"/>
            </w:tcBorders>
            <w:shd w:val="clear" w:color="auto" w:fill="auto"/>
            <w:noWrap/>
            <w:vAlign w:val="center"/>
          </w:tcPr>
          <w:p w14:paraId="0D2D5D1E" w14:textId="77777777" w:rsidR="00287DFD" w:rsidRPr="00E110FE" w:rsidRDefault="00287DFD" w:rsidP="00BD0CE7">
            <w:pPr>
              <w:pStyle w:val="Tabletext"/>
              <w:rPr>
                <w:ins w:id="273" w:author="Author"/>
                <w:i/>
                <w:iCs/>
                <w:color w:val="000000"/>
              </w:rPr>
            </w:pPr>
            <w:ins w:id="274" w:author="Author">
              <w:r w:rsidRPr="00E110FE">
                <w:rPr>
                  <w:i/>
                  <w:iCs/>
                  <w:color w:val="000000"/>
                </w:rPr>
                <w:t>Transmitter</w:t>
              </w:r>
            </w:ins>
          </w:p>
        </w:tc>
        <w:tc>
          <w:tcPr>
            <w:tcW w:w="1467" w:type="dxa"/>
            <w:tcBorders>
              <w:top w:val="single" w:sz="4" w:space="0" w:color="auto"/>
              <w:left w:val="nil"/>
              <w:bottom w:val="single" w:sz="4" w:space="0" w:color="auto"/>
              <w:right w:val="nil"/>
            </w:tcBorders>
            <w:shd w:val="clear" w:color="auto" w:fill="auto"/>
            <w:noWrap/>
          </w:tcPr>
          <w:p w14:paraId="205A1228" w14:textId="77777777" w:rsidR="00287DFD" w:rsidRPr="00E110FE" w:rsidRDefault="00287DFD" w:rsidP="00BD0CE7">
            <w:pPr>
              <w:pStyle w:val="Tabletext"/>
              <w:jc w:val="center"/>
              <w:rPr>
                <w:ins w:id="275" w:author="Author"/>
                <w:i/>
                <w:iCs/>
              </w:rPr>
            </w:pPr>
          </w:p>
        </w:tc>
        <w:tc>
          <w:tcPr>
            <w:tcW w:w="1556" w:type="dxa"/>
            <w:tcBorders>
              <w:top w:val="single" w:sz="4" w:space="0" w:color="auto"/>
              <w:left w:val="nil"/>
              <w:bottom w:val="single" w:sz="4" w:space="0" w:color="auto"/>
              <w:right w:val="nil"/>
            </w:tcBorders>
            <w:shd w:val="clear" w:color="auto" w:fill="auto"/>
            <w:noWrap/>
          </w:tcPr>
          <w:p w14:paraId="3A773C3C" w14:textId="77777777" w:rsidR="00287DFD" w:rsidRPr="00E110FE" w:rsidRDefault="00287DFD" w:rsidP="00BD0CE7">
            <w:pPr>
              <w:pStyle w:val="Tabletext"/>
              <w:jc w:val="center"/>
              <w:rPr>
                <w:ins w:id="276" w:author="Author"/>
                <w:i/>
                <w:iCs/>
              </w:rPr>
            </w:pPr>
          </w:p>
        </w:tc>
      </w:tr>
      <w:tr w:rsidR="00287DFD" w:rsidRPr="00D40B8D" w14:paraId="325EC394" w14:textId="77777777" w:rsidTr="00BD0CE7">
        <w:trPr>
          <w:cantSplit/>
          <w:jc w:val="center"/>
          <w:ins w:id="277" w:author="Author"/>
        </w:trPr>
        <w:tc>
          <w:tcPr>
            <w:tcW w:w="3078" w:type="dxa"/>
            <w:tcBorders>
              <w:top w:val="single" w:sz="4" w:space="0" w:color="auto"/>
            </w:tcBorders>
          </w:tcPr>
          <w:p w14:paraId="5F11621D" w14:textId="77777777" w:rsidR="00287DFD" w:rsidRPr="00D40B8D" w:rsidRDefault="00287DFD" w:rsidP="00BD0CE7">
            <w:pPr>
              <w:pStyle w:val="Tabletext"/>
              <w:rPr>
                <w:ins w:id="278" w:author="Author"/>
                <w:color w:val="000000"/>
              </w:rPr>
            </w:pPr>
            <w:ins w:id="279" w:author="Author">
              <w:r w:rsidRPr="00D40B8D">
                <w:rPr>
                  <w:color w:val="000000"/>
                </w:rPr>
                <w:t>Output power (W)</w:t>
              </w:r>
            </w:ins>
          </w:p>
        </w:tc>
        <w:tc>
          <w:tcPr>
            <w:tcW w:w="1467" w:type="dxa"/>
            <w:tcBorders>
              <w:top w:val="single" w:sz="4" w:space="0" w:color="auto"/>
            </w:tcBorders>
          </w:tcPr>
          <w:p w14:paraId="38EDE840" w14:textId="77777777" w:rsidR="00287DFD" w:rsidRPr="00D40B8D" w:rsidRDefault="00287DFD" w:rsidP="00BD0CE7">
            <w:pPr>
              <w:pStyle w:val="Tabletext"/>
              <w:jc w:val="center"/>
              <w:rPr>
                <w:ins w:id="280" w:author="Author"/>
              </w:rPr>
            </w:pPr>
            <w:ins w:id="281" w:author="Author">
              <w:r w:rsidRPr="00D40B8D">
                <w:t>1</w:t>
              </w:r>
              <w:r w:rsidRPr="00D40B8D">
                <w:rPr>
                  <w:color w:val="000000"/>
                </w:rPr>
                <w:t>–</w:t>
              </w:r>
              <w:r w:rsidRPr="00D40B8D">
                <w:t>100</w:t>
              </w:r>
              <w:r w:rsidRPr="00D40B8D">
                <w:br/>
                <w:t>(H: 5</w:t>
              </w:r>
              <w:r w:rsidRPr="00D40B8D">
                <w:br/>
                <w:t>V: 30, 50)</w:t>
              </w:r>
            </w:ins>
          </w:p>
        </w:tc>
        <w:tc>
          <w:tcPr>
            <w:tcW w:w="1556" w:type="dxa"/>
            <w:tcBorders>
              <w:top w:val="single" w:sz="4" w:space="0" w:color="auto"/>
            </w:tcBorders>
          </w:tcPr>
          <w:p w14:paraId="19F3A071" w14:textId="77777777" w:rsidR="00287DFD" w:rsidRPr="00D40B8D" w:rsidRDefault="00287DFD" w:rsidP="00BD0CE7">
            <w:pPr>
              <w:pStyle w:val="Tabletext"/>
              <w:jc w:val="center"/>
              <w:rPr>
                <w:ins w:id="282" w:author="Author"/>
              </w:rPr>
            </w:pPr>
            <w:ins w:id="283" w:author="Author">
              <w:r w:rsidRPr="00D40B8D">
                <w:t>1</w:t>
              </w:r>
              <w:r w:rsidRPr="00D40B8D">
                <w:rPr>
                  <w:color w:val="000000"/>
                </w:rPr>
                <w:t>–</w:t>
              </w:r>
              <w:r w:rsidRPr="00D40B8D">
                <w:t>100</w:t>
              </w:r>
              <w:r w:rsidRPr="00D40B8D">
                <w:br/>
                <w:t>(H: 5</w:t>
              </w:r>
              <w:r w:rsidRPr="00D40B8D">
                <w:br/>
                <w:t>V: 30, 50)</w:t>
              </w:r>
            </w:ins>
          </w:p>
        </w:tc>
      </w:tr>
      <w:tr w:rsidR="00287DFD" w:rsidRPr="00D40B8D" w14:paraId="792416F2" w14:textId="77777777" w:rsidTr="00BD0CE7">
        <w:trPr>
          <w:cantSplit/>
          <w:jc w:val="center"/>
          <w:ins w:id="284" w:author="Author"/>
        </w:trPr>
        <w:tc>
          <w:tcPr>
            <w:tcW w:w="3078" w:type="dxa"/>
            <w:noWrap/>
          </w:tcPr>
          <w:p w14:paraId="7881C4E7" w14:textId="77777777" w:rsidR="00287DFD" w:rsidRPr="00D40B8D" w:rsidRDefault="00287DFD" w:rsidP="00BD0CE7">
            <w:pPr>
              <w:pStyle w:val="Tabletext"/>
              <w:rPr>
                <w:ins w:id="285" w:author="Author"/>
                <w:color w:val="000000"/>
                <w:vertAlign w:val="superscript"/>
              </w:rPr>
            </w:pPr>
            <w:proofErr w:type="spellStart"/>
            <w:ins w:id="286" w:author="Author">
              <w:r w:rsidRPr="00D40B8D">
                <w:rPr>
                  <w:color w:val="000000"/>
                </w:rPr>
                <w:t>e.r.p</w:t>
              </w:r>
              <w:proofErr w:type="spellEnd"/>
              <w:r w:rsidRPr="00D40B8D">
                <w:rPr>
                  <w:color w:val="000000"/>
                </w:rPr>
                <w:t>. (</w:t>
              </w:r>
              <w:proofErr w:type="spellStart"/>
              <w:r w:rsidRPr="00D40B8D">
                <w:rPr>
                  <w:color w:val="000000"/>
                </w:rPr>
                <w:t>dBW</w:t>
              </w:r>
              <w:proofErr w:type="spellEnd"/>
              <w:r w:rsidRPr="00D40B8D">
                <w:rPr>
                  <w:color w:val="000000"/>
                </w:rPr>
                <w:t>)</w:t>
              </w:r>
            </w:ins>
          </w:p>
        </w:tc>
        <w:tc>
          <w:tcPr>
            <w:tcW w:w="1467" w:type="dxa"/>
            <w:noWrap/>
          </w:tcPr>
          <w:p w14:paraId="256BBE57" w14:textId="77777777" w:rsidR="00287DFD" w:rsidRPr="00D40B8D" w:rsidRDefault="00287DFD" w:rsidP="00BD0CE7">
            <w:pPr>
              <w:pStyle w:val="Tabletext"/>
              <w:jc w:val="center"/>
              <w:rPr>
                <w:ins w:id="287" w:author="Author"/>
              </w:rPr>
            </w:pPr>
            <w:ins w:id="288" w:author="Author">
              <w:r w:rsidRPr="00D40B8D">
                <w:t>−3</w:t>
              </w:r>
              <w:r w:rsidRPr="00D40B8D">
                <w:rPr>
                  <w:color w:val="000000"/>
                </w:rPr>
                <w:t>–</w:t>
              </w:r>
              <w:r w:rsidRPr="00D40B8D">
                <w:t>18</w:t>
              </w:r>
              <w:r w:rsidRPr="00D40B8D">
                <w:br/>
                <w:t>(H: −3</w:t>
              </w:r>
              <w:r w:rsidRPr="00D40B8D">
                <w:br/>
                <w:t>V: 14, 16)</w:t>
              </w:r>
            </w:ins>
          </w:p>
        </w:tc>
        <w:tc>
          <w:tcPr>
            <w:tcW w:w="1556" w:type="dxa"/>
            <w:noWrap/>
          </w:tcPr>
          <w:p w14:paraId="3171E327" w14:textId="77777777" w:rsidR="00287DFD" w:rsidRPr="00D40B8D" w:rsidRDefault="00287DFD" w:rsidP="00BD0CE7">
            <w:pPr>
              <w:pStyle w:val="Tabletext"/>
              <w:jc w:val="center"/>
              <w:rPr>
                <w:ins w:id="289" w:author="Author"/>
              </w:rPr>
            </w:pPr>
            <w:ins w:id="290" w:author="Author">
              <w:r w:rsidRPr="00D40B8D">
                <w:t>−3</w:t>
              </w:r>
              <w:r w:rsidRPr="00D40B8D">
                <w:rPr>
                  <w:color w:val="000000"/>
                </w:rPr>
                <w:t>–</w:t>
              </w:r>
              <w:r w:rsidRPr="00D40B8D">
                <w:t>18</w:t>
              </w:r>
              <w:r w:rsidRPr="00D40B8D">
                <w:br/>
                <w:t>(H: −3</w:t>
              </w:r>
              <w:r w:rsidRPr="00D40B8D">
                <w:br/>
                <w:t>V: 14, 16)</w:t>
              </w:r>
            </w:ins>
          </w:p>
        </w:tc>
      </w:tr>
      <w:tr w:rsidR="00287DFD" w:rsidRPr="00D40B8D" w14:paraId="1578213E" w14:textId="77777777" w:rsidTr="00BD0CE7">
        <w:trPr>
          <w:cantSplit/>
          <w:jc w:val="center"/>
          <w:ins w:id="291" w:author="Author"/>
        </w:trPr>
        <w:tc>
          <w:tcPr>
            <w:tcW w:w="3078" w:type="dxa"/>
            <w:noWrap/>
          </w:tcPr>
          <w:p w14:paraId="78914290" w14:textId="77777777" w:rsidR="00287DFD" w:rsidRPr="00D40B8D" w:rsidRDefault="00287DFD" w:rsidP="00BD0CE7">
            <w:pPr>
              <w:pStyle w:val="Tabletext"/>
              <w:rPr>
                <w:ins w:id="292" w:author="Author"/>
                <w:color w:val="000000"/>
              </w:rPr>
            </w:pPr>
            <w:ins w:id="293" w:author="Author">
              <w:r w:rsidRPr="00D40B8D">
                <w:rPr>
                  <w:color w:val="000000"/>
                </w:rPr>
                <w:t>Necessary bandwidth (kHz)</w:t>
              </w:r>
            </w:ins>
          </w:p>
        </w:tc>
        <w:tc>
          <w:tcPr>
            <w:tcW w:w="1467" w:type="dxa"/>
            <w:noWrap/>
          </w:tcPr>
          <w:p w14:paraId="77B389DE" w14:textId="77777777" w:rsidR="00287DFD" w:rsidRPr="00D40B8D" w:rsidRDefault="00287DFD" w:rsidP="00BD0CE7">
            <w:pPr>
              <w:pStyle w:val="Tabletext"/>
              <w:jc w:val="center"/>
              <w:rPr>
                <w:ins w:id="294" w:author="Author"/>
              </w:rPr>
            </w:pPr>
            <w:ins w:id="295" w:author="Author">
              <w:r w:rsidRPr="00D40B8D">
                <w:t>11/11/16/16</w:t>
              </w:r>
            </w:ins>
          </w:p>
        </w:tc>
        <w:tc>
          <w:tcPr>
            <w:tcW w:w="1556" w:type="dxa"/>
            <w:noWrap/>
          </w:tcPr>
          <w:p w14:paraId="3DBCF7B8" w14:textId="77777777" w:rsidR="00287DFD" w:rsidRPr="00D40B8D" w:rsidRDefault="00287DFD" w:rsidP="00BD0CE7">
            <w:pPr>
              <w:pStyle w:val="Tabletext"/>
              <w:jc w:val="center"/>
              <w:rPr>
                <w:ins w:id="296" w:author="Author"/>
              </w:rPr>
            </w:pPr>
            <w:ins w:id="297" w:author="Author">
              <w:r w:rsidRPr="00D40B8D">
                <w:t>5.5/5.5/8.1/8.1</w:t>
              </w:r>
            </w:ins>
          </w:p>
        </w:tc>
      </w:tr>
      <w:tr w:rsidR="00287DFD" w:rsidRPr="00D40B8D" w14:paraId="7ABBC3D5" w14:textId="77777777" w:rsidTr="00BD0CE7">
        <w:trPr>
          <w:cantSplit/>
          <w:jc w:val="center"/>
          <w:ins w:id="298" w:author="Author"/>
        </w:trPr>
        <w:tc>
          <w:tcPr>
            <w:tcW w:w="3078" w:type="dxa"/>
          </w:tcPr>
          <w:p w14:paraId="3CA0015E" w14:textId="77777777" w:rsidR="00287DFD" w:rsidRPr="00D40B8D" w:rsidRDefault="00287DFD" w:rsidP="00BD0CE7">
            <w:pPr>
              <w:pStyle w:val="Tabletext"/>
              <w:rPr>
                <w:ins w:id="299" w:author="Author"/>
              </w:rPr>
            </w:pPr>
            <w:ins w:id="300" w:author="Author">
              <w:r w:rsidRPr="00D40B8D">
                <w:t>Antenna gain (</w:t>
              </w:r>
              <w:proofErr w:type="spellStart"/>
              <w:r w:rsidRPr="00D40B8D">
                <w:t>dBd</w:t>
              </w:r>
              <w:proofErr w:type="spellEnd"/>
              <w:r w:rsidRPr="00D40B8D">
                <w:t>)</w:t>
              </w:r>
            </w:ins>
          </w:p>
        </w:tc>
        <w:tc>
          <w:tcPr>
            <w:tcW w:w="1467" w:type="dxa"/>
          </w:tcPr>
          <w:p w14:paraId="616155AD" w14:textId="77777777" w:rsidR="00287DFD" w:rsidRPr="00D40B8D" w:rsidRDefault="00287DFD" w:rsidP="00BD0CE7">
            <w:pPr>
              <w:pStyle w:val="Tabletext"/>
              <w:jc w:val="center"/>
              <w:rPr>
                <w:ins w:id="301" w:author="Author"/>
              </w:rPr>
            </w:pPr>
            <w:ins w:id="302" w:author="Author">
              <w:r w:rsidRPr="00D40B8D">
                <w:t>−10</w:t>
              </w:r>
              <w:r w:rsidRPr="00D40B8D">
                <w:rPr>
                  <w:color w:val="000000"/>
                </w:rPr>
                <w:t>–</w:t>
              </w:r>
              <w:r w:rsidRPr="00D40B8D">
                <w:t>4</w:t>
              </w:r>
              <w:r w:rsidRPr="00D40B8D">
                <w:br/>
                <w:t>(H: −10, V: 0)</w:t>
              </w:r>
            </w:ins>
          </w:p>
        </w:tc>
        <w:tc>
          <w:tcPr>
            <w:tcW w:w="1556" w:type="dxa"/>
          </w:tcPr>
          <w:p w14:paraId="6E20C894" w14:textId="77777777" w:rsidR="00287DFD" w:rsidRPr="00D40B8D" w:rsidRDefault="00287DFD" w:rsidP="00BD0CE7">
            <w:pPr>
              <w:pStyle w:val="Tabletext"/>
              <w:jc w:val="center"/>
              <w:rPr>
                <w:ins w:id="303" w:author="Author"/>
              </w:rPr>
            </w:pPr>
            <w:ins w:id="304" w:author="Author">
              <w:r w:rsidRPr="00D40B8D">
                <w:t>−10</w:t>
              </w:r>
              <w:r w:rsidRPr="00D40B8D">
                <w:rPr>
                  <w:color w:val="000000"/>
                </w:rPr>
                <w:t>–</w:t>
              </w:r>
              <w:r w:rsidRPr="00D40B8D">
                <w:t>4</w:t>
              </w:r>
              <w:r w:rsidRPr="00D40B8D">
                <w:br/>
                <w:t>(H: −10, V: 0)</w:t>
              </w:r>
            </w:ins>
          </w:p>
        </w:tc>
      </w:tr>
      <w:tr w:rsidR="00287DFD" w:rsidRPr="00D40B8D" w14:paraId="0F4BE8F7" w14:textId="77777777" w:rsidTr="00BD0CE7">
        <w:trPr>
          <w:cantSplit/>
          <w:jc w:val="center"/>
          <w:ins w:id="305" w:author="Author"/>
        </w:trPr>
        <w:tc>
          <w:tcPr>
            <w:tcW w:w="3078" w:type="dxa"/>
          </w:tcPr>
          <w:p w14:paraId="1054BC24" w14:textId="77777777" w:rsidR="00287DFD" w:rsidRPr="00D40B8D" w:rsidRDefault="00287DFD" w:rsidP="00BD0CE7">
            <w:pPr>
              <w:pStyle w:val="Tabletext"/>
              <w:rPr>
                <w:ins w:id="306" w:author="Author"/>
              </w:rPr>
            </w:pPr>
            <w:ins w:id="307" w:author="Author">
              <w:r w:rsidRPr="00D40B8D">
                <w:t>Antenna height (m)</w:t>
              </w:r>
              <w:r w:rsidRPr="00D40B8D">
                <w:br/>
                <w:t>(relative to ground level)</w:t>
              </w:r>
            </w:ins>
          </w:p>
        </w:tc>
        <w:tc>
          <w:tcPr>
            <w:tcW w:w="1467" w:type="dxa"/>
          </w:tcPr>
          <w:p w14:paraId="1DC26B00" w14:textId="77777777" w:rsidR="00287DFD" w:rsidRPr="00D40B8D" w:rsidRDefault="00287DFD" w:rsidP="00BD0CE7">
            <w:pPr>
              <w:pStyle w:val="Tabletext"/>
              <w:jc w:val="center"/>
              <w:rPr>
                <w:ins w:id="308" w:author="Author"/>
                <w:bCs/>
              </w:rPr>
            </w:pPr>
            <w:ins w:id="309" w:author="Author">
              <w:r w:rsidRPr="00D40B8D">
                <w:rPr>
                  <w:bCs/>
                </w:rPr>
                <w:t>(2)</w:t>
              </w:r>
            </w:ins>
          </w:p>
        </w:tc>
        <w:tc>
          <w:tcPr>
            <w:tcW w:w="1556" w:type="dxa"/>
          </w:tcPr>
          <w:p w14:paraId="468FA223" w14:textId="77777777" w:rsidR="00287DFD" w:rsidRPr="00D40B8D" w:rsidRDefault="00287DFD" w:rsidP="00BD0CE7">
            <w:pPr>
              <w:pStyle w:val="Tabletext"/>
              <w:jc w:val="center"/>
              <w:rPr>
                <w:ins w:id="310" w:author="Author"/>
                <w:bCs/>
              </w:rPr>
            </w:pPr>
            <w:ins w:id="311" w:author="Author">
              <w:r w:rsidRPr="00D40B8D">
                <w:rPr>
                  <w:bCs/>
                </w:rPr>
                <w:t>(2)</w:t>
              </w:r>
            </w:ins>
          </w:p>
        </w:tc>
      </w:tr>
      <w:tr w:rsidR="00287DFD" w:rsidRPr="00D40B8D" w14:paraId="4443A744" w14:textId="77777777" w:rsidTr="00BD0CE7">
        <w:trPr>
          <w:cantSplit/>
          <w:jc w:val="center"/>
          <w:ins w:id="312" w:author="Author"/>
        </w:trPr>
        <w:tc>
          <w:tcPr>
            <w:tcW w:w="3078" w:type="dxa"/>
            <w:noWrap/>
            <w:vAlign w:val="center"/>
          </w:tcPr>
          <w:p w14:paraId="6E3513CF" w14:textId="77777777" w:rsidR="00287DFD" w:rsidRPr="00D40B8D" w:rsidRDefault="00287DFD" w:rsidP="00BD0CE7">
            <w:pPr>
              <w:pStyle w:val="Tabletext"/>
              <w:rPr>
                <w:ins w:id="313" w:author="Author"/>
              </w:rPr>
            </w:pPr>
            <w:ins w:id="314" w:author="Author">
              <w:r w:rsidRPr="00D40B8D">
                <w:t>Radiation pattern</w:t>
              </w:r>
            </w:ins>
          </w:p>
        </w:tc>
        <w:tc>
          <w:tcPr>
            <w:tcW w:w="1467" w:type="dxa"/>
            <w:noWrap/>
            <w:tcMar>
              <w:left w:w="57" w:type="dxa"/>
              <w:right w:w="57" w:type="dxa"/>
            </w:tcMar>
            <w:vAlign w:val="center"/>
          </w:tcPr>
          <w:p w14:paraId="0545E25D" w14:textId="77777777" w:rsidR="00287DFD" w:rsidRPr="00D40B8D" w:rsidRDefault="00287DFD" w:rsidP="00BD0CE7">
            <w:pPr>
              <w:pStyle w:val="Tabletext"/>
              <w:jc w:val="center"/>
              <w:rPr>
                <w:ins w:id="315" w:author="Author"/>
                <w:color w:val="000000"/>
              </w:rPr>
            </w:pPr>
            <w:ins w:id="316" w:author="Author">
              <w:r w:rsidRPr="00D40B8D">
                <w:rPr>
                  <w:color w:val="000000"/>
                </w:rPr>
                <w:t>Omnidirectional</w:t>
              </w:r>
            </w:ins>
          </w:p>
        </w:tc>
        <w:tc>
          <w:tcPr>
            <w:tcW w:w="1556" w:type="dxa"/>
            <w:noWrap/>
            <w:tcMar>
              <w:left w:w="57" w:type="dxa"/>
              <w:right w:w="57" w:type="dxa"/>
            </w:tcMar>
            <w:vAlign w:val="center"/>
          </w:tcPr>
          <w:p w14:paraId="6509CE7E" w14:textId="77777777" w:rsidR="00287DFD" w:rsidRPr="00D40B8D" w:rsidRDefault="00287DFD" w:rsidP="00BD0CE7">
            <w:pPr>
              <w:pStyle w:val="Tabletext"/>
              <w:jc w:val="center"/>
              <w:rPr>
                <w:ins w:id="317" w:author="Author"/>
                <w:color w:val="000000"/>
              </w:rPr>
            </w:pPr>
            <w:ins w:id="318" w:author="Author">
              <w:r w:rsidRPr="00D40B8D">
                <w:rPr>
                  <w:color w:val="000000"/>
                </w:rPr>
                <w:t>Omnidirectional</w:t>
              </w:r>
            </w:ins>
          </w:p>
        </w:tc>
      </w:tr>
      <w:tr w:rsidR="00287DFD" w:rsidRPr="00D40B8D" w14:paraId="40CD3C41" w14:textId="77777777" w:rsidTr="00BD0CE7">
        <w:trPr>
          <w:cantSplit/>
          <w:jc w:val="center"/>
          <w:ins w:id="319" w:author="Author"/>
        </w:trPr>
        <w:tc>
          <w:tcPr>
            <w:tcW w:w="3078" w:type="dxa"/>
            <w:tcBorders>
              <w:bottom w:val="single" w:sz="4" w:space="0" w:color="auto"/>
            </w:tcBorders>
            <w:noWrap/>
          </w:tcPr>
          <w:p w14:paraId="7274C054" w14:textId="77777777" w:rsidR="00287DFD" w:rsidRPr="00D40B8D" w:rsidRDefault="00287DFD" w:rsidP="00BD0CE7">
            <w:pPr>
              <w:pStyle w:val="Tabletext"/>
              <w:rPr>
                <w:ins w:id="320" w:author="Author"/>
                <w:color w:val="000000"/>
              </w:rPr>
            </w:pPr>
            <w:ins w:id="321" w:author="Author">
              <w:r w:rsidRPr="00D40B8D">
                <w:rPr>
                  <w:color w:val="000000"/>
                </w:rPr>
                <w:t>Antenna polarization</w:t>
              </w:r>
            </w:ins>
          </w:p>
        </w:tc>
        <w:tc>
          <w:tcPr>
            <w:tcW w:w="1467" w:type="dxa"/>
            <w:tcBorders>
              <w:bottom w:val="single" w:sz="4" w:space="0" w:color="auto"/>
            </w:tcBorders>
            <w:noWrap/>
            <w:vAlign w:val="bottom"/>
          </w:tcPr>
          <w:p w14:paraId="0403548D" w14:textId="77777777" w:rsidR="00287DFD" w:rsidRPr="00D40B8D" w:rsidRDefault="00287DFD" w:rsidP="00BD0CE7">
            <w:pPr>
              <w:pStyle w:val="Tabletext"/>
              <w:jc w:val="center"/>
              <w:rPr>
                <w:ins w:id="322" w:author="Author"/>
                <w:color w:val="000000"/>
              </w:rPr>
            </w:pPr>
            <w:ins w:id="323" w:author="Author">
              <w:r w:rsidRPr="00D40B8D">
                <w:rPr>
                  <w:color w:val="000000"/>
                </w:rPr>
                <w:t>Vertical</w:t>
              </w:r>
            </w:ins>
          </w:p>
        </w:tc>
        <w:tc>
          <w:tcPr>
            <w:tcW w:w="1556" w:type="dxa"/>
            <w:tcBorders>
              <w:bottom w:val="single" w:sz="4" w:space="0" w:color="auto"/>
            </w:tcBorders>
            <w:noWrap/>
            <w:vAlign w:val="bottom"/>
          </w:tcPr>
          <w:p w14:paraId="0ECF466B" w14:textId="77777777" w:rsidR="00287DFD" w:rsidRPr="00D40B8D" w:rsidRDefault="00287DFD" w:rsidP="00BD0CE7">
            <w:pPr>
              <w:pStyle w:val="Tabletext"/>
              <w:jc w:val="center"/>
              <w:rPr>
                <w:ins w:id="324" w:author="Author"/>
                <w:color w:val="000000"/>
              </w:rPr>
            </w:pPr>
            <w:ins w:id="325" w:author="Author">
              <w:r w:rsidRPr="00D40B8D">
                <w:rPr>
                  <w:color w:val="000000"/>
                </w:rPr>
                <w:t>Vertical</w:t>
              </w:r>
            </w:ins>
          </w:p>
        </w:tc>
      </w:tr>
      <w:tr w:rsidR="00287DFD" w:rsidRPr="00D40B8D" w14:paraId="13A6C1A0" w14:textId="77777777" w:rsidTr="00BD0CE7">
        <w:trPr>
          <w:cantSplit/>
          <w:jc w:val="center"/>
          <w:ins w:id="326" w:author="Author"/>
        </w:trPr>
        <w:tc>
          <w:tcPr>
            <w:tcW w:w="3078" w:type="dxa"/>
            <w:tcBorders>
              <w:top w:val="single" w:sz="4" w:space="0" w:color="auto"/>
              <w:left w:val="single" w:sz="4" w:space="0" w:color="auto"/>
              <w:bottom w:val="single" w:sz="4" w:space="0" w:color="auto"/>
              <w:right w:val="single" w:sz="4" w:space="0" w:color="auto"/>
            </w:tcBorders>
            <w:shd w:val="clear" w:color="auto" w:fill="auto"/>
            <w:noWrap/>
          </w:tcPr>
          <w:p w14:paraId="1C8D6B19" w14:textId="77777777" w:rsidR="00287DFD" w:rsidRPr="00D40B8D" w:rsidRDefault="00287DFD" w:rsidP="00BD0CE7">
            <w:pPr>
              <w:pStyle w:val="Tabletext"/>
              <w:rPr>
                <w:ins w:id="327" w:author="Author"/>
                <w:color w:val="000000"/>
              </w:rPr>
            </w:pPr>
            <w:ins w:id="328" w:author="Author">
              <w:r w:rsidRPr="00D40B8D">
                <w:rPr>
                  <w:color w:val="000000"/>
                </w:rPr>
                <w:t>Total loss (dB)</w:t>
              </w:r>
            </w:ins>
          </w:p>
        </w:tc>
        <w:tc>
          <w:tcPr>
            <w:tcW w:w="1467" w:type="dxa"/>
            <w:tcBorders>
              <w:top w:val="single" w:sz="4" w:space="0" w:color="auto"/>
              <w:left w:val="single" w:sz="4" w:space="0" w:color="auto"/>
              <w:bottom w:val="single" w:sz="4" w:space="0" w:color="auto"/>
              <w:right w:val="single" w:sz="4" w:space="0" w:color="auto"/>
            </w:tcBorders>
            <w:shd w:val="clear" w:color="auto" w:fill="auto"/>
            <w:noWrap/>
          </w:tcPr>
          <w:p w14:paraId="78525D9E" w14:textId="77777777" w:rsidR="00287DFD" w:rsidRPr="00D40B8D" w:rsidRDefault="00287DFD" w:rsidP="00BD0CE7">
            <w:pPr>
              <w:pStyle w:val="Tabletext"/>
              <w:jc w:val="center"/>
              <w:rPr>
                <w:ins w:id="329" w:author="Author"/>
              </w:rPr>
            </w:pPr>
            <w:ins w:id="330" w:author="Author">
              <w:r w:rsidRPr="00D40B8D">
                <w:t>0</w:t>
              </w:r>
              <w:r w:rsidRPr="00D40B8D">
                <w:rPr>
                  <w:color w:val="000000"/>
                </w:rPr>
                <w:t>–</w:t>
              </w:r>
              <w:r w:rsidRPr="00D40B8D">
                <w:t>1</w:t>
              </w:r>
              <w:r w:rsidRPr="00D40B8D">
                <w:br/>
                <w:t>(H: 0, V: 1)</w:t>
              </w:r>
            </w:ins>
          </w:p>
        </w:tc>
        <w:tc>
          <w:tcPr>
            <w:tcW w:w="1556" w:type="dxa"/>
            <w:tcBorders>
              <w:top w:val="single" w:sz="4" w:space="0" w:color="auto"/>
              <w:left w:val="single" w:sz="4" w:space="0" w:color="auto"/>
              <w:bottom w:val="single" w:sz="4" w:space="0" w:color="auto"/>
              <w:right w:val="single" w:sz="4" w:space="0" w:color="auto"/>
            </w:tcBorders>
            <w:shd w:val="clear" w:color="auto" w:fill="auto"/>
            <w:noWrap/>
          </w:tcPr>
          <w:p w14:paraId="0ADE77CE" w14:textId="77777777" w:rsidR="00287DFD" w:rsidRPr="00D40B8D" w:rsidRDefault="00287DFD" w:rsidP="00BD0CE7">
            <w:pPr>
              <w:pStyle w:val="Tabletext"/>
              <w:jc w:val="center"/>
              <w:rPr>
                <w:ins w:id="331" w:author="Author"/>
              </w:rPr>
            </w:pPr>
            <w:ins w:id="332" w:author="Author">
              <w:r w:rsidRPr="00D40B8D">
                <w:t>0</w:t>
              </w:r>
              <w:r w:rsidRPr="00D40B8D">
                <w:rPr>
                  <w:color w:val="000000"/>
                </w:rPr>
                <w:t>–</w:t>
              </w:r>
              <w:r w:rsidRPr="00D40B8D">
                <w:t>1</w:t>
              </w:r>
              <w:r w:rsidRPr="00D40B8D">
                <w:br/>
                <w:t>(H: 0, V: 1)</w:t>
              </w:r>
            </w:ins>
          </w:p>
        </w:tc>
      </w:tr>
      <w:tr w:rsidR="00287DFD" w:rsidRPr="00E110FE" w14:paraId="101CBF65" w14:textId="77777777" w:rsidTr="00BD0CE7">
        <w:trPr>
          <w:cantSplit/>
          <w:jc w:val="center"/>
          <w:ins w:id="333" w:author="Author"/>
        </w:trPr>
        <w:tc>
          <w:tcPr>
            <w:tcW w:w="3078" w:type="dxa"/>
            <w:tcBorders>
              <w:top w:val="single" w:sz="4" w:space="0" w:color="auto"/>
              <w:left w:val="single" w:sz="4" w:space="0" w:color="auto"/>
              <w:bottom w:val="single" w:sz="4" w:space="0" w:color="auto"/>
              <w:right w:val="nil"/>
            </w:tcBorders>
            <w:shd w:val="clear" w:color="auto" w:fill="auto"/>
            <w:noWrap/>
          </w:tcPr>
          <w:p w14:paraId="7F5EDBE8" w14:textId="77777777" w:rsidR="00287DFD" w:rsidRPr="00E110FE" w:rsidRDefault="00287DFD" w:rsidP="00BD0CE7">
            <w:pPr>
              <w:pStyle w:val="Tabletext"/>
              <w:rPr>
                <w:ins w:id="334" w:author="Author"/>
                <w:i/>
                <w:iCs/>
              </w:rPr>
            </w:pPr>
            <w:ins w:id="335" w:author="Author">
              <w:r w:rsidRPr="00E110FE">
                <w:rPr>
                  <w:i/>
                  <w:iCs/>
                </w:rPr>
                <w:t>Receiver</w:t>
              </w:r>
            </w:ins>
          </w:p>
        </w:tc>
        <w:tc>
          <w:tcPr>
            <w:tcW w:w="1467" w:type="dxa"/>
            <w:tcBorders>
              <w:top w:val="single" w:sz="4" w:space="0" w:color="auto"/>
              <w:left w:val="nil"/>
              <w:bottom w:val="single" w:sz="4" w:space="0" w:color="auto"/>
              <w:right w:val="nil"/>
            </w:tcBorders>
            <w:shd w:val="clear" w:color="auto" w:fill="auto"/>
            <w:noWrap/>
          </w:tcPr>
          <w:p w14:paraId="752749BD" w14:textId="77777777" w:rsidR="00287DFD" w:rsidRPr="00E110FE" w:rsidRDefault="00287DFD" w:rsidP="00BD0CE7">
            <w:pPr>
              <w:pStyle w:val="Tabletext"/>
              <w:jc w:val="center"/>
              <w:rPr>
                <w:ins w:id="336" w:author="Author"/>
                <w:i/>
                <w:iCs/>
              </w:rPr>
            </w:pPr>
          </w:p>
        </w:tc>
        <w:tc>
          <w:tcPr>
            <w:tcW w:w="1556" w:type="dxa"/>
            <w:tcBorders>
              <w:top w:val="single" w:sz="4" w:space="0" w:color="auto"/>
              <w:left w:val="nil"/>
              <w:bottom w:val="single" w:sz="4" w:space="0" w:color="auto"/>
              <w:right w:val="nil"/>
            </w:tcBorders>
            <w:shd w:val="clear" w:color="auto" w:fill="auto"/>
            <w:noWrap/>
          </w:tcPr>
          <w:p w14:paraId="7F44DE9A" w14:textId="77777777" w:rsidR="00287DFD" w:rsidRPr="00E110FE" w:rsidRDefault="00287DFD" w:rsidP="00BD0CE7">
            <w:pPr>
              <w:pStyle w:val="Tabletext"/>
              <w:jc w:val="center"/>
              <w:rPr>
                <w:ins w:id="337" w:author="Author"/>
                <w:i/>
                <w:iCs/>
              </w:rPr>
            </w:pPr>
          </w:p>
        </w:tc>
      </w:tr>
      <w:tr w:rsidR="00287DFD" w:rsidRPr="00D40B8D" w14:paraId="11B4C5D5" w14:textId="77777777" w:rsidTr="00BD0CE7">
        <w:trPr>
          <w:cantSplit/>
          <w:jc w:val="center"/>
          <w:ins w:id="338" w:author="Author"/>
        </w:trPr>
        <w:tc>
          <w:tcPr>
            <w:tcW w:w="3078" w:type="dxa"/>
            <w:tcBorders>
              <w:top w:val="single" w:sz="4" w:space="0" w:color="auto"/>
            </w:tcBorders>
          </w:tcPr>
          <w:p w14:paraId="39E74C80" w14:textId="77777777" w:rsidR="00287DFD" w:rsidRPr="00D40B8D" w:rsidRDefault="00287DFD" w:rsidP="00BD0CE7">
            <w:pPr>
              <w:pStyle w:val="Tabletext"/>
              <w:rPr>
                <w:ins w:id="339" w:author="Author"/>
              </w:rPr>
            </w:pPr>
            <w:ins w:id="340" w:author="Author">
              <w:r w:rsidRPr="00D40B8D">
                <w:t>Noise figure (dB)</w:t>
              </w:r>
            </w:ins>
          </w:p>
        </w:tc>
        <w:tc>
          <w:tcPr>
            <w:tcW w:w="1467" w:type="dxa"/>
            <w:tcBorders>
              <w:top w:val="single" w:sz="4" w:space="0" w:color="auto"/>
            </w:tcBorders>
          </w:tcPr>
          <w:p w14:paraId="796E96EC" w14:textId="77777777" w:rsidR="00287DFD" w:rsidRPr="00D40B8D" w:rsidRDefault="00287DFD" w:rsidP="00BD0CE7">
            <w:pPr>
              <w:pStyle w:val="Tabletext"/>
              <w:jc w:val="center"/>
              <w:rPr>
                <w:ins w:id="341" w:author="Author"/>
              </w:rPr>
            </w:pPr>
            <w:ins w:id="342" w:author="Author">
              <w:r w:rsidRPr="00D40B8D">
                <w:t>6</w:t>
              </w:r>
              <w:r w:rsidRPr="00D40B8D">
                <w:rPr>
                  <w:color w:val="000000"/>
                </w:rPr>
                <w:t>–</w:t>
              </w:r>
              <w:r w:rsidRPr="00D40B8D">
                <w:t>12</w:t>
              </w:r>
              <w:r w:rsidRPr="00D40B8D">
                <w:br/>
                <w:t>(7)</w:t>
              </w:r>
            </w:ins>
          </w:p>
        </w:tc>
        <w:tc>
          <w:tcPr>
            <w:tcW w:w="1556" w:type="dxa"/>
            <w:tcBorders>
              <w:top w:val="single" w:sz="4" w:space="0" w:color="auto"/>
            </w:tcBorders>
          </w:tcPr>
          <w:p w14:paraId="22A0E66E" w14:textId="77777777" w:rsidR="00287DFD" w:rsidRPr="00D40B8D" w:rsidRDefault="00287DFD" w:rsidP="00BD0CE7">
            <w:pPr>
              <w:pStyle w:val="Tabletext"/>
              <w:jc w:val="center"/>
              <w:rPr>
                <w:ins w:id="343" w:author="Author"/>
              </w:rPr>
            </w:pPr>
            <w:ins w:id="344" w:author="Author">
              <w:r w:rsidRPr="00D40B8D">
                <w:t>6</w:t>
              </w:r>
              <w:r w:rsidRPr="00D40B8D">
                <w:rPr>
                  <w:color w:val="000000"/>
                </w:rPr>
                <w:t>–</w:t>
              </w:r>
              <w:r w:rsidRPr="00D40B8D">
                <w:t>12</w:t>
              </w:r>
              <w:r w:rsidRPr="00D40B8D">
                <w:br/>
                <w:t>(7)</w:t>
              </w:r>
            </w:ins>
          </w:p>
        </w:tc>
      </w:tr>
      <w:tr w:rsidR="00287DFD" w:rsidRPr="00D40B8D" w14:paraId="19794077" w14:textId="77777777" w:rsidTr="00BD0CE7">
        <w:trPr>
          <w:cantSplit/>
          <w:jc w:val="center"/>
          <w:ins w:id="345" w:author="Author"/>
        </w:trPr>
        <w:tc>
          <w:tcPr>
            <w:tcW w:w="3078" w:type="dxa"/>
            <w:noWrap/>
          </w:tcPr>
          <w:p w14:paraId="5F1634E0" w14:textId="77777777" w:rsidR="00287DFD" w:rsidRPr="00D40B8D" w:rsidRDefault="00287DFD" w:rsidP="00BD0CE7">
            <w:pPr>
              <w:pStyle w:val="Tabletext"/>
              <w:rPr>
                <w:ins w:id="346" w:author="Author"/>
                <w:color w:val="000000"/>
              </w:rPr>
            </w:pPr>
            <w:ins w:id="347" w:author="Author">
              <w:r w:rsidRPr="00D40B8D">
                <w:rPr>
                  <w:color w:val="000000"/>
                </w:rPr>
                <w:t>IF filter bandwidth (kHz)</w:t>
              </w:r>
            </w:ins>
          </w:p>
        </w:tc>
        <w:tc>
          <w:tcPr>
            <w:tcW w:w="1467" w:type="dxa"/>
            <w:noWrap/>
          </w:tcPr>
          <w:p w14:paraId="71F74D90" w14:textId="77777777" w:rsidR="00287DFD" w:rsidRPr="00D40B8D" w:rsidRDefault="00287DFD" w:rsidP="00BD0CE7">
            <w:pPr>
              <w:pStyle w:val="Tabletext"/>
              <w:jc w:val="center"/>
              <w:rPr>
                <w:ins w:id="348" w:author="Author"/>
                <w:color w:val="000000"/>
              </w:rPr>
            </w:pPr>
            <w:ins w:id="349" w:author="Author">
              <w:r w:rsidRPr="00D40B8D">
                <w:rPr>
                  <w:color w:val="000000"/>
                </w:rPr>
                <w:t>8/11/12.5/16</w:t>
              </w:r>
            </w:ins>
          </w:p>
        </w:tc>
        <w:tc>
          <w:tcPr>
            <w:tcW w:w="1556" w:type="dxa"/>
            <w:noWrap/>
          </w:tcPr>
          <w:p w14:paraId="37678580" w14:textId="77777777" w:rsidR="00287DFD" w:rsidRPr="00D40B8D" w:rsidRDefault="00287DFD" w:rsidP="00BD0CE7">
            <w:pPr>
              <w:pStyle w:val="Tabletext"/>
              <w:jc w:val="center"/>
              <w:rPr>
                <w:ins w:id="350" w:author="Author"/>
                <w:color w:val="000000"/>
              </w:rPr>
            </w:pPr>
            <w:ins w:id="351" w:author="Author">
              <w:r w:rsidRPr="00D40B8D">
                <w:rPr>
                  <w:color w:val="000000"/>
                </w:rPr>
                <w:t>5.5/5.5/5.5/5.5</w:t>
              </w:r>
            </w:ins>
          </w:p>
        </w:tc>
      </w:tr>
      <w:tr w:rsidR="00287DFD" w:rsidRPr="00D40B8D" w14:paraId="2520F138" w14:textId="77777777" w:rsidTr="00BD0CE7">
        <w:trPr>
          <w:cantSplit/>
          <w:jc w:val="center"/>
          <w:ins w:id="352" w:author="Author"/>
        </w:trPr>
        <w:tc>
          <w:tcPr>
            <w:tcW w:w="3078" w:type="dxa"/>
            <w:noWrap/>
          </w:tcPr>
          <w:p w14:paraId="5BAADB36" w14:textId="77777777" w:rsidR="00287DFD" w:rsidRPr="00D40B8D" w:rsidRDefault="00287DFD" w:rsidP="00BD0CE7">
            <w:pPr>
              <w:pStyle w:val="Tabletext"/>
              <w:rPr>
                <w:ins w:id="353" w:author="Author"/>
              </w:rPr>
            </w:pPr>
            <w:ins w:id="354" w:author="Author">
              <w:r w:rsidRPr="00D40B8D">
                <w:t>Sensitivity (</w:t>
              </w:r>
              <w:proofErr w:type="spellStart"/>
              <w:r w:rsidRPr="00D40B8D">
                <w:t>dBm</w:t>
              </w:r>
              <w:proofErr w:type="spellEnd"/>
              <w:r w:rsidRPr="00D40B8D">
                <w:t>)</w:t>
              </w:r>
            </w:ins>
          </w:p>
        </w:tc>
        <w:tc>
          <w:tcPr>
            <w:tcW w:w="1467" w:type="dxa"/>
          </w:tcPr>
          <w:p w14:paraId="44A8997B" w14:textId="77777777" w:rsidR="00287DFD" w:rsidRPr="00D40B8D" w:rsidRDefault="00287DFD" w:rsidP="00BD0CE7">
            <w:pPr>
              <w:pStyle w:val="Tabletext"/>
              <w:jc w:val="center"/>
              <w:rPr>
                <w:ins w:id="355" w:author="Author"/>
              </w:rPr>
            </w:pPr>
            <w:ins w:id="356" w:author="Author">
              <w:r w:rsidRPr="00D40B8D">
                <w:t xml:space="preserve">−116 </w:t>
              </w:r>
              <w:r w:rsidRPr="00D40B8D">
                <w:rPr>
                  <w:color w:val="000000"/>
                </w:rPr>
                <w:t xml:space="preserve">– </w:t>
              </w:r>
              <w:r w:rsidRPr="00D40B8D">
                <w:t>−121</w:t>
              </w:r>
              <w:r w:rsidRPr="00D40B8D">
                <w:br/>
                <w:t>(−119)</w:t>
              </w:r>
            </w:ins>
          </w:p>
        </w:tc>
        <w:tc>
          <w:tcPr>
            <w:tcW w:w="1556" w:type="dxa"/>
          </w:tcPr>
          <w:p w14:paraId="1314EEFC" w14:textId="77777777" w:rsidR="00287DFD" w:rsidRPr="00D40B8D" w:rsidRDefault="00287DFD" w:rsidP="00BD0CE7">
            <w:pPr>
              <w:pStyle w:val="Tabletext"/>
              <w:jc w:val="center"/>
              <w:rPr>
                <w:ins w:id="357" w:author="Author"/>
              </w:rPr>
            </w:pPr>
            <w:ins w:id="358" w:author="Author">
              <w:r w:rsidRPr="00D40B8D">
                <w:t xml:space="preserve">−116 </w:t>
              </w:r>
              <w:r w:rsidRPr="00D40B8D">
                <w:rPr>
                  <w:color w:val="000000"/>
                </w:rPr>
                <w:t>–</w:t>
              </w:r>
              <w:r w:rsidRPr="00D40B8D">
                <w:t xml:space="preserve"> −121</w:t>
              </w:r>
              <w:r w:rsidRPr="00D40B8D">
                <w:br/>
                <w:t>(−119)</w:t>
              </w:r>
            </w:ins>
          </w:p>
        </w:tc>
      </w:tr>
      <w:tr w:rsidR="00287DFD" w:rsidRPr="00D40B8D" w14:paraId="56853721" w14:textId="77777777" w:rsidTr="00BD0CE7">
        <w:trPr>
          <w:cantSplit/>
          <w:jc w:val="center"/>
          <w:ins w:id="359" w:author="Author"/>
        </w:trPr>
        <w:tc>
          <w:tcPr>
            <w:tcW w:w="3078" w:type="dxa"/>
          </w:tcPr>
          <w:p w14:paraId="7BD2C99B" w14:textId="77777777" w:rsidR="00287DFD" w:rsidRPr="00D40B8D" w:rsidRDefault="00287DFD" w:rsidP="00BD0CE7">
            <w:pPr>
              <w:pStyle w:val="Tabletext"/>
              <w:rPr>
                <w:ins w:id="360" w:author="Author"/>
              </w:rPr>
            </w:pPr>
            <w:ins w:id="361" w:author="Author">
              <w:r w:rsidRPr="00D40B8D">
                <w:t>Antenna gain (</w:t>
              </w:r>
              <w:proofErr w:type="spellStart"/>
              <w:r w:rsidRPr="00D40B8D">
                <w:t>dBd</w:t>
              </w:r>
              <w:proofErr w:type="spellEnd"/>
              <w:r w:rsidRPr="00D40B8D">
                <w:t>)</w:t>
              </w:r>
            </w:ins>
          </w:p>
        </w:tc>
        <w:tc>
          <w:tcPr>
            <w:tcW w:w="1467" w:type="dxa"/>
          </w:tcPr>
          <w:p w14:paraId="608D3E76" w14:textId="77777777" w:rsidR="00287DFD" w:rsidRPr="00D40B8D" w:rsidRDefault="00287DFD" w:rsidP="00BD0CE7">
            <w:pPr>
              <w:pStyle w:val="Tabletext"/>
              <w:jc w:val="center"/>
              <w:rPr>
                <w:ins w:id="362" w:author="Author"/>
              </w:rPr>
            </w:pPr>
            <w:ins w:id="363" w:author="Author">
              <w:r w:rsidRPr="00D40B8D">
                <w:t>−10</w:t>
              </w:r>
              <w:r w:rsidRPr="00D40B8D">
                <w:rPr>
                  <w:color w:val="000000"/>
                </w:rPr>
                <w:t>–</w:t>
              </w:r>
              <w:r w:rsidRPr="00D40B8D">
                <w:t>4</w:t>
              </w:r>
              <w:r w:rsidRPr="00D40B8D">
                <w:br/>
                <w:t>(H: −10, V: 0)</w:t>
              </w:r>
            </w:ins>
          </w:p>
        </w:tc>
        <w:tc>
          <w:tcPr>
            <w:tcW w:w="1556" w:type="dxa"/>
          </w:tcPr>
          <w:p w14:paraId="25A21826" w14:textId="77777777" w:rsidR="00287DFD" w:rsidRPr="00D40B8D" w:rsidRDefault="00287DFD" w:rsidP="00BD0CE7">
            <w:pPr>
              <w:pStyle w:val="Tabletext"/>
              <w:jc w:val="center"/>
              <w:rPr>
                <w:ins w:id="364" w:author="Author"/>
              </w:rPr>
            </w:pPr>
            <w:ins w:id="365" w:author="Author">
              <w:r w:rsidRPr="00D40B8D">
                <w:t>−10</w:t>
              </w:r>
              <w:r w:rsidRPr="00D40B8D">
                <w:rPr>
                  <w:color w:val="000000"/>
                </w:rPr>
                <w:t>–</w:t>
              </w:r>
              <w:r w:rsidRPr="00D40B8D">
                <w:t>4</w:t>
              </w:r>
              <w:r w:rsidRPr="00D40B8D">
                <w:br/>
                <w:t>(H: −10, V: 0)</w:t>
              </w:r>
            </w:ins>
          </w:p>
        </w:tc>
      </w:tr>
      <w:tr w:rsidR="00287DFD" w:rsidRPr="00D40B8D" w14:paraId="4D8B6CC8" w14:textId="77777777" w:rsidTr="00BD0CE7">
        <w:trPr>
          <w:cantSplit/>
          <w:jc w:val="center"/>
          <w:ins w:id="366" w:author="Author"/>
        </w:trPr>
        <w:tc>
          <w:tcPr>
            <w:tcW w:w="3078" w:type="dxa"/>
            <w:vAlign w:val="center"/>
          </w:tcPr>
          <w:p w14:paraId="4FA0D836" w14:textId="77777777" w:rsidR="00287DFD" w:rsidRPr="00D40B8D" w:rsidRDefault="00287DFD" w:rsidP="00BD0CE7">
            <w:pPr>
              <w:pStyle w:val="Tabletext"/>
              <w:rPr>
                <w:ins w:id="367" w:author="Author"/>
              </w:rPr>
            </w:pPr>
            <w:ins w:id="368" w:author="Author">
              <w:r w:rsidRPr="00D40B8D">
                <w:t>Antenna height (m)</w:t>
              </w:r>
              <w:r w:rsidRPr="00D40B8D">
                <w:br/>
                <w:t>(relative to ground level)</w:t>
              </w:r>
            </w:ins>
          </w:p>
        </w:tc>
        <w:tc>
          <w:tcPr>
            <w:tcW w:w="1467" w:type="dxa"/>
          </w:tcPr>
          <w:p w14:paraId="689366AF" w14:textId="77777777" w:rsidR="00287DFD" w:rsidRPr="00D40B8D" w:rsidRDefault="00287DFD" w:rsidP="00BD0CE7">
            <w:pPr>
              <w:pStyle w:val="Tabletext"/>
              <w:jc w:val="center"/>
              <w:rPr>
                <w:ins w:id="369" w:author="Author"/>
                <w:bCs/>
              </w:rPr>
            </w:pPr>
            <w:ins w:id="370" w:author="Author">
              <w:r w:rsidRPr="00D40B8D">
                <w:rPr>
                  <w:bCs/>
                </w:rPr>
                <w:t>(2)</w:t>
              </w:r>
            </w:ins>
          </w:p>
        </w:tc>
        <w:tc>
          <w:tcPr>
            <w:tcW w:w="1556" w:type="dxa"/>
          </w:tcPr>
          <w:p w14:paraId="79D723F5" w14:textId="77777777" w:rsidR="00287DFD" w:rsidRPr="00D40B8D" w:rsidRDefault="00287DFD" w:rsidP="00BD0CE7">
            <w:pPr>
              <w:pStyle w:val="Tabletext"/>
              <w:jc w:val="center"/>
              <w:rPr>
                <w:ins w:id="371" w:author="Author"/>
                <w:bCs/>
              </w:rPr>
            </w:pPr>
            <w:ins w:id="372" w:author="Author">
              <w:r w:rsidRPr="00D40B8D">
                <w:rPr>
                  <w:bCs/>
                </w:rPr>
                <w:t>(2)</w:t>
              </w:r>
            </w:ins>
          </w:p>
        </w:tc>
      </w:tr>
      <w:tr w:rsidR="00287DFD" w:rsidRPr="00D40B8D" w14:paraId="63B65EB2" w14:textId="77777777" w:rsidTr="00BD0CE7">
        <w:trPr>
          <w:cantSplit/>
          <w:jc w:val="center"/>
          <w:ins w:id="373" w:author="Author"/>
        </w:trPr>
        <w:tc>
          <w:tcPr>
            <w:tcW w:w="3078" w:type="dxa"/>
            <w:noWrap/>
            <w:vAlign w:val="center"/>
          </w:tcPr>
          <w:p w14:paraId="78D91B61" w14:textId="77777777" w:rsidR="00287DFD" w:rsidRPr="00D40B8D" w:rsidRDefault="00287DFD" w:rsidP="00BD0CE7">
            <w:pPr>
              <w:pStyle w:val="Tabletext"/>
              <w:rPr>
                <w:ins w:id="374" w:author="Author"/>
              </w:rPr>
            </w:pPr>
            <w:ins w:id="375" w:author="Author">
              <w:r w:rsidRPr="00D40B8D">
                <w:t>Radiation pattern</w:t>
              </w:r>
            </w:ins>
          </w:p>
        </w:tc>
        <w:tc>
          <w:tcPr>
            <w:tcW w:w="1467" w:type="dxa"/>
            <w:noWrap/>
            <w:tcMar>
              <w:left w:w="57" w:type="dxa"/>
              <w:right w:w="57" w:type="dxa"/>
            </w:tcMar>
            <w:vAlign w:val="center"/>
          </w:tcPr>
          <w:p w14:paraId="3BFC5991" w14:textId="77777777" w:rsidR="00287DFD" w:rsidRPr="00D40B8D" w:rsidRDefault="00287DFD" w:rsidP="00BD0CE7">
            <w:pPr>
              <w:pStyle w:val="Tabletext"/>
              <w:jc w:val="center"/>
              <w:rPr>
                <w:ins w:id="376" w:author="Author"/>
                <w:color w:val="000000"/>
              </w:rPr>
            </w:pPr>
            <w:ins w:id="377" w:author="Author">
              <w:r w:rsidRPr="00D40B8D">
                <w:rPr>
                  <w:color w:val="000000"/>
                </w:rPr>
                <w:t>Omnidirectional</w:t>
              </w:r>
            </w:ins>
          </w:p>
        </w:tc>
        <w:tc>
          <w:tcPr>
            <w:tcW w:w="1556" w:type="dxa"/>
            <w:noWrap/>
            <w:tcMar>
              <w:left w:w="57" w:type="dxa"/>
              <w:right w:w="57" w:type="dxa"/>
            </w:tcMar>
            <w:vAlign w:val="center"/>
          </w:tcPr>
          <w:p w14:paraId="5B04D6EE" w14:textId="77777777" w:rsidR="00287DFD" w:rsidRPr="00D40B8D" w:rsidRDefault="00287DFD" w:rsidP="00BD0CE7">
            <w:pPr>
              <w:pStyle w:val="Tabletext"/>
              <w:jc w:val="center"/>
              <w:rPr>
                <w:ins w:id="378" w:author="Author"/>
                <w:color w:val="000000"/>
              </w:rPr>
            </w:pPr>
            <w:ins w:id="379" w:author="Author">
              <w:r w:rsidRPr="00D40B8D">
                <w:rPr>
                  <w:color w:val="000000"/>
                </w:rPr>
                <w:t>Omnidirectional</w:t>
              </w:r>
            </w:ins>
          </w:p>
        </w:tc>
      </w:tr>
      <w:tr w:rsidR="00287DFD" w:rsidRPr="00D40B8D" w14:paraId="550C4369" w14:textId="77777777" w:rsidTr="00BD0CE7">
        <w:trPr>
          <w:cantSplit/>
          <w:jc w:val="center"/>
          <w:ins w:id="380" w:author="Author"/>
        </w:trPr>
        <w:tc>
          <w:tcPr>
            <w:tcW w:w="3078" w:type="dxa"/>
            <w:tcBorders>
              <w:bottom w:val="single" w:sz="4" w:space="0" w:color="auto"/>
            </w:tcBorders>
            <w:noWrap/>
            <w:vAlign w:val="center"/>
          </w:tcPr>
          <w:p w14:paraId="665BC4A1" w14:textId="77777777" w:rsidR="00287DFD" w:rsidRPr="00D40B8D" w:rsidRDefault="00287DFD" w:rsidP="00BD0CE7">
            <w:pPr>
              <w:pStyle w:val="Tabletext"/>
              <w:rPr>
                <w:ins w:id="381" w:author="Author"/>
              </w:rPr>
            </w:pPr>
            <w:ins w:id="382" w:author="Author">
              <w:r w:rsidRPr="00D40B8D">
                <w:t>Antenna polarization</w:t>
              </w:r>
            </w:ins>
          </w:p>
        </w:tc>
        <w:tc>
          <w:tcPr>
            <w:tcW w:w="1467" w:type="dxa"/>
            <w:tcBorders>
              <w:bottom w:val="single" w:sz="4" w:space="0" w:color="auto"/>
            </w:tcBorders>
            <w:noWrap/>
            <w:vAlign w:val="bottom"/>
          </w:tcPr>
          <w:p w14:paraId="699338E4" w14:textId="77777777" w:rsidR="00287DFD" w:rsidRPr="00D40B8D" w:rsidRDefault="00287DFD" w:rsidP="00BD0CE7">
            <w:pPr>
              <w:pStyle w:val="Tabletext"/>
              <w:jc w:val="center"/>
              <w:rPr>
                <w:ins w:id="383" w:author="Author"/>
                <w:color w:val="000000"/>
              </w:rPr>
            </w:pPr>
            <w:ins w:id="384" w:author="Author">
              <w:r w:rsidRPr="00D40B8D">
                <w:rPr>
                  <w:color w:val="000000"/>
                </w:rPr>
                <w:t>Vertical</w:t>
              </w:r>
            </w:ins>
          </w:p>
        </w:tc>
        <w:tc>
          <w:tcPr>
            <w:tcW w:w="1556" w:type="dxa"/>
            <w:tcBorders>
              <w:bottom w:val="single" w:sz="4" w:space="0" w:color="auto"/>
            </w:tcBorders>
            <w:noWrap/>
            <w:vAlign w:val="bottom"/>
          </w:tcPr>
          <w:p w14:paraId="4FFA6BF4" w14:textId="77777777" w:rsidR="00287DFD" w:rsidRPr="00D40B8D" w:rsidRDefault="00287DFD" w:rsidP="00BD0CE7">
            <w:pPr>
              <w:pStyle w:val="Tabletext"/>
              <w:jc w:val="center"/>
              <w:rPr>
                <w:ins w:id="385" w:author="Author"/>
                <w:color w:val="000000"/>
              </w:rPr>
            </w:pPr>
            <w:ins w:id="386" w:author="Author">
              <w:r w:rsidRPr="00D40B8D">
                <w:rPr>
                  <w:color w:val="000000"/>
                </w:rPr>
                <w:t>Vertical</w:t>
              </w:r>
            </w:ins>
          </w:p>
        </w:tc>
      </w:tr>
      <w:tr w:rsidR="00287DFD" w:rsidRPr="00D40B8D" w14:paraId="5CE8A43A" w14:textId="77777777" w:rsidTr="00BD0CE7">
        <w:trPr>
          <w:cantSplit/>
          <w:jc w:val="center"/>
          <w:ins w:id="387" w:author="Author"/>
        </w:trPr>
        <w:tc>
          <w:tcPr>
            <w:tcW w:w="3078" w:type="dxa"/>
            <w:tcBorders>
              <w:bottom w:val="single" w:sz="4" w:space="0" w:color="auto"/>
            </w:tcBorders>
            <w:noWrap/>
          </w:tcPr>
          <w:p w14:paraId="5282EFD4" w14:textId="77777777" w:rsidR="00287DFD" w:rsidRPr="00D40B8D" w:rsidRDefault="00287DFD" w:rsidP="00BD0CE7">
            <w:pPr>
              <w:pStyle w:val="Tabletext"/>
              <w:rPr>
                <w:ins w:id="388" w:author="Author"/>
              </w:rPr>
            </w:pPr>
            <w:ins w:id="389" w:author="Author">
              <w:r w:rsidRPr="00D40B8D">
                <w:t>Total loss (dB)</w:t>
              </w:r>
            </w:ins>
          </w:p>
        </w:tc>
        <w:tc>
          <w:tcPr>
            <w:tcW w:w="1467" w:type="dxa"/>
            <w:tcBorders>
              <w:bottom w:val="single" w:sz="4" w:space="0" w:color="auto"/>
            </w:tcBorders>
            <w:noWrap/>
          </w:tcPr>
          <w:p w14:paraId="04378C4F" w14:textId="77777777" w:rsidR="00287DFD" w:rsidRPr="00D40B8D" w:rsidRDefault="00287DFD" w:rsidP="00BD0CE7">
            <w:pPr>
              <w:pStyle w:val="Tabletext"/>
              <w:jc w:val="center"/>
              <w:rPr>
                <w:ins w:id="390" w:author="Author"/>
              </w:rPr>
            </w:pPr>
            <w:ins w:id="391" w:author="Author">
              <w:r w:rsidRPr="00D40B8D">
                <w:t>0</w:t>
              </w:r>
              <w:r w:rsidRPr="00D40B8D">
                <w:rPr>
                  <w:color w:val="000000"/>
                </w:rPr>
                <w:t>–</w:t>
              </w:r>
              <w:r w:rsidRPr="00D40B8D">
                <w:t>1</w:t>
              </w:r>
              <w:r w:rsidRPr="00D40B8D">
                <w:br/>
                <w:t>(H: 0, V: 1)</w:t>
              </w:r>
            </w:ins>
          </w:p>
        </w:tc>
        <w:tc>
          <w:tcPr>
            <w:tcW w:w="1556" w:type="dxa"/>
            <w:tcBorders>
              <w:bottom w:val="single" w:sz="4" w:space="0" w:color="auto"/>
            </w:tcBorders>
            <w:noWrap/>
          </w:tcPr>
          <w:p w14:paraId="620E6294" w14:textId="77777777" w:rsidR="00287DFD" w:rsidRPr="00D40B8D" w:rsidRDefault="00287DFD" w:rsidP="00BD0CE7">
            <w:pPr>
              <w:pStyle w:val="Tabletext"/>
              <w:jc w:val="center"/>
              <w:rPr>
                <w:ins w:id="392" w:author="Author"/>
              </w:rPr>
            </w:pPr>
            <w:ins w:id="393" w:author="Author">
              <w:r w:rsidRPr="00D40B8D">
                <w:t>0</w:t>
              </w:r>
              <w:r w:rsidRPr="00D40B8D">
                <w:rPr>
                  <w:color w:val="000000"/>
                </w:rPr>
                <w:t>–</w:t>
              </w:r>
              <w:r w:rsidRPr="00D40B8D">
                <w:t>1</w:t>
              </w:r>
              <w:r w:rsidRPr="00D40B8D">
                <w:br/>
                <w:t>(H: 0, V: 1)</w:t>
              </w:r>
            </w:ins>
          </w:p>
        </w:tc>
      </w:tr>
    </w:tbl>
    <w:p w14:paraId="63F12474" w14:textId="77777777" w:rsidR="00287DFD" w:rsidRPr="00D40B8D" w:rsidRDefault="00287DFD" w:rsidP="00287DFD">
      <w:pPr>
        <w:pStyle w:val="Note"/>
        <w:rPr>
          <w:ins w:id="394" w:author="Author"/>
        </w:rPr>
      </w:pPr>
      <w:ins w:id="395" w:author="Author">
        <w:r w:rsidRPr="00D40B8D">
          <w:t>NOTE 1 –</w:t>
        </w:r>
        <w:r>
          <w:t xml:space="preserve"> </w:t>
        </w:r>
        <w:r w:rsidRPr="00D40B8D">
          <w:t>Simplex systems use the same frequency for both the base station and mobile station to transmit.</w:t>
        </w:r>
      </w:ins>
    </w:p>
    <w:p w14:paraId="351058BF" w14:textId="77777777" w:rsidR="00287DFD" w:rsidRPr="00D40B8D" w:rsidRDefault="00287DFD" w:rsidP="00287DFD">
      <w:pPr>
        <w:pStyle w:val="Note"/>
        <w:rPr>
          <w:ins w:id="396" w:author="Author"/>
        </w:rPr>
      </w:pPr>
      <w:ins w:id="397" w:author="Author">
        <w:r>
          <w:t xml:space="preserve">NOTE 2 – </w:t>
        </w:r>
        <w:r w:rsidRPr="00D40B8D">
          <w:t>Frequency division duplex (FDD) systems have different frequencies for the base station and mobile station which allows simultaneous communications.</w:t>
        </w:r>
      </w:ins>
    </w:p>
    <w:p w14:paraId="4F2972B9" w14:textId="77777777" w:rsidR="00287DFD" w:rsidRPr="00D40B8D" w:rsidRDefault="00287DFD" w:rsidP="00287DFD">
      <w:pPr>
        <w:pStyle w:val="Note"/>
        <w:rPr>
          <w:ins w:id="398" w:author="Author"/>
        </w:rPr>
      </w:pPr>
      <w:ins w:id="399" w:author="Author">
        <w:r w:rsidRPr="00D40B8D">
          <w:t>NOTE 3 –</w:t>
        </w:r>
        <w:r>
          <w:t xml:space="preserve"> </w:t>
        </w:r>
        <w:r w:rsidRPr="00D40B8D">
          <w:t>Typical values are shown in parenthesis, “H:” represents the value for handheld mobile stations and “V:” represents the value for vehicular mobile stations. In some instances, more than one typical value is provided.</w:t>
        </w:r>
      </w:ins>
    </w:p>
    <w:p w14:paraId="04230D29" w14:textId="77777777" w:rsidR="00287DFD" w:rsidRPr="00D40B8D" w:rsidRDefault="00287DFD" w:rsidP="00287DFD">
      <w:pPr>
        <w:pStyle w:val="Note"/>
        <w:rPr>
          <w:ins w:id="400" w:author="Author"/>
        </w:rPr>
      </w:pPr>
      <w:ins w:id="401" w:author="Author">
        <w:r w:rsidRPr="00D40B8D">
          <w:lastRenderedPageBreak/>
          <w:t>NOTE 4 –</w:t>
        </w:r>
        <w:r>
          <w:t xml:space="preserve"> </w:t>
        </w:r>
        <w:proofErr w:type="spellStart"/>
        <w:r w:rsidRPr="00D40B8D">
          <w:t>e.r.p</w:t>
        </w:r>
        <w:proofErr w:type="spellEnd"/>
        <w:r w:rsidRPr="00D40B8D">
          <w:t>. is equal to the output power (</w:t>
        </w:r>
        <w:proofErr w:type="spellStart"/>
        <w:r w:rsidRPr="00D40B8D">
          <w:t>dBW</w:t>
        </w:r>
        <w:proofErr w:type="spellEnd"/>
        <w:r w:rsidRPr="00D40B8D">
          <w:t>) plus antenna gain (</w:t>
        </w:r>
        <w:proofErr w:type="spellStart"/>
        <w:r w:rsidRPr="00D40B8D">
          <w:t>dBd</w:t>
        </w:r>
        <w:proofErr w:type="spellEnd"/>
        <w:r w:rsidRPr="00D40B8D">
          <w:t>) minus total losses (dB).</w:t>
        </w:r>
      </w:ins>
    </w:p>
    <w:p w14:paraId="4FBC8B3A" w14:textId="7E592F21" w:rsidR="00287DFD" w:rsidRPr="00D40B8D" w:rsidRDefault="00287DFD" w:rsidP="00287DFD">
      <w:pPr>
        <w:rPr>
          <w:ins w:id="402" w:author="Author"/>
        </w:rPr>
      </w:pPr>
      <w:ins w:id="403" w:author="Author">
        <w:r w:rsidRPr="00D40B8D">
          <w:t xml:space="preserve">For the studies of the compatibility of the VDE-SAT </w:t>
        </w:r>
        <w:r>
          <w:t>downlink</w:t>
        </w:r>
        <w:r w:rsidRPr="00D40B8D">
          <w:t xml:space="preserve"> with the land mobile service</w:t>
        </w:r>
        <w:r>
          <w:t xml:space="preserve"> the typical values from Table </w:t>
        </w:r>
        <w:r w:rsidR="00C66C4C">
          <w:t>28</w:t>
        </w:r>
        <w:r>
          <w:t xml:space="preserve"> and Table </w:t>
        </w:r>
        <w:r w:rsidR="00C66C4C">
          <w:t>29</w:t>
        </w:r>
        <w:r w:rsidRPr="00D40B8D">
          <w:t xml:space="preserve"> have been used. These technical characteristics and </w:t>
        </w:r>
        <w:r>
          <w:t xml:space="preserve">values are summarized in Table </w:t>
        </w:r>
        <w:r w:rsidR="00C66C4C">
          <w:t>30</w:t>
        </w:r>
        <w:r w:rsidRPr="00D40B8D">
          <w:t xml:space="preserve">. </w:t>
        </w:r>
      </w:ins>
    </w:p>
    <w:p w14:paraId="0F3605CB" w14:textId="2836C839" w:rsidR="00287DFD" w:rsidRPr="00D40B8D" w:rsidRDefault="00287DFD" w:rsidP="00287DFD">
      <w:pPr>
        <w:pStyle w:val="TableNo"/>
        <w:rPr>
          <w:ins w:id="404" w:author="Author"/>
        </w:rPr>
      </w:pPr>
      <w:ins w:id="405" w:author="Author">
        <w:r>
          <w:t xml:space="preserve">TABLE </w:t>
        </w:r>
        <w:r w:rsidR="00C66C4C">
          <w:t>30</w:t>
        </w:r>
      </w:ins>
    </w:p>
    <w:p w14:paraId="2688E86E" w14:textId="77777777" w:rsidR="00287DFD" w:rsidRPr="00D40B8D" w:rsidRDefault="00287DFD" w:rsidP="00287DFD">
      <w:pPr>
        <w:pStyle w:val="Tabletitle"/>
        <w:rPr>
          <w:ins w:id="406" w:author="Author"/>
          <w:b w:val="0"/>
        </w:rPr>
      </w:pPr>
      <w:ins w:id="407" w:author="Author">
        <w:r w:rsidRPr="00D40B8D">
          <w:t>Typical values for technical characteristics of land mobile service stations used in compatibility study</w:t>
        </w:r>
      </w:ins>
    </w:p>
    <w:tbl>
      <w:tblPr>
        <w:tblW w:w="6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276"/>
        <w:gridCol w:w="1556"/>
      </w:tblGrid>
      <w:tr w:rsidR="00287DFD" w:rsidRPr="00D40B8D" w14:paraId="7912BDBA" w14:textId="77777777" w:rsidTr="00BD0CE7">
        <w:trPr>
          <w:cantSplit/>
          <w:tblHeader/>
          <w:jc w:val="center"/>
          <w:ins w:id="408" w:author="Author"/>
        </w:trPr>
        <w:tc>
          <w:tcPr>
            <w:tcW w:w="3261" w:type="dxa"/>
            <w:tcBorders>
              <w:top w:val="single" w:sz="4" w:space="0" w:color="auto"/>
            </w:tcBorders>
            <w:noWrap/>
          </w:tcPr>
          <w:p w14:paraId="6D4999D4" w14:textId="77777777" w:rsidR="00287DFD" w:rsidRPr="00D40B8D" w:rsidRDefault="00287DFD" w:rsidP="00BD0CE7">
            <w:pPr>
              <w:pStyle w:val="Tablehead"/>
              <w:rPr>
                <w:ins w:id="409" w:author="Author"/>
              </w:rPr>
            </w:pPr>
            <w:ins w:id="410" w:author="Author">
              <w:r w:rsidRPr="00D40B8D">
                <w:t>Station type</w:t>
              </w:r>
            </w:ins>
          </w:p>
        </w:tc>
        <w:tc>
          <w:tcPr>
            <w:tcW w:w="1276" w:type="dxa"/>
            <w:tcBorders>
              <w:top w:val="single" w:sz="4" w:space="0" w:color="auto"/>
            </w:tcBorders>
            <w:noWrap/>
          </w:tcPr>
          <w:p w14:paraId="3B9F3A00" w14:textId="77777777" w:rsidR="00287DFD" w:rsidRPr="00D40B8D" w:rsidRDefault="00287DFD" w:rsidP="00BD0CE7">
            <w:pPr>
              <w:pStyle w:val="Tablehead"/>
              <w:rPr>
                <w:ins w:id="411" w:author="Author"/>
              </w:rPr>
            </w:pPr>
            <w:ins w:id="412" w:author="Author">
              <w:r w:rsidRPr="00D40B8D">
                <w:t>Base station</w:t>
              </w:r>
            </w:ins>
          </w:p>
        </w:tc>
        <w:tc>
          <w:tcPr>
            <w:tcW w:w="1556" w:type="dxa"/>
            <w:tcBorders>
              <w:top w:val="single" w:sz="4" w:space="0" w:color="auto"/>
            </w:tcBorders>
            <w:noWrap/>
          </w:tcPr>
          <w:p w14:paraId="6680DFB3" w14:textId="77777777" w:rsidR="00287DFD" w:rsidRPr="00D40B8D" w:rsidRDefault="00287DFD" w:rsidP="00BD0CE7">
            <w:pPr>
              <w:pStyle w:val="Tablehead"/>
              <w:rPr>
                <w:ins w:id="413" w:author="Author"/>
              </w:rPr>
            </w:pPr>
            <w:ins w:id="414" w:author="Author">
              <w:r w:rsidRPr="00D40B8D">
                <w:t>Mobile station</w:t>
              </w:r>
            </w:ins>
          </w:p>
        </w:tc>
      </w:tr>
      <w:tr w:rsidR="00287DFD" w:rsidRPr="00D40B8D" w14:paraId="709A423E" w14:textId="77777777" w:rsidTr="00BD0CE7">
        <w:trPr>
          <w:cantSplit/>
          <w:jc w:val="center"/>
          <w:ins w:id="415" w:author="Author"/>
        </w:trPr>
        <w:tc>
          <w:tcPr>
            <w:tcW w:w="3261" w:type="dxa"/>
            <w:tcBorders>
              <w:top w:val="single" w:sz="4" w:space="0" w:color="auto"/>
            </w:tcBorders>
            <w:noWrap/>
          </w:tcPr>
          <w:p w14:paraId="5F057165" w14:textId="77777777" w:rsidR="00287DFD" w:rsidRPr="00D40B8D" w:rsidRDefault="00287DFD" w:rsidP="00BD0CE7">
            <w:pPr>
              <w:pStyle w:val="Tabletext"/>
              <w:rPr>
                <w:ins w:id="416" w:author="Author"/>
              </w:rPr>
            </w:pPr>
            <w:ins w:id="417" w:author="Author">
              <w:r w:rsidRPr="00D40B8D">
                <w:t>Necessary bandwidth (kHz)</w:t>
              </w:r>
            </w:ins>
          </w:p>
        </w:tc>
        <w:tc>
          <w:tcPr>
            <w:tcW w:w="1276" w:type="dxa"/>
            <w:tcBorders>
              <w:top w:val="single" w:sz="4" w:space="0" w:color="auto"/>
            </w:tcBorders>
            <w:noWrap/>
          </w:tcPr>
          <w:p w14:paraId="6EDC0E06" w14:textId="77777777" w:rsidR="00287DFD" w:rsidRPr="00D40B8D" w:rsidRDefault="00287DFD" w:rsidP="00BD0CE7">
            <w:pPr>
              <w:pStyle w:val="Tabletext"/>
              <w:jc w:val="center"/>
              <w:rPr>
                <w:ins w:id="418" w:author="Author"/>
              </w:rPr>
            </w:pPr>
            <w:ins w:id="419" w:author="Author">
              <w:r w:rsidRPr="00D40B8D">
                <w:t>16</w:t>
              </w:r>
            </w:ins>
          </w:p>
        </w:tc>
        <w:tc>
          <w:tcPr>
            <w:tcW w:w="1556" w:type="dxa"/>
            <w:tcBorders>
              <w:top w:val="single" w:sz="4" w:space="0" w:color="auto"/>
            </w:tcBorders>
            <w:noWrap/>
          </w:tcPr>
          <w:p w14:paraId="0B12F052" w14:textId="77777777" w:rsidR="00287DFD" w:rsidRPr="00D40B8D" w:rsidRDefault="00287DFD" w:rsidP="00BD0CE7">
            <w:pPr>
              <w:pStyle w:val="Tabletext"/>
              <w:jc w:val="center"/>
              <w:rPr>
                <w:ins w:id="420" w:author="Author"/>
              </w:rPr>
            </w:pPr>
            <w:ins w:id="421" w:author="Author">
              <w:r w:rsidRPr="00D40B8D">
                <w:t>16</w:t>
              </w:r>
            </w:ins>
          </w:p>
        </w:tc>
      </w:tr>
      <w:tr w:rsidR="00287DFD" w:rsidRPr="00D40B8D" w14:paraId="5D620250" w14:textId="77777777" w:rsidTr="00BD0CE7">
        <w:trPr>
          <w:cantSplit/>
          <w:jc w:val="center"/>
          <w:ins w:id="422" w:author="Author"/>
        </w:trPr>
        <w:tc>
          <w:tcPr>
            <w:tcW w:w="3261" w:type="dxa"/>
            <w:tcBorders>
              <w:top w:val="single" w:sz="4" w:space="0" w:color="auto"/>
            </w:tcBorders>
            <w:noWrap/>
          </w:tcPr>
          <w:p w14:paraId="68EC3729" w14:textId="77777777" w:rsidR="00287DFD" w:rsidRPr="00D40B8D" w:rsidRDefault="00287DFD" w:rsidP="00BD0CE7">
            <w:pPr>
              <w:pStyle w:val="Tabletext"/>
              <w:rPr>
                <w:ins w:id="423" w:author="Author"/>
              </w:rPr>
            </w:pPr>
            <w:ins w:id="424" w:author="Author">
              <w:r w:rsidRPr="00D40B8D">
                <w:t>Output power (W)</w:t>
              </w:r>
            </w:ins>
          </w:p>
        </w:tc>
        <w:tc>
          <w:tcPr>
            <w:tcW w:w="1276" w:type="dxa"/>
            <w:tcBorders>
              <w:top w:val="single" w:sz="4" w:space="0" w:color="auto"/>
            </w:tcBorders>
            <w:noWrap/>
          </w:tcPr>
          <w:p w14:paraId="490D1CCD" w14:textId="77777777" w:rsidR="00287DFD" w:rsidRPr="00D40B8D" w:rsidRDefault="00287DFD" w:rsidP="00BD0CE7">
            <w:pPr>
              <w:pStyle w:val="Tabletext"/>
              <w:jc w:val="center"/>
              <w:rPr>
                <w:ins w:id="425" w:author="Author"/>
              </w:rPr>
            </w:pPr>
            <w:ins w:id="426" w:author="Author">
              <w:r w:rsidRPr="00D40B8D">
                <w:t>100</w:t>
              </w:r>
            </w:ins>
          </w:p>
        </w:tc>
        <w:tc>
          <w:tcPr>
            <w:tcW w:w="1556" w:type="dxa"/>
            <w:tcBorders>
              <w:top w:val="single" w:sz="4" w:space="0" w:color="auto"/>
            </w:tcBorders>
            <w:noWrap/>
          </w:tcPr>
          <w:p w14:paraId="1716B672" w14:textId="77777777" w:rsidR="00287DFD" w:rsidRPr="00D40B8D" w:rsidRDefault="00287DFD" w:rsidP="00BD0CE7">
            <w:pPr>
              <w:pStyle w:val="Tabletext"/>
              <w:jc w:val="center"/>
              <w:rPr>
                <w:ins w:id="427" w:author="Author"/>
              </w:rPr>
            </w:pPr>
            <w:ins w:id="428" w:author="Author">
              <w:r w:rsidRPr="00D40B8D">
                <w:t>50</w:t>
              </w:r>
            </w:ins>
          </w:p>
        </w:tc>
      </w:tr>
      <w:tr w:rsidR="00287DFD" w:rsidRPr="00D40B8D" w14:paraId="699B73E3" w14:textId="77777777" w:rsidTr="00BD0CE7">
        <w:trPr>
          <w:cantSplit/>
          <w:jc w:val="center"/>
          <w:ins w:id="429" w:author="Author"/>
        </w:trPr>
        <w:tc>
          <w:tcPr>
            <w:tcW w:w="3261" w:type="dxa"/>
            <w:tcBorders>
              <w:top w:val="single" w:sz="4" w:space="0" w:color="auto"/>
            </w:tcBorders>
          </w:tcPr>
          <w:p w14:paraId="13FF9B2B" w14:textId="77777777" w:rsidR="00287DFD" w:rsidRPr="00D40B8D" w:rsidRDefault="00287DFD" w:rsidP="00BD0CE7">
            <w:pPr>
              <w:pStyle w:val="Tabletext"/>
              <w:rPr>
                <w:ins w:id="430" w:author="Author"/>
              </w:rPr>
            </w:pPr>
            <w:ins w:id="431" w:author="Author">
              <w:r w:rsidRPr="00D40B8D">
                <w:t>Output power (</w:t>
              </w:r>
              <w:proofErr w:type="spellStart"/>
              <w:r w:rsidRPr="00D40B8D">
                <w:t>dBW</w:t>
              </w:r>
              <w:proofErr w:type="spellEnd"/>
              <w:r w:rsidRPr="00D40B8D">
                <w:t>)</w:t>
              </w:r>
            </w:ins>
          </w:p>
        </w:tc>
        <w:tc>
          <w:tcPr>
            <w:tcW w:w="1276" w:type="dxa"/>
            <w:tcBorders>
              <w:top w:val="single" w:sz="4" w:space="0" w:color="auto"/>
            </w:tcBorders>
          </w:tcPr>
          <w:p w14:paraId="4FF08DDF" w14:textId="77777777" w:rsidR="00287DFD" w:rsidRPr="00D40B8D" w:rsidRDefault="00287DFD" w:rsidP="00BD0CE7">
            <w:pPr>
              <w:pStyle w:val="Tabletext"/>
              <w:jc w:val="center"/>
              <w:rPr>
                <w:ins w:id="432" w:author="Author"/>
              </w:rPr>
            </w:pPr>
            <w:ins w:id="433" w:author="Author">
              <w:r w:rsidRPr="00D40B8D">
                <w:t>20</w:t>
              </w:r>
            </w:ins>
          </w:p>
        </w:tc>
        <w:tc>
          <w:tcPr>
            <w:tcW w:w="1556" w:type="dxa"/>
            <w:tcBorders>
              <w:top w:val="single" w:sz="4" w:space="0" w:color="auto"/>
            </w:tcBorders>
          </w:tcPr>
          <w:p w14:paraId="5A7F8844" w14:textId="77777777" w:rsidR="00287DFD" w:rsidRPr="00D40B8D" w:rsidRDefault="00287DFD" w:rsidP="00BD0CE7">
            <w:pPr>
              <w:pStyle w:val="Tabletext"/>
              <w:jc w:val="center"/>
              <w:rPr>
                <w:ins w:id="434" w:author="Author"/>
              </w:rPr>
            </w:pPr>
            <w:ins w:id="435" w:author="Author">
              <w:r w:rsidRPr="00D40B8D">
                <w:t>17</w:t>
              </w:r>
            </w:ins>
          </w:p>
        </w:tc>
      </w:tr>
      <w:tr w:rsidR="00287DFD" w:rsidRPr="00D40B8D" w14:paraId="7981E3F8" w14:textId="77777777" w:rsidTr="00BD0CE7">
        <w:trPr>
          <w:cantSplit/>
          <w:jc w:val="center"/>
          <w:ins w:id="436" w:author="Author"/>
        </w:trPr>
        <w:tc>
          <w:tcPr>
            <w:tcW w:w="3261" w:type="dxa"/>
            <w:noWrap/>
          </w:tcPr>
          <w:p w14:paraId="0BB9CDD8" w14:textId="77777777" w:rsidR="00287DFD" w:rsidRPr="00D40B8D" w:rsidRDefault="00287DFD" w:rsidP="00BD0CE7">
            <w:pPr>
              <w:pStyle w:val="Tabletext"/>
              <w:rPr>
                <w:ins w:id="437" w:author="Author"/>
              </w:rPr>
            </w:pPr>
            <w:ins w:id="438" w:author="Author">
              <w:r w:rsidRPr="00D40B8D">
                <w:t>Feed loss (dB)</w:t>
              </w:r>
            </w:ins>
          </w:p>
        </w:tc>
        <w:tc>
          <w:tcPr>
            <w:tcW w:w="1276" w:type="dxa"/>
            <w:noWrap/>
          </w:tcPr>
          <w:p w14:paraId="721A8D0A" w14:textId="77777777" w:rsidR="00287DFD" w:rsidRPr="00D40B8D" w:rsidRDefault="00287DFD" w:rsidP="00BD0CE7">
            <w:pPr>
              <w:pStyle w:val="Tabletext"/>
              <w:jc w:val="center"/>
              <w:rPr>
                <w:ins w:id="439" w:author="Author"/>
              </w:rPr>
            </w:pPr>
            <w:ins w:id="440" w:author="Author">
              <w:r w:rsidRPr="00D40B8D">
                <w:t>2</w:t>
              </w:r>
              <w:r>
                <w:t>.0</w:t>
              </w:r>
            </w:ins>
          </w:p>
        </w:tc>
        <w:tc>
          <w:tcPr>
            <w:tcW w:w="1556" w:type="dxa"/>
            <w:noWrap/>
          </w:tcPr>
          <w:p w14:paraId="7FA1B3F6" w14:textId="77777777" w:rsidR="00287DFD" w:rsidRPr="00D40B8D" w:rsidRDefault="00287DFD" w:rsidP="00BD0CE7">
            <w:pPr>
              <w:pStyle w:val="Tabletext"/>
              <w:jc w:val="center"/>
              <w:rPr>
                <w:ins w:id="441" w:author="Author"/>
              </w:rPr>
            </w:pPr>
            <w:ins w:id="442" w:author="Author">
              <w:r w:rsidRPr="00D40B8D">
                <w:t>1</w:t>
              </w:r>
              <w:r>
                <w:t>.0</w:t>
              </w:r>
            </w:ins>
          </w:p>
        </w:tc>
      </w:tr>
      <w:tr w:rsidR="00287DFD" w:rsidRPr="00D40B8D" w14:paraId="5E22A708" w14:textId="77777777" w:rsidTr="00BD0CE7">
        <w:trPr>
          <w:cantSplit/>
          <w:jc w:val="center"/>
          <w:ins w:id="443" w:author="Author"/>
        </w:trPr>
        <w:tc>
          <w:tcPr>
            <w:tcW w:w="3261" w:type="dxa"/>
            <w:noWrap/>
          </w:tcPr>
          <w:p w14:paraId="071387D3" w14:textId="77777777" w:rsidR="00287DFD" w:rsidRPr="00D40B8D" w:rsidRDefault="00287DFD" w:rsidP="00BD0CE7">
            <w:pPr>
              <w:pStyle w:val="Tabletext"/>
              <w:rPr>
                <w:ins w:id="444" w:author="Author"/>
              </w:rPr>
            </w:pPr>
            <w:ins w:id="445" w:author="Author">
              <w:r w:rsidRPr="00D40B8D">
                <w:t>Maximum antenna gain (</w:t>
              </w:r>
              <w:proofErr w:type="spellStart"/>
              <w:r w:rsidRPr="00D40B8D">
                <w:t>dBd</w:t>
              </w:r>
              <w:proofErr w:type="spellEnd"/>
              <w:r w:rsidRPr="00D40B8D">
                <w:t>)</w:t>
              </w:r>
            </w:ins>
          </w:p>
        </w:tc>
        <w:tc>
          <w:tcPr>
            <w:tcW w:w="1276" w:type="dxa"/>
            <w:noWrap/>
          </w:tcPr>
          <w:p w14:paraId="134E5E54" w14:textId="77777777" w:rsidR="00287DFD" w:rsidRPr="00D40B8D" w:rsidRDefault="00287DFD" w:rsidP="00BD0CE7">
            <w:pPr>
              <w:pStyle w:val="Tabletext"/>
              <w:jc w:val="center"/>
              <w:rPr>
                <w:ins w:id="446" w:author="Author"/>
              </w:rPr>
            </w:pPr>
            <w:ins w:id="447" w:author="Author">
              <w:r w:rsidRPr="00D40B8D">
                <w:t>6</w:t>
              </w:r>
              <w:r>
                <w:t>.0</w:t>
              </w:r>
            </w:ins>
          </w:p>
        </w:tc>
        <w:tc>
          <w:tcPr>
            <w:tcW w:w="1556" w:type="dxa"/>
            <w:noWrap/>
          </w:tcPr>
          <w:p w14:paraId="40858A97" w14:textId="77777777" w:rsidR="00287DFD" w:rsidRPr="00D40B8D" w:rsidRDefault="00287DFD" w:rsidP="00BD0CE7">
            <w:pPr>
              <w:pStyle w:val="Tabletext"/>
              <w:jc w:val="center"/>
              <w:rPr>
                <w:ins w:id="448" w:author="Author"/>
              </w:rPr>
            </w:pPr>
            <w:ins w:id="449" w:author="Author">
              <w:r w:rsidRPr="00D40B8D">
                <w:t>0</w:t>
              </w:r>
              <w:r>
                <w:t>.0</w:t>
              </w:r>
            </w:ins>
          </w:p>
        </w:tc>
      </w:tr>
      <w:tr w:rsidR="00287DFD" w:rsidRPr="00D40B8D" w14:paraId="1998D2D0" w14:textId="77777777" w:rsidTr="00BD0CE7">
        <w:trPr>
          <w:cantSplit/>
          <w:jc w:val="center"/>
          <w:ins w:id="450" w:author="Author"/>
        </w:trPr>
        <w:tc>
          <w:tcPr>
            <w:tcW w:w="3261" w:type="dxa"/>
            <w:noWrap/>
          </w:tcPr>
          <w:p w14:paraId="726ED87C" w14:textId="77777777" w:rsidR="00287DFD" w:rsidRPr="00D40B8D" w:rsidRDefault="00287DFD" w:rsidP="00BD0CE7">
            <w:pPr>
              <w:pStyle w:val="Tabletext"/>
              <w:rPr>
                <w:ins w:id="451" w:author="Author"/>
              </w:rPr>
            </w:pPr>
            <w:ins w:id="452" w:author="Author">
              <w:r w:rsidRPr="00D40B8D">
                <w:t>Maximum antenna gain (</w:t>
              </w:r>
              <w:proofErr w:type="spellStart"/>
              <w:r w:rsidRPr="00D40B8D">
                <w:t>dBi</w:t>
              </w:r>
              <w:proofErr w:type="spellEnd"/>
              <w:r w:rsidRPr="00D40B8D">
                <w:t>)</w:t>
              </w:r>
            </w:ins>
          </w:p>
        </w:tc>
        <w:tc>
          <w:tcPr>
            <w:tcW w:w="1276" w:type="dxa"/>
            <w:noWrap/>
          </w:tcPr>
          <w:p w14:paraId="2174138C" w14:textId="77777777" w:rsidR="00287DFD" w:rsidRPr="00D40B8D" w:rsidRDefault="00287DFD" w:rsidP="00BD0CE7">
            <w:pPr>
              <w:pStyle w:val="Tabletext"/>
              <w:jc w:val="center"/>
              <w:rPr>
                <w:ins w:id="453" w:author="Author"/>
              </w:rPr>
            </w:pPr>
            <w:ins w:id="454" w:author="Author">
              <w:r w:rsidRPr="00D40B8D">
                <w:t>8</w:t>
              </w:r>
              <w:r>
                <w:t>.2</w:t>
              </w:r>
            </w:ins>
          </w:p>
        </w:tc>
        <w:tc>
          <w:tcPr>
            <w:tcW w:w="1556" w:type="dxa"/>
            <w:noWrap/>
          </w:tcPr>
          <w:p w14:paraId="7D1E9721" w14:textId="77777777" w:rsidR="00287DFD" w:rsidRPr="00D40B8D" w:rsidRDefault="00287DFD" w:rsidP="00BD0CE7">
            <w:pPr>
              <w:pStyle w:val="Tabletext"/>
              <w:jc w:val="center"/>
              <w:rPr>
                <w:ins w:id="455" w:author="Author"/>
              </w:rPr>
            </w:pPr>
            <w:ins w:id="456" w:author="Author">
              <w:r w:rsidRPr="00D40B8D">
                <w:t>2</w:t>
              </w:r>
              <w:r>
                <w:t>.2</w:t>
              </w:r>
            </w:ins>
          </w:p>
        </w:tc>
      </w:tr>
      <w:tr w:rsidR="00287DFD" w:rsidRPr="00D40B8D" w14:paraId="4EFA43C8" w14:textId="77777777" w:rsidTr="00BD0CE7">
        <w:trPr>
          <w:cantSplit/>
          <w:jc w:val="center"/>
          <w:ins w:id="457" w:author="Author"/>
        </w:trPr>
        <w:tc>
          <w:tcPr>
            <w:tcW w:w="3261" w:type="dxa"/>
            <w:noWrap/>
          </w:tcPr>
          <w:p w14:paraId="16DC38ED" w14:textId="77777777" w:rsidR="00287DFD" w:rsidRPr="00D40B8D" w:rsidRDefault="00287DFD" w:rsidP="00BD0CE7">
            <w:pPr>
              <w:pStyle w:val="Tabletext"/>
              <w:rPr>
                <w:ins w:id="458" w:author="Author"/>
              </w:rPr>
            </w:pPr>
            <w:ins w:id="459" w:author="Author">
              <w:r w:rsidRPr="00D40B8D">
                <w:t xml:space="preserve">Maximum </w:t>
              </w:r>
              <w:proofErr w:type="spellStart"/>
              <w:r w:rsidRPr="00D40B8D">
                <w:t>e.r.p</w:t>
              </w:r>
              <w:proofErr w:type="spellEnd"/>
              <w:r w:rsidRPr="00D40B8D">
                <w:t>.</w:t>
              </w:r>
            </w:ins>
          </w:p>
        </w:tc>
        <w:tc>
          <w:tcPr>
            <w:tcW w:w="1276" w:type="dxa"/>
            <w:noWrap/>
          </w:tcPr>
          <w:p w14:paraId="19809AE4" w14:textId="77777777" w:rsidR="00287DFD" w:rsidRPr="00D40B8D" w:rsidRDefault="00287DFD" w:rsidP="00BD0CE7">
            <w:pPr>
              <w:pStyle w:val="Tabletext"/>
              <w:jc w:val="center"/>
              <w:rPr>
                <w:ins w:id="460" w:author="Author"/>
              </w:rPr>
            </w:pPr>
            <w:ins w:id="461" w:author="Author">
              <w:r w:rsidRPr="00D40B8D">
                <w:t>24</w:t>
              </w:r>
              <w:r>
                <w:t>.0</w:t>
              </w:r>
            </w:ins>
          </w:p>
        </w:tc>
        <w:tc>
          <w:tcPr>
            <w:tcW w:w="1556" w:type="dxa"/>
            <w:noWrap/>
          </w:tcPr>
          <w:p w14:paraId="75C2D88B" w14:textId="77777777" w:rsidR="00287DFD" w:rsidRPr="00D40B8D" w:rsidRDefault="00287DFD" w:rsidP="00BD0CE7">
            <w:pPr>
              <w:pStyle w:val="Tabletext"/>
              <w:jc w:val="center"/>
              <w:rPr>
                <w:ins w:id="462" w:author="Author"/>
              </w:rPr>
            </w:pPr>
            <w:ins w:id="463" w:author="Author">
              <w:r w:rsidRPr="00D40B8D">
                <w:t>16</w:t>
              </w:r>
              <w:r>
                <w:t>.0</w:t>
              </w:r>
            </w:ins>
          </w:p>
        </w:tc>
      </w:tr>
      <w:tr w:rsidR="00287DFD" w:rsidRPr="00D40B8D" w14:paraId="72AA94AA" w14:textId="77777777" w:rsidTr="00BD0CE7">
        <w:trPr>
          <w:cantSplit/>
          <w:jc w:val="center"/>
          <w:ins w:id="464" w:author="Author"/>
        </w:trPr>
        <w:tc>
          <w:tcPr>
            <w:tcW w:w="3261" w:type="dxa"/>
            <w:noWrap/>
          </w:tcPr>
          <w:p w14:paraId="72073016" w14:textId="77777777" w:rsidR="00287DFD" w:rsidRPr="00D40B8D" w:rsidRDefault="00287DFD" w:rsidP="00BD0CE7">
            <w:pPr>
              <w:pStyle w:val="Tabletext"/>
              <w:rPr>
                <w:ins w:id="465" w:author="Author"/>
              </w:rPr>
            </w:pPr>
            <w:ins w:id="466" w:author="Author">
              <w:r w:rsidRPr="00D40B8D">
                <w:t xml:space="preserve">Maximum </w:t>
              </w:r>
              <w:proofErr w:type="spellStart"/>
              <w:r w:rsidRPr="00D40B8D">
                <w:t>e.i.r.p</w:t>
              </w:r>
              <w:proofErr w:type="spellEnd"/>
              <w:r w:rsidRPr="00D40B8D">
                <w:t>.</w:t>
              </w:r>
            </w:ins>
          </w:p>
        </w:tc>
        <w:tc>
          <w:tcPr>
            <w:tcW w:w="1276" w:type="dxa"/>
            <w:noWrap/>
          </w:tcPr>
          <w:p w14:paraId="18CCB36E" w14:textId="77777777" w:rsidR="00287DFD" w:rsidRPr="00D40B8D" w:rsidRDefault="00287DFD" w:rsidP="00BD0CE7">
            <w:pPr>
              <w:pStyle w:val="Tabletext"/>
              <w:jc w:val="center"/>
              <w:rPr>
                <w:ins w:id="467" w:author="Author"/>
              </w:rPr>
            </w:pPr>
            <w:ins w:id="468" w:author="Author">
              <w:r w:rsidRPr="00D40B8D">
                <w:t>26</w:t>
              </w:r>
              <w:r>
                <w:t>.2</w:t>
              </w:r>
            </w:ins>
          </w:p>
        </w:tc>
        <w:tc>
          <w:tcPr>
            <w:tcW w:w="1556" w:type="dxa"/>
            <w:noWrap/>
          </w:tcPr>
          <w:p w14:paraId="000C4B1F" w14:textId="77777777" w:rsidR="00287DFD" w:rsidRPr="00D40B8D" w:rsidRDefault="00287DFD" w:rsidP="00BD0CE7">
            <w:pPr>
              <w:pStyle w:val="Tabletext"/>
              <w:jc w:val="center"/>
              <w:rPr>
                <w:ins w:id="469" w:author="Author"/>
              </w:rPr>
            </w:pPr>
            <w:ins w:id="470" w:author="Author">
              <w:r w:rsidRPr="00D40B8D">
                <w:t>18</w:t>
              </w:r>
              <w:r>
                <w:t>.2</w:t>
              </w:r>
            </w:ins>
          </w:p>
        </w:tc>
      </w:tr>
      <w:tr w:rsidR="00287DFD" w:rsidRPr="00D40B8D" w14:paraId="335A6EDD" w14:textId="77777777" w:rsidTr="00BD0CE7">
        <w:trPr>
          <w:cantSplit/>
          <w:jc w:val="center"/>
          <w:ins w:id="471" w:author="Author"/>
        </w:trPr>
        <w:tc>
          <w:tcPr>
            <w:tcW w:w="3261" w:type="dxa"/>
            <w:noWrap/>
          </w:tcPr>
          <w:p w14:paraId="151624A4" w14:textId="77777777" w:rsidR="00287DFD" w:rsidRPr="00D40B8D" w:rsidRDefault="00287DFD" w:rsidP="00BD0CE7">
            <w:pPr>
              <w:pStyle w:val="Tabletext"/>
              <w:rPr>
                <w:ins w:id="472" w:author="Author"/>
              </w:rPr>
            </w:pPr>
            <w:ins w:id="473" w:author="Author">
              <w:r>
                <w:t>Antenna height (m)</w:t>
              </w:r>
            </w:ins>
          </w:p>
        </w:tc>
        <w:tc>
          <w:tcPr>
            <w:tcW w:w="1276" w:type="dxa"/>
            <w:noWrap/>
          </w:tcPr>
          <w:p w14:paraId="0D885177" w14:textId="77777777" w:rsidR="00287DFD" w:rsidRPr="00D40B8D" w:rsidRDefault="00287DFD" w:rsidP="00BD0CE7">
            <w:pPr>
              <w:pStyle w:val="Tabletext"/>
              <w:jc w:val="center"/>
              <w:rPr>
                <w:ins w:id="474" w:author="Author"/>
              </w:rPr>
            </w:pPr>
            <w:ins w:id="475" w:author="Author">
              <w:r>
                <w:t>60</w:t>
              </w:r>
            </w:ins>
          </w:p>
        </w:tc>
        <w:tc>
          <w:tcPr>
            <w:tcW w:w="1556" w:type="dxa"/>
            <w:noWrap/>
          </w:tcPr>
          <w:p w14:paraId="41AA0A50" w14:textId="77777777" w:rsidR="00287DFD" w:rsidRPr="00D40B8D" w:rsidRDefault="00287DFD" w:rsidP="00BD0CE7">
            <w:pPr>
              <w:pStyle w:val="Tabletext"/>
              <w:jc w:val="center"/>
              <w:rPr>
                <w:ins w:id="476" w:author="Author"/>
              </w:rPr>
            </w:pPr>
            <w:ins w:id="477" w:author="Author">
              <w:r>
                <w:t>2</w:t>
              </w:r>
            </w:ins>
          </w:p>
        </w:tc>
      </w:tr>
      <w:tr w:rsidR="00287DFD" w:rsidRPr="00D40B8D" w14:paraId="340538FE" w14:textId="77777777" w:rsidTr="00BD0CE7">
        <w:trPr>
          <w:cantSplit/>
          <w:jc w:val="center"/>
          <w:ins w:id="478" w:author="Author"/>
        </w:trPr>
        <w:tc>
          <w:tcPr>
            <w:tcW w:w="3261" w:type="dxa"/>
            <w:noWrap/>
          </w:tcPr>
          <w:p w14:paraId="2F5BD8EC" w14:textId="77777777" w:rsidR="00287DFD" w:rsidRPr="00143495" w:rsidRDefault="00287DFD" w:rsidP="00BD0CE7">
            <w:pPr>
              <w:pStyle w:val="Tabletext"/>
              <w:rPr>
                <w:ins w:id="479" w:author="Author"/>
              </w:rPr>
            </w:pPr>
            <w:ins w:id="480" w:author="Author">
              <w:r w:rsidRPr="00143495">
                <w:t>Distance to horizon from station (km)</w:t>
              </w:r>
            </w:ins>
          </w:p>
        </w:tc>
        <w:tc>
          <w:tcPr>
            <w:tcW w:w="1276" w:type="dxa"/>
            <w:noWrap/>
          </w:tcPr>
          <w:p w14:paraId="719D97E5" w14:textId="77777777" w:rsidR="00287DFD" w:rsidRPr="00143495" w:rsidRDefault="00287DFD" w:rsidP="00BD0CE7">
            <w:pPr>
              <w:pStyle w:val="Tabletext"/>
              <w:jc w:val="center"/>
              <w:rPr>
                <w:ins w:id="481" w:author="Author"/>
              </w:rPr>
            </w:pPr>
            <w:ins w:id="482" w:author="Author">
              <w:r w:rsidRPr="00143495">
                <w:t>27.7</w:t>
              </w:r>
            </w:ins>
          </w:p>
        </w:tc>
        <w:tc>
          <w:tcPr>
            <w:tcW w:w="1556" w:type="dxa"/>
            <w:noWrap/>
          </w:tcPr>
          <w:p w14:paraId="45D914F1" w14:textId="77777777" w:rsidR="00287DFD" w:rsidRDefault="00287DFD" w:rsidP="00BD0CE7">
            <w:pPr>
              <w:pStyle w:val="Tabletext"/>
              <w:jc w:val="center"/>
              <w:rPr>
                <w:ins w:id="483" w:author="Author"/>
              </w:rPr>
            </w:pPr>
            <w:ins w:id="484" w:author="Author">
              <w:r w:rsidRPr="00143495">
                <w:t>5.1</w:t>
              </w:r>
            </w:ins>
          </w:p>
        </w:tc>
      </w:tr>
    </w:tbl>
    <w:p w14:paraId="47684123" w14:textId="7E4135D4" w:rsidR="00287DFD" w:rsidRPr="00D40B8D" w:rsidRDefault="00287DFD" w:rsidP="00287DFD">
      <w:pPr>
        <w:rPr>
          <w:ins w:id="485" w:author="Author"/>
          <w:szCs w:val="24"/>
        </w:rPr>
      </w:pPr>
      <w:ins w:id="486" w:author="Author">
        <w:r>
          <w:rPr>
            <w:szCs w:val="24"/>
          </w:rPr>
          <w:t xml:space="preserve">Figure </w:t>
        </w:r>
        <w:r w:rsidR="00137B7D">
          <w:rPr>
            <w:szCs w:val="24"/>
          </w:rPr>
          <w:t>16</w:t>
        </w:r>
        <w:r w:rsidRPr="00D40B8D">
          <w:rPr>
            <w:szCs w:val="24"/>
          </w:rPr>
          <w:t xml:space="preserve"> shows antenna patterns for typical antennas used in the land mobile service as described in Recommendation ITU-R F.1336-4. Assuming a 6 </w:t>
        </w:r>
        <w:proofErr w:type="spellStart"/>
        <w:r w:rsidRPr="00D40B8D">
          <w:rPr>
            <w:szCs w:val="24"/>
          </w:rPr>
          <w:t>dBd</w:t>
        </w:r>
        <w:proofErr w:type="spellEnd"/>
        <w:r w:rsidRPr="00D40B8D">
          <w:rPr>
            <w:szCs w:val="24"/>
          </w:rPr>
          <w:t xml:space="preserve"> antenna is used at the base station and a 0 </w:t>
        </w:r>
        <w:proofErr w:type="spellStart"/>
        <w:r w:rsidRPr="00D40B8D">
          <w:rPr>
            <w:szCs w:val="24"/>
          </w:rPr>
          <w:t>dBd</w:t>
        </w:r>
        <w:proofErr w:type="spellEnd"/>
        <w:r w:rsidRPr="00D40B8D">
          <w:rPr>
            <w:szCs w:val="24"/>
          </w:rPr>
          <w:t xml:space="preserve"> antenna is used at the mobile station, the antenna gain versus elevation angl</w:t>
        </w:r>
        <w:r>
          <w:rPr>
            <w:szCs w:val="24"/>
          </w:rPr>
          <w:t xml:space="preserve">e can be tabulated as in Table </w:t>
        </w:r>
        <w:r w:rsidR="00C66C4C">
          <w:rPr>
            <w:szCs w:val="24"/>
          </w:rPr>
          <w:t>31</w:t>
        </w:r>
        <w:r>
          <w:rPr>
            <w:szCs w:val="24"/>
          </w:rPr>
          <w:t xml:space="preserve"> and Table </w:t>
        </w:r>
        <w:r w:rsidR="00C66C4C">
          <w:rPr>
            <w:szCs w:val="24"/>
          </w:rPr>
          <w:t>32</w:t>
        </w:r>
        <w:r w:rsidRPr="00D40B8D">
          <w:rPr>
            <w:szCs w:val="24"/>
          </w:rPr>
          <w:t xml:space="preserve"> for the base station and mobi</w:t>
        </w:r>
        <w:r>
          <w:rPr>
            <w:szCs w:val="24"/>
          </w:rPr>
          <w:t xml:space="preserve">le station respectively. Table </w:t>
        </w:r>
        <w:r w:rsidR="00C66C4C">
          <w:rPr>
            <w:szCs w:val="24"/>
          </w:rPr>
          <w:t>31</w:t>
        </w:r>
        <w:r>
          <w:rPr>
            <w:szCs w:val="24"/>
          </w:rPr>
          <w:t xml:space="preserve"> and Tabl</w:t>
        </w:r>
        <w:r w:rsidR="00C66C4C">
          <w:rPr>
            <w:szCs w:val="24"/>
          </w:rPr>
          <w:t>e 32</w:t>
        </w:r>
        <w:r w:rsidRPr="00D40B8D">
          <w:rPr>
            <w:szCs w:val="24"/>
          </w:rPr>
          <w:t xml:space="preserve"> also present the resulting </w:t>
        </w:r>
        <w:proofErr w:type="spellStart"/>
        <w:r w:rsidRPr="00D40B8D">
          <w:rPr>
            <w:szCs w:val="24"/>
          </w:rPr>
          <w:t>e.i.r.p</w:t>
        </w:r>
        <w:proofErr w:type="spellEnd"/>
        <w:r w:rsidRPr="00D40B8D">
          <w:rPr>
            <w:szCs w:val="24"/>
          </w:rPr>
          <w:t xml:space="preserve"> versus elevation angle for the two station types.</w:t>
        </w:r>
      </w:ins>
    </w:p>
    <w:p w14:paraId="0597C5E4" w14:textId="2A027FEA" w:rsidR="00287DFD" w:rsidRPr="00D40B8D" w:rsidRDefault="00287DFD" w:rsidP="00287DFD">
      <w:pPr>
        <w:pStyle w:val="FigureNo"/>
        <w:rPr>
          <w:ins w:id="487" w:author="Author"/>
        </w:rPr>
      </w:pPr>
      <w:ins w:id="488" w:author="Author">
        <w:r>
          <w:lastRenderedPageBreak/>
          <w:t xml:space="preserve">Figure </w:t>
        </w:r>
        <w:r w:rsidR="00137B7D">
          <w:t>1</w:t>
        </w:r>
        <w:r>
          <w:t>6</w:t>
        </w:r>
      </w:ins>
    </w:p>
    <w:p w14:paraId="2A8F7E11" w14:textId="77777777" w:rsidR="00287DFD" w:rsidRDefault="00287DFD" w:rsidP="00287DFD">
      <w:pPr>
        <w:pStyle w:val="Figuretitle"/>
        <w:rPr>
          <w:ins w:id="489" w:author="Author"/>
        </w:rPr>
      </w:pPr>
      <w:ins w:id="490" w:author="Author">
        <w:r w:rsidRPr="00D40B8D">
          <w:t>Antenna patterns for typical antennas used in the land mobile service as described in</w:t>
        </w:r>
        <w:r>
          <w:t xml:space="preserve"> </w:t>
        </w:r>
        <w:r>
          <w:br/>
          <w:t>Recommendation ITU-R F.1336-4</w:t>
        </w:r>
      </w:ins>
    </w:p>
    <w:p w14:paraId="5DE41B87" w14:textId="34A46BFE" w:rsidR="00287DFD" w:rsidRPr="00530D4C" w:rsidRDefault="00287DFD" w:rsidP="00287DFD">
      <w:pPr>
        <w:pStyle w:val="Figure"/>
        <w:rPr>
          <w:ins w:id="491" w:author="Author"/>
        </w:rPr>
      </w:pPr>
      <w:ins w:id="492" w:author="Author">
        <w:r w:rsidRPr="00D40B8D">
          <w:rPr>
            <w:lang w:val="nl-NL" w:eastAsia="nl-NL"/>
          </w:rPr>
          <w:drawing>
            <wp:inline distT="0" distB="0" distL="0" distR="0" wp14:anchorId="6F13040D" wp14:editId="478F4EDF">
              <wp:extent cx="5983200" cy="3891600"/>
              <wp:effectExtent l="0" t="0" r="0" b="0"/>
              <wp:docPr id="1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DE_channelplan.pdf"/>
                      <pic:cNvPicPr/>
                    </pic:nvPicPr>
                    <pic:blipFill>
                      <a:blip r:embed="rId23">
                        <a:extLst>
                          <a:ext uri="{28A0092B-C50C-407E-A947-70E740481C1C}">
                            <a14:useLocalDpi xmlns:a14="http://schemas.microsoft.com/office/drawing/2010/main" val="0"/>
                          </a:ext>
                        </a:extLst>
                      </a:blip>
                      <a:stretch>
                        <a:fillRect/>
                      </a:stretch>
                    </pic:blipFill>
                    <pic:spPr>
                      <a:xfrm>
                        <a:off x="0" y="0"/>
                        <a:ext cx="5983200" cy="3891600"/>
                      </a:xfrm>
                      <a:prstGeom prst="rect">
                        <a:avLst/>
                      </a:prstGeom>
                    </pic:spPr>
                  </pic:pic>
                </a:graphicData>
              </a:graphic>
            </wp:inline>
          </w:drawing>
        </w:r>
      </w:ins>
    </w:p>
    <w:p w14:paraId="13010394" w14:textId="18F193A4" w:rsidR="00287DFD" w:rsidRPr="00D40B8D" w:rsidRDefault="00287DFD" w:rsidP="00287DFD">
      <w:pPr>
        <w:pStyle w:val="TableNo"/>
        <w:rPr>
          <w:ins w:id="493" w:author="Author"/>
          <w:sz w:val="18"/>
          <w:szCs w:val="18"/>
        </w:rPr>
      </w:pPr>
      <w:ins w:id="494" w:author="Author">
        <w:r>
          <w:rPr>
            <w:sz w:val="18"/>
            <w:szCs w:val="18"/>
          </w:rPr>
          <w:t xml:space="preserve">TABLE </w:t>
        </w:r>
        <w:r w:rsidR="00C66C4C">
          <w:rPr>
            <w:sz w:val="18"/>
            <w:szCs w:val="18"/>
          </w:rPr>
          <w:t>31</w:t>
        </w:r>
      </w:ins>
    </w:p>
    <w:p w14:paraId="28F31012" w14:textId="77777777" w:rsidR="00287DFD" w:rsidRPr="00D40B8D" w:rsidRDefault="00287DFD" w:rsidP="00287DFD">
      <w:pPr>
        <w:pStyle w:val="Tabletitle"/>
        <w:rPr>
          <w:ins w:id="495" w:author="Author"/>
          <w:sz w:val="18"/>
          <w:szCs w:val="18"/>
        </w:rPr>
      </w:pPr>
      <w:ins w:id="496" w:author="Author">
        <w:r w:rsidRPr="00D40B8D">
          <w:t xml:space="preserve">Base station antenna gain and </w:t>
        </w:r>
        <w:proofErr w:type="spellStart"/>
        <w:r w:rsidRPr="00D40B8D">
          <w:t>e.i.r.p</w:t>
        </w:r>
        <w:proofErr w:type="spellEnd"/>
        <w:r w:rsidRPr="00D40B8D">
          <w:t xml:space="preserve"> versus elevation angle</w:t>
        </w:r>
      </w:ins>
    </w:p>
    <w:tbl>
      <w:tblPr>
        <w:tblW w:w="1994"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1613"/>
        <w:gridCol w:w="1447"/>
        <w:gridCol w:w="840"/>
      </w:tblGrid>
      <w:tr w:rsidR="00287DFD" w:rsidRPr="00D40B8D" w14:paraId="031D72A9" w14:textId="77777777" w:rsidTr="00BD0CE7">
        <w:trPr>
          <w:cantSplit/>
          <w:tblHeader/>
          <w:jc w:val="center"/>
          <w:ins w:id="497" w:author="Author"/>
        </w:trPr>
        <w:tc>
          <w:tcPr>
            <w:tcW w:w="2068" w:type="pct"/>
            <w:shd w:val="clear" w:color="auto" w:fill="auto"/>
            <w:noWrap/>
            <w:vAlign w:val="bottom"/>
            <w:hideMark/>
          </w:tcPr>
          <w:p w14:paraId="0FBC4B13" w14:textId="77777777" w:rsidR="00287DFD" w:rsidRPr="00D40B8D" w:rsidRDefault="00287DFD" w:rsidP="00BD0CE7">
            <w:pPr>
              <w:pStyle w:val="Tablehead"/>
              <w:rPr>
                <w:ins w:id="498" w:author="Author"/>
              </w:rPr>
            </w:pPr>
            <w:ins w:id="499" w:author="Author">
              <w:r w:rsidRPr="00D40B8D">
                <w:t>Elevation angle</w:t>
              </w:r>
            </w:ins>
          </w:p>
        </w:tc>
        <w:tc>
          <w:tcPr>
            <w:tcW w:w="1855" w:type="pct"/>
            <w:shd w:val="clear" w:color="auto" w:fill="auto"/>
            <w:noWrap/>
            <w:vAlign w:val="bottom"/>
            <w:hideMark/>
          </w:tcPr>
          <w:p w14:paraId="4598C4C9" w14:textId="77777777" w:rsidR="00287DFD" w:rsidRPr="00D40B8D" w:rsidRDefault="00287DFD" w:rsidP="00BD0CE7">
            <w:pPr>
              <w:pStyle w:val="Tablehead"/>
              <w:rPr>
                <w:ins w:id="500" w:author="Author"/>
              </w:rPr>
            </w:pPr>
            <w:ins w:id="501" w:author="Author">
              <w:r w:rsidRPr="00D40B8D">
                <w:t>Antenna gain</w:t>
              </w:r>
            </w:ins>
          </w:p>
        </w:tc>
        <w:tc>
          <w:tcPr>
            <w:tcW w:w="1078" w:type="pct"/>
            <w:shd w:val="clear" w:color="auto" w:fill="auto"/>
            <w:noWrap/>
            <w:vAlign w:val="bottom"/>
            <w:hideMark/>
          </w:tcPr>
          <w:p w14:paraId="10C2254B" w14:textId="77777777" w:rsidR="00287DFD" w:rsidRPr="00D40B8D" w:rsidRDefault="00287DFD" w:rsidP="00BD0CE7">
            <w:pPr>
              <w:pStyle w:val="Tablehead"/>
              <w:rPr>
                <w:ins w:id="502" w:author="Author"/>
              </w:rPr>
            </w:pPr>
            <w:proofErr w:type="spellStart"/>
            <w:ins w:id="503" w:author="Author">
              <w:r w:rsidRPr="00D40B8D">
                <w:t>e.i.r.p</w:t>
              </w:r>
              <w:proofErr w:type="spellEnd"/>
              <w:r w:rsidRPr="00D40B8D">
                <w:t>.</w:t>
              </w:r>
            </w:ins>
          </w:p>
        </w:tc>
      </w:tr>
      <w:tr w:rsidR="00287DFD" w:rsidRPr="00D40B8D" w14:paraId="46B31F6C" w14:textId="77777777" w:rsidTr="00BD0CE7">
        <w:trPr>
          <w:cantSplit/>
          <w:jc w:val="center"/>
          <w:ins w:id="504" w:author="Author"/>
        </w:trPr>
        <w:tc>
          <w:tcPr>
            <w:tcW w:w="2068" w:type="pct"/>
            <w:shd w:val="clear" w:color="auto" w:fill="auto"/>
            <w:noWrap/>
            <w:vAlign w:val="bottom"/>
            <w:hideMark/>
          </w:tcPr>
          <w:p w14:paraId="1BC46AA7" w14:textId="77777777" w:rsidR="00287DFD" w:rsidRPr="00D40B8D" w:rsidRDefault="00287DFD" w:rsidP="00BD0CE7">
            <w:pPr>
              <w:pStyle w:val="Tabletext"/>
              <w:spacing w:before="20" w:after="20"/>
              <w:jc w:val="center"/>
              <w:rPr>
                <w:ins w:id="505" w:author="Author"/>
              </w:rPr>
            </w:pPr>
            <w:ins w:id="506" w:author="Author">
              <w:r w:rsidRPr="00D40B8D">
                <w:t>degrees</w:t>
              </w:r>
            </w:ins>
          </w:p>
        </w:tc>
        <w:tc>
          <w:tcPr>
            <w:tcW w:w="1855" w:type="pct"/>
            <w:shd w:val="clear" w:color="auto" w:fill="auto"/>
            <w:noWrap/>
            <w:vAlign w:val="bottom"/>
            <w:hideMark/>
          </w:tcPr>
          <w:p w14:paraId="593C576B" w14:textId="77777777" w:rsidR="00287DFD" w:rsidRPr="00D40B8D" w:rsidRDefault="00287DFD" w:rsidP="00BD0CE7">
            <w:pPr>
              <w:pStyle w:val="Tabletext"/>
              <w:spacing w:before="20" w:after="20"/>
              <w:jc w:val="center"/>
              <w:rPr>
                <w:ins w:id="507" w:author="Author"/>
              </w:rPr>
            </w:pPr>
            <w:proofErr w:type="spellStart"/>
            <w:ins w:id="508" w:author="Author">
              <w:r w:rsidRPr="00D40B8D">
                <w:t>dBi</w:t>
              </w:r>
              <w:proofErr w:type="spellEnd"/>
            </w:ins>
          </w:p>
        </w:tc>
        <w:tc>
          <w:tcPr>
            <w:tcW w:w="1078" w:type="pct"/>
            <w:shd w:val="clear" w:color="auto" w:fill="auto"/>
            <w:noWrap/>
            <w:vAlign w:val="bottom"/>
            <w:hideMark/>
          </w:tcPr>
          <w:p w14:paraId="7AF2910A" w14:textId="77777777" w:rsidR="00287DFD" w:rsidRPr="00D40B8D" w:rsidRDefault="00287DFD" w:rsidP="00BD0CE7">
            <w:pPr>
              <w:pStyle w:val="Tabletext"/>
              <w:spacing w:before="20" w:after="20"/>
              <w:jc w:val="center"/>
              <w:rPr>
                <w:ins w:id="509" w:author="Author"/>
              </w:rPr>
            </w:pPr>
            <w:proofErr w:type="spellStart"/>
            <w:ins w:id="510" w:author="Author">
              <w:r w:rsidRPr="00D40B8D">
                <w:t>dBW</w:t>
              </w:r>
              <w:proofErr w:type="spellEnd"/>
            </w:ins>
          </w:p>
        </w:tc>
      </w:tr>
      <w:tr w:rsidR="00287DFD" w:rsidRPr="00D40B8D" w14:paraId="62EF6C5B" w14:textId="77777777" w:rsidTr="00BD0CE7">
        <w:trPr>
          <w:cantSplit/>
          <w:jc w:val="center"/>
          <w:ins w:id="511" w:author="Author"/>
        </w:trPr>
        <w:tc>
          <w:tcPr>
            <w:tcW w:w="2068" w:type="pct"/>
            <w:shd w:val="clear" w:color="auto" w:fill="auto"/>
            <w:noWrap/>
            <w:vAlign w:val="bottom"/>
            <w:hideMark/>
          </w:tcPr>
          <w:p w14:paraId="60C95690" w14:textId="77777777" w:rsidR="00287DFD" w:rsidRPr="00D40B8D" w:rsidRDefault="00287DFD" w:rsidP="00BD0CE7">
            <w:pPr>
              <w:pStyle w:val="Tabletext"/>
              <w:spacing w:before="20" w:after="20"/>
              <w:jc w:val="center"/>
              <w:rPr>
                <w:ins w:id="512" w:author="Author"/>
              </w:rPr>
            </w:pPr>
            <w:ins w:id="513" w:author="Author">
              <w:r w:rsidRPr="00D40B8D">
                <w:t>0</w:t>
              </w:r>
            </w:ins>
          </w:p>
        </w:tc>
        <w:tc>
          <w:tcPr>
            <w:tcW w:w="1855" w:type="pct"/>
            <w:shd w:val="clear" w:color="auto" w:fill="auto"/>
            <w:noWrap/>
            <w:vAlign w:val="bottom"/>
            <w:hideMark/>
          </w:tcPr>
          <w:p w14:paraId="270AB478" w14:textId="77777777" w:rsidR="00287DFD" w:rsidRPr="00D40B8D" w:rsidRDefault="00287DFD" w:rsidP="00BD0CE7">
            <w:pPr>
              <w:pStyle w:val="Tabletext"/>
              <w:spacing w:before="20" w:after="20"/>
              <w:jc w:val="center"/>
              <w:rPr>
                <w:ins w:id="514" w:author="Author"/>
              </w:rPr>
            </w:pPr>
            <w:ins w:id="515" w:author="Author">
              <w:r w:rsidRPr="00D40B8D">
                <w:t>8.</w:t>
              </w:r>
              <w:r>
                <w:t>2</w:t>
              </w:r>
            </w:ins>
          </w:p>
        </w:tc>
        <w:tc>
          <w:tcPr>
            <w:tcW w:w="1078" w:type="pct"/>
            <w:shd w:val="clear" w:color="auto" w:fill="auto"/>
            <w:noWrap/>
            <w:vAlign w:val="bottom"/>
            <w:hideMark/>
          </w:tcPr>
          <w:p w14:paraId="60BA377C" w14:textId="77777777" w:rsidR="00287DFD" w:rsidRPr="00D40B8D" w:rsidRDefault="00287DFD" w:rsidP="00BD0CE7">
            <w:pPr>
              <w:pStyle w:val="Tabletext"/>
              <w:spacing w:before="20" w:after="20"/>
              <w:jc w:val="center"/>
              <w:rPr>
                <w:ins w:id="516" w:author="Author"/>
              </w:rPr>
            </w:pPr>
            <w:ins w:id="517" w:author="Author">
              <w:r w:rsidRPr="00D40B8D">
                <w:t>2</w:t>
              </w:r>
              <w:r>
                <w:t>6.2</w:t>
              </w:r>
            </w:ins>
          </w:p>
        </w:tc>
      </w:tr>
      <w:tr w:rsidR="00287DFD" w:rsidRPr="00D40B8D" w14:paraId="09FFD947" w14:textId="77777777" w:rsidTr="00BD0CE7">
        <w:trPr>
          <w:cantSplit/>
          <w:jc w:val="center"/>
          <w:ins w:id="518" w:author="Author"/>
        </w:trPr>
        <w:tc>
          <w:tcPr>
            <w:tcW w:w="2068" w:type="pct"/>
            <w:shd w:val="clear" w:color="auto" w:fill="auto"/>
            <w:noWrap/>
            <w:vAlign w:val="bottom"/>
            <w:hideMark/>
          </w:tcPr>
          <w:p w14:paraId="161CD6DF" w14:textId="77777777" w:rsidR="00287DFD" w:rsidRPr="00D40B8D" w:rsidRDefault="00287DFD" w:rsidP="00BD0CE7">
            <w:pPr>
              <w:pStyle w:val="Tabletext"/>
              <w:spacing w:before="20" w:after="20"/>
              <w:jc w:val="center"/>
              <w:rPr>
                <w:ins w:id="519" w:author="Author"/>
              </w:rPr>
            </w:pPr>
            <w:ins w:id="520" w:author="Author">
              <w:r w:rsidRPr="00D40B8D">
                <w:t>10</w:t>
              </w:r>
            </w:ins>
          </w:p>
        </w:tc>
        <w:tc>
          <w:tcPr>
            <w:tcW w:w="1855" w:type="pct"/>
            <w:shd w:val="clear" w:color="auto" w:fill="auto"/>
            <w:noWrap/>
            <w:vAlign w:val="bottom"/>
            <w:hideMark/>
          </w:tcPr>
          <w:p w14:paraId="6B6BED7E" w14:textId="77777777" w:rsidR="00287DFD" w:rsidRPr="00D40B8D" w:rsidRDefault="00287DFD" w:rsidP="00BD0CE7">
            <w:pPr>
              <w:pStyle w:val="Tabletext"/>
              <w:spacing w:before="20" w:after="20"/>
              <w:jc w:val="center"/>
              <w:rPr>
                <w:ins w:id="521" w:author="Author"/>
              </w:rPr>
            </w:pPr>
            <w:ins w:id="522" w:author="Author">
              <w:r w:rsidRPr="00D40B8D">
                <w:t>3.</w:t>
              </w:r>
              <w:r>
                <w:t>7</w:t>
              </w:r>
            </w:ins>
          </w:p>
        </w:tc>
        <w:tc>
          <w:tcPr>
            <w:tcW w:w="1078" w:type="pct"/>
            <w:shd w:val="clear" w:color="auto" w:fill="auto"/>
            <w:noWrap/>
            <w:vAlign w:val="bottom"/>
            <w:hideMark/>
          </w:tcPr>
          <w:p w14:paraId="2682FBBA" w14:textId="77777777" w:rsidR="00287DFD" w:rsidRPr="00D40B8D" w:rsidRDefault="00287DFD" w:rsidP="00BD0CE7">
            <w:pPr>
              <w:pStyle w:val="Tabletext"/>
              <w:spacing w:before="20" w:after="20"/>
              <w:jc w:val="center"/>
              <w:rPr>
                <w:ins w:id="523" w:author="Author"/>
              </w:rPr>
            </w:pPr>
            <w:ins w:id="524" w:author="Author">
              <w:r w:rsidRPr="00D40B8D">
                <w:t>21.</w:t>
              </w:r>
              <w:r>
                <w:t>7</w:t>
              </w:r>
            </w:ins>
          </w:p>
        </w:tc>
      </w:tr>
      <w:tr w:rsidR="00287DFD" w:rsidRPr="00D40B8D" w14:paraId="1F795AE3" w14:textId="77777777" w:rsidTr="00BD0CE7">
        <w:trPr>
          <w:cantSplit/>
          <w:jc w:val="center"/>
          <w:ins w:id="525" w:author="Author"/>
        </w:trPr>
        <w:tc>
          <w:tcPr>
            <w:tcW w:w="2068" w:type="pct"/>
            <w:shd w:val="clear" w:color="auto" w:fill="auto"/>
            <w:noWrap/>
            <w:vAlign w:val="bottom"/>
            <w:hideMark/>
          </w:tcPr>
          <w:p w14:paraId="373F2FF1" w14:textId="77777777" w:rsidR="00287DFD" w:rsidRPr="00D40B8D" w:rsidRDefault="00287DFD" w:rsidP="00BD0CE7">
            <w:pPr>
              <w:pStyle w:val="Tabletext"/>
              <w:spacing w:before="20" w:after="20"/>
              <w:jc w:val="center"/>
              <w:rPr>
                <w:ins w:id="526" w:author="Author"/>
              </w:rPr>
            </w:pPr>
            <w:ins w:id="527" w:author="Author">
              <w:r w:rsidRPr="00D40B8D">
                <w:t>20</w:t>
              </w:r>
            </w:ins>
          </w:p>
        </w:tc>
        <w:tc>
          <w:tcPr>
            <w:tcW w:w="1855" w:type="pct"/>
            <w:shd w:val="clear" w:color="auto" w:fill="auto"/>
            <w:noWrap/>
            <w:vAlign w:val="bottom"/>
            <w:hideMark/>
          </w:tcPr>
          <w:p w14:paraId="0E1EFE68" w14:textId="77777777" w:rsidR="00287DFD" w:rsidRPr="00D40B8D" w:rsidRDefault="00287DFD" w:rsidP="00BD0CE7">
            <w:pPr>
              <w:pStyle w:val="Tabletext"/>
              <w:spacing w:before="20" w:after="20"/>
              <w:jc w:val="center"/>
              <w:rPr>
                <w:ins w:id="528" w:author="Author"/>
              </w:rPr>
            </w:pPr>
            <w:ins w:id="529" w:author="Author">
              <w:r w:rsidRPr="00D40B8D">
                <w:t>−5.</w:t>
              </w:r>
              <w:r>
                <w:t>2</w:t>
              </w:r>
            </w:ins>
          </w:p>
        </w:tc>
        <w:tc>
          <w:tcPr>
            <w:tcW w:w="1078" w:type="pct"/>
            <w:shd w:val="clear" w:color="auto" w:fill="auto"/>
            <w:noWrap/>
            <w:vAlign w:val="bottom"/>
            <w:hideMark/>
          </w:tcPr>
          <w:p w14:paraId="561284B1" w14:textId="77777777" w:rsidR="00287DFD" w:rsidRPr="00D40B8D" w:rsidRDefault="00287DFD" w:rsidP="00BD0CE7">
            <w:pPr>
              <w:pStyle w:val="Tabletext"/>
              <w:spacing w:before="20" w:after="20"/>
              <w:jc w:val="center"/>
              <w:rPr>
                <w:ins w:id="530" w:author="Author"/>
              </w:rPr>
            </w:pPr>
            <w:ins w:id="531" w:author="Author">
              <w:r w:rsidRPr="00D40B8D">
                <w:t>1</w:t>
              </w:r>
              <w:r>
                <w:t>2.8</w:t>
              </w:r>
            </w:ins>
          </w:p>
        </w:tc>
      </w:tr>
      <w:tr w:rsidR="00287DFD" w:rsidRPr="00D40B8D" w14:paraId="6E48334C" w14:textId="77777777" w:rsidTr="00BD0CE7">
        <w:trPr>
          <w:cantSplit/>
          <w:jc w:val="center"/>
          <w:ins w:id="532" w:author="Author"/>
        </w:trPr>
        <w:tc>
          <w:tcPr>
            <w:tcW w:w="2068" w:type="pct"/>
            <w:shd w:val="clear" w:color="auto" w:fill="auto"/>
            <w:noWrap/>
            <w:vAlign w:val="bottom"/>
            <w:hideMark/>
          </w:tcPr>
          <w:p w14:paraId="0DA06F1D" w14:textId="77777777" w:rsidR="00287DFD" w:rsidRPr="00D40B8D" w:rsidRDefault="00287DFD" w:rsidP="00BD0CE7">
            <w:pPr>
              <w:pStyle w:val="Tabletext"/>
              <w:spacing w:before="20" w:after="20"/>
              <w:jc w:val="center"/>
              <w:rPr>
                <w:ins w:id="533" w:author="Author"/>
              </w:rPr>
            </w:pPr>
            <w:ins w:id="534" w:author="Author">
              <w:r w:rsidRPr="00D40B8D">
                <w:t>30</w:t>
              </w:r>
            </w:ins>
          </w:p>
        </w:tc>
        <w:tc>
          <w:tcPr>
            <w:tcW w:w="1855" w:type="pct"/>
            <w:shd w:val="clear" w:color="auto" w:fill="auto"/>
            <w:noWrap/>
            <w:vAlign w:val="bottom"/>
            <w:hideMark/>
          </w:tcPr>
          <w:p w14:paraId="5ED36B4C" w14:textId="77777777" w:rsidR="00287DFD" w:rsidRPr="00D40B8D" w:rsidRDefault="00287DFD" w:rsidP="00BD0CE7">
            <w:pPr>
              <w:pStyle w:val="Tabletext"/>
              <w:spacing w:before="20" w:after="20"/>
              <w:jc w:val="center"/>
              <w:rPr>
                <w:ins w:id="535" w:author="Author"/>
              </w:rPr>
            </w:pPr>
            <w:ins w:id="536" w:author="Author">
              <w:r w:rsidRPr="00D40B8D">
                <w:t>−6.</w:t>
              </w:r>
              <w:r>
                <w:t>4</w:t>
              </w:r>
            </w:ins>
          </w:p>
        </w:tc>
        <w:tc>
          <w:tcPr>
            <w:tcW w:w="1078" w:type="pct"/>
            <w:shd w:val="clear" w:color="auto" w:fill="auto"/>
            <w:noWrap/>
            <w:vAlign w:val="bottom"/>
            <w:hideMark/>
          </w:tcPr>
          <w:p w14:paraId="6FC8328D" w14:textId="77777777" w:rsidR="00287DFD" w:rsidRPr="00D40B8D" w:rsidRDefault="00287DFD" w:rsidP="00BD0CE7">
            <w:pPr>
              <w:pStyle w:val="Tabletext"/>
              <w:spacing w:before="20" w:after="20"/>
              <w:jc w:val="center"/>
              <w:rPr>
                <w:ins w:id="537" w:author="Author"/>
              </w:rPr>
            </w:pPr>
            <w:ins w:id="538" w:author="Author">
              <w:r w:rsidRPr="00D40B8D">
                <w:t>1</w:t>
              </w:r>
              <w:r>
                <w:t>1.6</w:t>
              </w:r>
            </w:ins>
          </w:p>
        </w:tc>
      </w:tr>
      <w:tr w:rsidR="00287DFD" w:rsidRPr="00D40B8D" w14:paraId="371692F7" w14:textId="77777777" w:rsidTr="00BD0CE7">
        <w:trPr>
          <w:cantSplit/>
          <w:jc w:val="center"/>
          <w:ins w:id="539" w:author="Author"/>
        </w:trPr>
        <w:tc>
          <w:tcPr>
            <w:tcW w:w="2068" w:type="pct"/>
            <w:shd w:val="clear" w:color="auto" w:fill="auto"/>
            <w:noWrap/>
            <w:vAlign w:val="bottom"/>
            <w:hideMark/>
          </w:tcPr>
          <w:p w14:paraId="62E4CFFC" w14:textId="77777777" w:rsidR="00287DFD" w:rsidRPr="00D40B8D" w:rsidRDefault="00287DFD" w:rsidP="00BD0CE7">
            <w:pPr>
              <w:pStyle w:val="Tabletext"/>
              <w:spacing w:before="20" w:after="20"/>
              <w:jc w:val="center"/>
              <w:rPr>
                <w:ins w:id="540" w:author="Author"/>
              </w:rPr>
            </w:pPr>
            <w:ins w:id="541" w:author="Author">
              <w:r w:rsidRPr="00D40B8D">
                <w:t>40</w:t>
              </w:r>
            </w:ins>
          </w:p>
        </w:tc>
        <w:tc>
          <w:tcPr>
            <w:tcW w:w="1855" w:type="pct"/>
            <w:shd w:val="clear" w:color="auto" w:fill="auto"/>
            <w:noWrap/>
            <w:vAlign w:val="bottom"/>
            <w:hideMark/>
          </w:tcPr>
          <w:p w14:paraId="7F0BED9B" w14:textId="77777777" w:rsidR="00287DFD" w:rsidRPr="00D40B8D" w:rsidRDefault="00287DFD" w:rsidP="00BD0CE7">
            <w:pPr>
              <w:pStyle w:val="Tabletext"/>
              <w:spacing w:before="20" w:after="20"/>
              <w:jc w:val="center"/>
              <w:rPr>
                <w:ins w:id="542" w:author="Author"/>
              </w:rPr>
            </w:pPr>
            <w:ins w:id="543" w:author="Author">
              <w:r w:rsidRPr="00D40B8D">
                <w:t>−7.0</w:t>
              </w:r>
            </w:ins>
          </w:p>
        </w:tc>
        <w:tc>
          <w:tcPr>
            <w:tcW w:w="1078" w:type="pct"/>
            <w:shd w:val="clear" w:color="auto" w:fill="auto"/>
            <w:noWrap/>
            <w:vAlign w:val="bottom"/>
            <w:hideMark/>
          </w:tcPr>
          <w:p w14:paraId="07A74534" w14:textId="77777777" w:rsidR="00287DFD" w:rsidRPr="00D40B8D" w:rsidRDefault="00287DFD" w:rsidP="00BD0CE7">
            <w:pPr>
              <w:pStyle w:val="Tabletext"/>
              <w:spacing w:before="20" w:after="20"/>
              <w:jc w:val="center"/>
              <w:rPr>
                <w:ins w:id="544" w:author="Author"/>
              </w:rPr>
            </w:pPr>
            <w:ins w:id="545" w:author="Author">
              <w:r w:rsidRPr="00D40B8D">
                <w:t>11.0</w:t>
              </w:r>
            </w:ins>
          </w:p>
        </w:tc>
      </w:tr>
      <w:tr w:rsidR="00287DFD" w:rsidRPr="00D40B8D" w14:paraId="56596E05" w14:textId="77777777" w:rsidTr="00BD0CE7">
        <w:trPr>
          <w:cantSplit/>
          <w:jc w:val="center"/>
          <w:ins w:id="546" w:author="Author"/>
        </w:trPr>
        <w:tc>
          <w:tcPr>
            <w:tcW w:w="2068" w:type="pct"/>
            <w:shd w:val="clear" w:color="auto" w:fill="auto"/>
            <w:noWrap/>
            <w:vAlign w:val="bottom"/>
            <w:hideMark/>
          </w:tcPr>
          <w:p w14:paraId="7810D49C" w14:textId="77777777" w:rsidR="00287DFD" w:rsidRPr="00D40B8D" w:rsidRDefault="00287DFD" w:rsidP="00BD0CE7">
            <w:pPr>
              <w:pStyle w:val="Tabletext"/>
              <w:spacing w:before="20" w:after="20"/>
              <w:jc w:val="center"/>
              <w:rPr>
                <w:ins w:id="547" w:author="Author"/>
              </w:rPr>
            </w:pPr>
            <w:ins w:id="548" w:author="Author">
              <w:r w:rsidRPr="00D40B8D">
                <w:t>50</w:t>
              </w:r>
            </w:ins>
          </w:p>
        </w:tc>
        <w:tc>
          <w:tcPr>
            <w:tcW w:w="1855" w:type="pct"/>
            <w:shd w:val="clear" w:color="auto" w:fill="auto"/>
            <w:noWrap/>
            <w:vAlign w:val="bottom"/>
            <w:hideMark/>
          </w:tcPr>
          <w:p w14:paraId="38B95E6E" w14:textId="77777777" w:rsidR="00287DFD" w:rsidRPr="00D40B8D" w:rsidRDefault="00287DFD" w:rsidP="00BD0CE7">
            <w:pPr>
              <w:pStyle w:val="Tabletext"/>
              <w:spacing w:before="20" w:after="20"/>
              <w:jc w:val="center"/>
              <w:rPr>
                <w:ins w:id="549" w:author="Author"/>
              </w:rPr>
            </w:pPr>
            <w:ins w:id="550" w:author="Author">
              <w:r w:rsidRPr="00D40B8D">
                <w:t>−7.</w:t>
              </w:r>
              <w:r>
                <w:t>4</w:t>
              </w:r>
            </w:ins>
          </w:p>
        </w:tc>
        <w:tc>
          <w:tcPr>
            <w:tcW w:w="1078" w:type="pct"/>
            <w:shd w:val="clear" w:color="auto" w:fill="auto"/>
            <w:noWrap/>
            <w:vAlign w:val="bottom"/>
            <w:hideMark/>
          </w:tcPr>
          <w:p w14:paraId="3A68823F" w14:textId="77777777" w:rsidR="00287DFD" w:rsidRPr="00D40B8D" w:rsidRDefault="00287DFD" w:rsidP="00BD0CE7">
            <w:pPr>
              <w:pStyle w:val="Tabletext"/>
              <w:spacing w:before="20" w:after="20"/>
              <w:jc w:val="center"/>
              <w:rPr>
                <w:ins w:id="551" w:author="Author"/>
              </w:rPr>
            </w:pPr>
            <w:ins w:id="552" w:author="Author">
              <w:r w:rsidRPr="00D40B8D">
                <w:t>1</w:t>
              </w:r>
              <w:r>
                <w:t>0.6</w:t>
              </w:r>
            </w:ins>
          </w:p>
        </w:tc>
      </w:tr>
      <w:tr w:rsidR="00287DFD" w:rsidRPr="00D40B8D" w14:paraId="2FB197BF" w14:textId="77777777" w:rsidTr="00BD0CE7">
        <w:trPr>
          <w:cantSplit/>
          <w:jc w:val="center"/>
          <w:ins w:id="553" w:author="Author"/>
        </w:trPr>
        <w:tc>
          <w:tcPr>
            <w:tcW w:w="2068" w:type="pct"/>
            <w:shd w:val="clear" w:color="auto" w:fill="auto"/>
            <w:noWrap/>
            <w:vAlign w:val="bottom"/>
            <w:hideMark/>
          </w:tcPr>
          <w:p w14:paraId="3FDEAC6E" w14:textId="77777777" w:rsidR="00287DFD" w:rsidRPr="00D40B8D" w:rsidRDefault="00287DFD" w:rsidP="00BD0CE7">
            <w:pPr>
              <w:pStyle w:val="Tabletext"/>
              <w:spacing w:before="20" w:after="20"/>
              <w:jc w:val="center"/>
              <w:rPr>
                <w:ins w:id="554" w:author="Author"/>
              </w:rPr>
            </w:pPr>
            <w:ins w:id="555" w:author="Author">
              <w:r w:rsidRPr="00D40B8D">
                <w:t>60</w:t>
              </w:r>
            </w:ins>
          </w:p>
        </w:tc>
        <w:tc>
          <w:tcPr>
            <w:tcW w:w="1855" w:type="pct"/>
            <w:shd w:val="clear" w:color="auto" w:fill="auto"/>
            <w:noWrap/>
            <w:vAlign w:val="bottom"/>
            <w:hideMark/>
          </w:tcPr>
          <w:p w14:paraId="5C89C00A" w14:textId="77777777" w:rsidR="00287DFD" w:rsidRPr="00D40B8D" w:rsidRDefault="00287DFD" w:rsidP="00BD0CE7">
            <w:pPr>
              <w:pStyle w:val="Tabletext"/>
              <w:spacing w:before="20" w:after="20"/>
              <w:jc w:val="center"/>
              <w:rPr>
                <w:ins w:id="556" w:author="Author"/>
              </w:rPr>
            </w:pPr>
            <w:ins w:id="557" w:author="Author">
              <w:r w:rsidRPr="00D40B8D">
                <w:t>−</w:t>
              </w:r>
              <w:r>
                <w:t>7</w:t>
              </w:r>
              <w:r w:rsidRPr="00D40B8D">
                <w:t>.</w:t>
              </w:r>
              <w:r>
                <w:t>6</w:t>
              </w:r>
            </w:ins>
          </w:p>
        </w:tc>
        <w:tc>
          <w:tcPr>
            <w:tcW w:w="1078" w:type="pct"/>
            <w:shd w:val="clear" w:color="auto" w:fill="auto"/>
            <w:noWrap/>
            <w:vAlign w:val="bottom"/>
            <w:hideMark/>
          </w:tcPr>
          <w:p w14:paraId="2B9935CC" w14:textId="77777777" w:rsidR="00287DFD" w:rsidRPr="00D40B8D" w:rsidRDefault="00287DFD" w:rsidP="00BD0CE7">
            <w:pPr>
              <w:pStyle w:val="Tabletext"/>
              <w:spacing w:before="20" w:after="20"/>
              <w:jc w:val="center"/>
              <w:rPr>
                <w:ins w:id="558" w:author="Author"/>
              </w:rPr>
            </w:pPr>
            <w:ins w:id="559" w:author="Author">
              <w:r w:rsidRPr="00D40B8D">
                <w:t>1</w:t>
              </w:r>
              <w:r>
                <w:t>0.4</w:t>
              </w:r>
            </w:ins>
          </w:p>
        </w:tc>
      </w:tr>
      <w:tr w:rsidR="00287DFD" w:rsidRPr="00D40B8D" w14:paraId="190A30A9" w14:textId="77777777" w:rsidTr="00BD0CE7">
        <w:trPr>
          <w:cantSplit/>
          <w:jc w:val="center"/>
          <w:ins w:id="560" w:author="Author"/>
        </w:trPr>
        <w:tc>
          <w:tcPr>
            <w:tcW w:w="2068" w:type="pct"/>
            <w:shd w:val="clear" w:color="auto" w:fill="auto"/>
            <w:noWrap/>
            <w:vAlign w:val="bottom"/>
            <w:hideMark/>
          </w:tcPr>
          <w:p w14:paraId="4B173C8C" w14:textId="77777777" w:rsidR="00287DFD" w:rsidRPr="00D40B8D" w:rsidRDefault="00287DFD" w:rsidP="00BD0CE7">
            <w:pPr>
              <w:pStyle w:val="Tabletext"/>
              <w:spacing w:before="20" w:after="20"/>
              <w:jc w:val="center"/>
              <w:rPr>
                <w:ins w:id="561" w:author="Author"/>
              </w:rPr>
            </w:pPr>
            <w:ins w:id="562" w:author="Author">
              <w:r w:rsidRPr="00D40B8D">
                <w:t>70</w:t>
              </w:r>
            </w:ins>
          </w:p>
        </w:tc>
        <w:tc>
          <w:tcPr>
            <w:tcW w:w="1855" w:type="pct"/>
            <w:shd w:val="clear" w:color="auto" w:fill="auto"/>
            <w:noWrap/>
            <w:vAlign w:val="bottom"/>
            <w:hideMark/>
          </w:tcPr>
          <w:p w14:paraId="557AAF9C" w14:textId="77777777" w:rsidR="00287DFD" w:rsidRPr="00D40B8D" w:rsidRDefault="00287DFD" w:rsidP="00BD0CE7">
            <w:pPr>
              <w:pStyle w:val="Tabletext"/>
              <w:spacing w:before="20" w:after="20"/>
              <w:jc w:val="center"/>
              <w:rPr>
                <w:ins w:id="563" w:author="Author"/>
              </w:rPr>
            </w:pPr>
            <w:ins w:id="564" w:author="Author">
              <w:r w:rsidRPr="00D40B8D">
                <w:t>−</w:t>
              </w:r>
              <w:r>
                <w:t>7</w:t>
              </w:r>
              <w:r w:rsidRPr="00D40B8D">
                <w:t>.</w:t>
              </w:r>
              <w:r>
                <w:t>7</w:t>
              </w:r>
            </w:ins>
          </w:p>
        </w:tc>
        <w:tc>
          <w:tcPr>
            <w:tcW w:w="1078" w:type="pct"/>
            <w:shd w:val="clear" w:color="auto" w:fill="auto"/>
            <w:noWrap/>
            <w:vAlign w:val="bottom"/>
            <w:hideMark/>
          </w:tcPr>
          <w:p w14:paraId="5EAFCAF6" w14:textId="77777777" w:rsidR="00287DFD" w:rsidRPr="00D40B8D" w:rsidRDefault="00287DFD" w:rsidP="00BD0CE7">
            <w:pPr>
              <w:pStyle w:val="Tabletext"/>
              <w:spacing w:before="20" w:after="20"/>
              <w:jc w:val="center"/>
              <w:rPr>
                <w:ins w:id="565" w:author="Author"/>
              </w:rPr>
            </w:pPr>
            <w:ins w:id="566" w:author="Author">
              <w:r w:rsidRPr="00D40B8D">
                <w:t>1</w:t>
              </w:r>
              <w:r>
                <w:t>0.3</w:t>
              </w:r>
            </w:ins>
          </w:p>
        </w:tc>
      </w:tr>
      <w:tr w:rsidR="00287DFD" w:rsidRPr="00D40B8D" w14:paraId="757E8876" w14:textId="77777777" w:rsidTr="00BD0CE7">
        <w:trPr>
          <w:cantSplit/>
          <w:jc w:val="center"/>
          <w:ins w:id="567" w:author="Author"/>
        </w:trPr>
        <w:tc>
          <w:tcPr>
            <w:tcW w:w="2068" w:type="pct"/>
            <w:shd w:val="clear" w:color="auto" w:fill="auto"/>
            <w:noWrap/>
            <w:vAlign w:val="bottom"/>
            <w:hideMark/>
          </w:tcPr>
          <w:p w14:paraId="36F98F73" w14:textId="77777777" w:rsidR="00287DFD" w:rsidRPr="00D40B8D" w:rsidRDefault="00287DFD" w:rsidP="00BD0CE7">
            <w:pPr>
              <w:pStyle w:val="Tabletext"/>
              <w:spacing w:before="20" w:after="20"/>
              <w:jc w:val="center"/>
              <w:rPr>
                <w:ins w:id="568" w:author="Author"/>
              </w:rPr>
            </w:pPr>
            <w:ins w:id="569" w:author="Author">
              <w:r w:rsidRPr="00D40B8D">
                <w:t>80</w:t>
              </w:r>
            </w:ins>
          </w:p>
        </w:tc>
        <w:tc>
          <w:tcPr>
            <w:tcW w:w="1855" w:type="pct"/>
            <w:shd w:val="clear" w:color="auto" w:fill="auto"/>
            <w:noWrap/>
            <w:vAlign w:val="bottom"/>
            <w:hideMark/>
          </w:tcPr>
          <w:p w14:paraId="1F00F044" w14:textId="77777777" w:rsidR="00287DFD" w:rsidRPr="00D40B8D" w:rsidRDefault="00287DFD" w:rsidP="00BD0CE7">
            <w:pPr>
              <w:pStyle w:val="Tabletext"/>
              <w:spacing w:before="20" w:after="20"/>
              <w:jc w:val="center"/>
              <w:rPr>
                <w:ins w:id="570" w:author="Author"/>
              </w:rPr>
            </w:pPr>
            <w:ins w:id="571" w:author="Author">
              <w:r w:rsidRPr="00D40B8D">
                <w:t>−</w:t>
              </w:r>
              <w:r>
                <w:t>7</w:t>
              </w:r>
              <w:r w:rsidRPr="00D40B8D">
                <w:t>.</w:t>
              </w:r>
              <w:r>
                <w:t>9</w:t>
              </w:r>
            </w:ins>
          </w:p>
        </w:tc>
        <w:tc>
          <w:tcPr>
            <w:tcW w:w="1078" w:type="pct"/>
            <w:shd w:val="clear" w:color="auto" w:fill="auto"/>
            <w:noWrap/>
            <w:vAlign w:val="bottom"/>
            <w:hideMark/>
          </w:tcPr>
          <w:p w14:paraId="020E311B" w14:textId="77777777" w:rsidR="00287DFD" w:rsidRPr="00D40B8D" w:rsidRDefault="00287DFD" w:rsidP="00BD0CE7">
            <w:pPr>
              <w:pStyle w:val="Tabletext"/>
              <w:spacing w:before="20" w:after="20"/>
              <w:jc w:val="center"/>
              <w:rPr>
                <w:ins w:id="572" w:author="Author"/>
              </w:rPr>
            </w:pPr>
            <w:ins w:id="573" w:author="Author">
              <w:r w:rsidRPr="00D40B8D">
                <w:t>1</w:t>
              </w:r>
              <w:r>
                <w:t>0.1</w:t>
              </w:r>
            </w:ins>
          </w:p>
        </w:tc>
      </w:tr>
      <w:tr w:rsidR="00287DFD" w:rsidRPr="00D40B8D" w14:paraId="691C49E8" w14:textId="77777777" w:rsidTr="00BD0CE7">
        <w:trPr>
          <w:cantSplit/>
          <w:jc w:val="center"/>
          <w:ins w:id="574" w:author="Author"/>
        </w:trPr>
        <w:tc>
          <w:tcPr>
            <w:tcW w:w="2068" w:type="pct"/>
            <w:shd w:val="clear" w:color="auto" w:fill="auto"/>
            <w:noWrap/>
            <w:vAlign w:val="bottom"/>
            <w:hideMark/>
          </w:tcPr>
          <w:p w14:paraId="124604CB" w14:textId="77777777" w:rsidR="00287DFD" w:rsidRPr="00D40B8D" w:rsidRDefault="00287DFD" w:rsidP="00BD0CE7">
            <w:pPr>
              <w:pStyle w:val="Tabletext"/>
              <w:spacing w:before="20" w:after="20"/>
              <w:jc w:val="center"/>
              <w:rPr>
                <w:ins w:id="575" w:author="Author"/>
              </w:rPr>
            </w:pPr>
            <w:ins w:id="576" w:author="Author">
              <w:r w:rsidRPr="00D40B8D">
                <w:t>90</w:t>
              </w:r>
            </w:ins>
          </w:p>
        </w:tc>
        <w:tc>
          <w:tcPr>
            <w:tcW w:w="1855" w:type="pct"/>
            <w:shd w:val="clear" w:color="auto" w:fill="auto"/>
            <w:noWrap/>
            <w:vAlign w:val="bottom"/>
            <w:hideMark/>
          </w:tcPr>
          <w:p w14:paraId="233295C5" w14:textId="77777777" w:rsidR="00287DFD" w:rsidRPr="00D40B8D" w:rsidRDefault="00287DFD" w:rsidP="00BD0CE7">
            <w:pPr>
              <w:pStyle w:val="Tabletext"/>
              <w:spacing w:before="20" w:after="20"/>
              <w:jc w:val="center"/>
              <w:rPr>
                <w:ins w:id="577" w:author="Author"/>
              </w:rPr>
            </w:pPr>
            <w:ins w:id="578" w:author="Author">
              <w:r w:rsidRPr="00D40B8D">
                <w:t>−</w:t>
              </w:r>
              <w:r>
                <w:t>7</w:t>
              </w:r>
              <w:r w:rsidRPr="00D40B8D">
                <w:t>.</w:t>
              </w:r>
              <w:r>
                <w:t>9</w:t>
              </w:r>
            </w:ins>
          </w:p>
        </w:tc>
        <w:tc>
          <w:tcPr>
            <w:tcW w:w="1078" w:type="pct"/>
            <w:shd w:val="clear" w:color="auto" w:fill="auto"/>
            <w:noWrap/>
            <w:vAlign w:val="bottom"/>
            <w:hideMark/>
          </w:tcPr>
          <w:p w14:paraId="66A87EFB" w14:textId="77777777" w:rsidR="00287DFD" w:rsidRPr="00D40B8D" w:rsidRDefault="00287DFD" w:rsidP="00BD0CE7">
            <w:pPr>
              <w:pStyle w:val="Tabletext"/>
              <w:spacing w:before="20" w:after="20"/>
              <w:jc w:val="center"/>
              <w:rPr>
                <w:ins w:id="579" w:author="Author"/>
              </w:rPr>
            </w:pPr>
            <w:ins w:id="580" w:author="Author">
              <w:r w:rsidRPr="00D40B8D">
                <w:t>1</w:t>
              </w:r>
              <w:r>
                <w:t>0.1</w:t>
              </w:r>
            </w:ins>
          </w:p>
        </w:tc>
      </w:tr>
    </w:tbl>
    <w:p w14:paraId="7D4C4A9B" w14:textId="1DEE80E6" w:rsidR="00287DFD" w:rsidRPr="00D40B8D" w:rsidRDefault="00287DFD" w:rsidP="00287DFD">
      <w:pPr>
        <w:pStyle w:val="TableNo"/>
        <w:rPr>
          <w:ins w:id="581" w:author="Author"/>
          <w:sz w:val="18"/>
          <w:szCs w:val="18"/>
        </w:rPr>
      </w:pPr>
      <w:ins w:id="582" w:author="Author">
        <w:r w:rsidRPr="00D40B8D">
          <w:t xml:space="preserve"> </w:t>
        </w:r>
        <w:r>
          <w:rPr>
            <w:sz w:val="18"/>
            <w:szCs w:val="18"/>
          </w:rPr>
          <w:t xml:space="preserve">TABLE </w:t>
        </w:r>
        <w:r w:rsidR="00C66C4C">
          <w:rPr>
            <w:sz w:val="18"/>
            <w:szCs w:val="18"/>
          </w:rPr>
          <w:t>32</w:t>
        </w:r>
      </w:ins>
    </w:p>
    <w:p w14:paraId="72D709C7" w14:textId="77777777" w:rsidR="00287DFD" w:rsidRPr="00D40B8D" w:rsidRDefault="00287DFD" w:rsidP="00287DFD">
      <w:pPr>
        <w:pStyle w:val="Tabletitle"/>
        <w:rPr>
          <w:ins w:id="583" w:author="Author"/>
          <w:sz w:val="18"/>
          <w:szCs w:val="18"/>
        </w:rPr>
      </w:pPr>
      <w:ins w:id="584" w:author="Author">
        <w:r w:rsidRPr="00D40B8D">
          <w:t xml:space="preserve">Mobile station antenna gain and </w:t>
        </w:r>
        <w:proofErr w:type="spellStart"/>
        <w:r w:rsidRPr="00D40B8D">
          <w:t>e.i.r.p</w:t>
        </w:r>
        <w:proofErr w:type="spellEnd"/>
        <w:r w:rsidRPr="00D40B8D">
          <w:t xml:space="preserve"> versus elevation angle</w:t>
        </w:r>
      </w:ins>
    </w:p>
    <w:tbl>
      <w:tblPr>
        <w:tblW w:w="1994"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1613"/>
        <w:gridCol w:w="1447"/>
        <w:gridCol w:w="840"/>
      </w:tblGrid>
      <w:tr w:rsidR="00287DFD" w:rsidRPr="00D40B8D" w14:paraId="00CBB27F" w14:textId="77777777" w:rsidTr="00BD0CE7">
        <w:trPr>
          <w:trHeight w:val="300"/>
          <w:jc w:val="center"/>
          <w:ins w:id="585" w:author="Author"/>
        </w:trPr>
        <w:tc>
          <w:tcPr>
            <w:tcW w:w="2068" w:type="pct"/>
            <w:shd w:val="clear" w:color="auto" w:fill="auto"/>
            <w:noWrap/>
            <w:vAlign w:val="bottom"/>
            <w:hideMark/>
          </w:tcPr>
          <w:p w14:paraId="3E9EFFAB" w14:textId="77777777" w:rsidR="00287DFD" w:rsidRPr="00D40B8D" w:rsidRDefault="00287DFD" w:rsidP="00BD0CE7">
            <w:pPr>
              <w:pStyle w:val="Tablehead"/>
              <w:rPr>
                <w:ins w:id="586" w:author="Author"/>
              </w:rPr>
            </w:pPr>
            <w:ins w:id="587" w:author="Author">
              <w:r w:rsidRPr="00D40B8D">
                <w:t>Elevation angle</w:t>
              </w:r>
            </w:ins>
          </w:p>
        </w:tc>
        <w:tc>
          <w:tcPr>
            <w:tcW w:w="1855" w:type="pct"/>
            <w:shd w:val="clear" w:color="auto" w:fill="auto"/>
            <w:noWrap/>
            <w:vAlign w:val="bottom"/>
            <w:hideMark/>
          </w:tcPr>
          <w:p w14:paraId="74C31E02" w14:textId="77777777" w:rsidR="00287DFD" w:rsidRPr="00D40B8D" w:rsidRDefault="00287DFD" w:rsidP="00BD0CE7">
            <w:pPr>
              <w:pStyle w:val="Tablehead"/>
              <w:rPr>
                <w:ins w:id="588" w:author="Author"/>
              </w:rPr>
            </w:pPr>
            <w:ins w:id="589" w:author="Author">
              <w:r w:rsidRPr="00D40B8D">
                <w:t>Antenna gain</w:t>
              </w:r>
            </w:ins>
          </w:p>
        </w:tc>
        <w:tc>
          <w:tcPr>
            <w:tcW w:w="1078" w:type="pct"/>
            <w:shd w:val="clear" w:color="auto" w:fill="auto"/>
            <w:noWrap/>
            <w:vAlign w:val="bottom"/>
            <w:hideMark/>
          </w:tcPr>
          <w:p w14:paraId="7C63193A" w14:textId="77777777" w:rsidR="00287DFD" w:rsidRPr="00D40B8D" w:rsidRDefault="00287DFD" w:rsidP="00BD0CE7">
            <w:pPr>
              <w:pStyle w:val="Tablehead"/>
              <w:rPr>
                <w:ins w:id="590" w:author="Author"/>
              </w:rPr>
            </w:pPr>
            <w:proofErr w:type="spellStart"/>
            <w:ins w:id="591" w:author="Author">
              <w:r w:rsidRPr="00D40B8D">
                <w:t>e.i.r.p</w:t>
              </w:r>
              <w:proofErr w:type="spellEnd"/>
              <w:r w:rsidRPr="00D40B8D">
                <w:t>.</w:t>
              </w:r>
            </w:ins>
          </w:p>
        </w:tc>
      </w:tr>
      <w:tr w:rsidR="00287DFD" w:rsidRPr="00D40B8D" w14:paraId="6E5ECAE4" w14:textId="77777777" w:rsidTr="00BD0CE7">
        <w:trPr>
          <w:trHeight w:val="300"/>
          <w:jc w:val="center"/>
          <w:ins w:id="592" w:author="Author"/>
        </w:trPr>
        <w:tc>
          <w:tcPr>
            <w:tcW w:w="2068" w:type="pct"/>
            <w:shd w:val="clear" w:color="auto" w:fill="auto"/>
            <w:noWrap/>
            <w:vAlign w:val="bottom"/>
            <w:hideMark/>
          </w:tcPr>
          <w:p w14:paraId="218B5F52" w14:textId="77777777" w:rsidR="00287DFD" w:rsidRPr="00D40B8D" w:rsidRDefault="00287DFD" w:rsidP="00BD0CE7">
            <w:pPr>
              <w:pStyle w:val="Tabletext"/>
              <w:spacing w:before="20" w:after="20"/>
              <w:jc w:val="center"/>
              <w:rPr>
                <w:ins w:id="593" w:author="Author"/>
              </w:rPr>
            </w:pPr>
            <w:ins w:id="594" w:author="Author">
              <w:r w:rsidRPr="00D40B8D">
                <w:t>degrees</w:t>
              </w:r>
            </w:ins>
          </w:p>
        </w:tc>
        <w:tc>
          <w:tcPr>
            <w:tcW w:w="1855" w:type="pct"/>
            <w:shd w:val="clear" w:color="auto" w:fill="auto"/>
            <w:noWrap/>
            <w:vAlign w:val="bottom"/>
            <w:hideMark/>
          </w:tcPr>
          <w:p w14:paraId="7AD49491" w14:textId="77777777" w:rsidR="00287DFD" w:rsidRPr="00D40B8D" w:rsidRDefault="00287DFD" w:rsidP="00BD0CE7">
            <w:pPr>
              <w:pStyle w:val="Tabletext"/>
              <w:spacing w:before="20" w:after="20"/>
              <w:jc w:val="center"/>
              <w:rPr>
                <w:ins w:id="595" w:author="Author"/>
              </w:rPr>
            </w:pPr>
            <w:proofErr w:type="spellStart"/>
            <w:ins w:id="596" w:author="Author">
              <w:r w:rsidRPr="00D40B8D">
                <w:t>dBi</w:t>
              </w:r>
              <w:proofErr w:type="spellEnd"/>
            </w:ins>
          </w:p>
        </w:tc>
        <w:tc>
          <w:tcPr>
            <w:tcW w:w="1078" w:type="pct"/>
            <w:shd w:val="clear" w:color="auto" w:fill="auto"/>
            <w:noWrap/>
            <w:vAlign w:val="bottom"/>
            <w:hideMark/>
          </w:tcPr>
          <w:p w14:paraId="48548AD4" w14:textId="77777777" w:rsidR="00287DFD" w:rsidRPr="00D40B8D" w:rsidRDefault="00287DFD" w:rsidP="00BD0CE7">
            <w:pPr>
              <w:pStyle w:val="Tabletext"/>
              <w:spacing w:before="20" w:after="20"/>
              <w:jc w:val="center"/>
              <w:rPr>
                <w:ins w:id="597" w:author="Author"/>
              </w:rPr>
            </w:pPr>
            <w:proofErr w:type="spellStart"/>
            <w:ins w:id="598" w:author="Author">
              <w:r w:rsidRPr="00D40B8D">
                <w:t>dBW</w:t>
              </w:r>
              <w:proofErr w:type="spellEnd"/>
            </w:ins>
          </w:p>
        </w:tc>
      </w:tr>
      <w:tr w:rsidR="00287DFD" w:rsidRPr="00D40B8D" w14:paraId="645899EF" w14:textId="77777777" w:rsidTr="00BD0CE7">
        <w:trPr>
          <w:trHeight w:val="300"/>
          <w:jc w:val="center"/>
          <w:ins w:id="599" w:author="Author"/>
        </w:trPr>
        <w:tc>
          <w:tcPr>
            <w:tcW w:w="2068" w:type="pct"/>
            <w:shd w:val="clear" w:color="auto" w:fill="auto"/>
            <w:noWrap/>
            <w:vAlign w:val="bottom"/>
            <w:hideMark/>
          </w:tcPr>
          <w:p w14:paraId="459A91E7" w14:textId="77777777" w:rsidR="00287DFD" w:rsidRPr="00D40B8D" w:rsidRDefault="00287DFD" w:rsidP="00BD0CE7">
            <w:pPr>
              <w:pStyle w:val="Tabletext"/>
              <w:spacing w:before="20" w:after="20"/>
              <w:jc w:val="center"/>
              <w:rPr>
                <w:ins w:id="600" w:author="Author"/>
              </w:rPr>
            </w:pPr>
            <w:ins w:id="601" w:author="Author">
              <w:r w:rsidRPr="00D40B8D">
                <w:lastRenderedPageBreak/>
                <w:t>0</w:t>
              </w:r>
            </w:ins>
          </w:p>
        </w:tc>
        <w:tc>
          <w:tcPr>
            <w:tcW w:w="1855" w:type="pct"/>
            <w:shd w:val="clear" w:color="auto" w:fill="auto"/>
            <w:noWrap/>
            <w:vAlign w:val="bottom"/>
            <w:hideMark/>
          </w:tcPr>
          <w:p w14:paraId="55DC152C" w14:textId="77777777" w:rsidR="00287DFD" w:rsidRPr="00D40B8D" w:rsidRDefault="00287DFD" w:rsidP="00BD0CE7">
            <w:pPr>
              <w:pStyle w:val="Tabletext"/>
              <w:spacing w:before="20" w:after="20"/>
              <w:jc w:val="center"/>
              <w:rPr>
                <w:ins w:id="602" w:author="Author"/>
              </w:rPr>
            </w:pPr>
            <w:ins w:id="603" w:author="Author">
              <w:r>
                <w:t>2.2</w:t>
              </w:r>
            </w:ins>
          </w:p>
        </w:tc>
        <w:tc>
          <w:tcPr>
            <w:tcW w:w="1078" w:type="pct"/>
            <w:shd w:val="clear" w:color="auto" w:fill="auto"/>
            <w:noWrap/>
            <w:vAlign w:val="bottom"/>
            <w:hideMark/>
          </w:tcPr>
          <w:p w14:paraId="7725130C" w14:textId="77777777" w:rsidR="00287DFD" w:rsidRPr="00D40B8D" w:rsidRDefault="00287DFD" w:rsidP="00BD0CE7">
            <w:pPr>
              <w:pStyle w:val="Tabletext"/>
              <w:spacing w:before="20" w:after="20"/>
              <w:jc w:val="center"/>
              <w:rPr>
                <w:ins w:id="604" w:author="Author"/>
              </w:rPr>
            </w:pPr>
            <w:ins w:id="605" w:author="Author">
              <w:r w:rsidRPr="00D40B8D">
                <w:t>18.</w:t>
              </w:r>
              <w:r>
                <w:t>2</w:t>
              </w:r>
            </w:ins>
          </w:p>
        </w:tc>
      </w:tr>
      <w:tr w:rsidR="00287DFD" w:rsidRPr="00D40B8D" w14:paraId="1F6A6F45" w14:textId="77777777" w:rsidTr="00BD0CE7">
        <w:trPr>
          <w:trHeight w:val="300"/>
          <w:jc w:val="center"/>
          <w:ins w:id="606" w:author="Author"/>
        </w:trPr>
        <w:tc>
          <w:tcPr>
            <w:tcW w:w="2068" w:type="pct"/>
            <w:shd w:val="clear" w:color="auto" w:fill="auto"/>
            <w:noWrap/>
            <w:vAlign w:val="bottom"/>
            <w:hideMark/>
          </w:tcPr>
          <w:p w14:paraId="3616594A" w14:textId="77777777" w:rsidR="00287DFD" w:rsidRPr="00D40B8D" w:rsidRDefault="00287DFD" w:rsidP="00BD0CE7">
            <w:pPr>
              <w:pStyle w:val="Tabletext"/>
              <w:spacing w:before="20" w:after="20"/>
              <w:jc w:val="center"/>
              <w:rPr>
                <w:ins w:id="607" w:author="Author"/>
              </w:rPr>
            </w:pPr>
            <w:ins w:id="608" w:author="Author">
              <w:r w:rsidRPr="00D40B8D">
                <w:t>10</w:t>
              </w:r>
            </w:ins>
          </w:p>
        </w:tc>
        <w:tc>
          <w:tcPr>
            <w:tcW w:w="1855" w:type="pct"/>
            <w:shd w:val="clear" w:color="auto" w:fill="auto"/>
            <w:noWrap/>
            <w:vAlign w:val="bottom"/>
            <w:hideMark/>
          </w:tcPr>
          <w:p w14:paraId="126C4234" w14:textId="77777777" w:rsidR="00287DFD" w:rsidRPr="00D40B8D" w:rsidRDefault="00287DFD" w:rsidP="00BD0CE7">
            <w:pPr>
              <w:pStyle w:val="Tabletext"/>
              <w:spacing w:before="20" w:after="20"/>
              <w:jc w:val="center"/>
              <w:rPr>
                <w:ins w:id="609" w:author="Author"/>
              </w:rPr>
            </w:pPr>
            <w:ins w:id="610" w:author="Author">
              <w:r>
                <w:t>1</w:t>
              </w:r>
              <w:r w:rsidRPr="00D40B8D">
                <w:t>.</w:t>
              </w:r>
              <w:r>
                <w:t>9</w:t>
              </w:r>
            </w:ins>
          </w:p>
        </w:tc>
        <w:tc>
          <w:tcPr>
            <w:tcW w:w="1078" w:type="pct"/>
            <w:shd w:val="clear" w:color="auto" w:fill="auto"/>
            <w:noWrap/>
            <w:vAlign w:val="bottom"/>
            <w:hideMark/>
          </w:tcPr>
          <w:p w14:paraId="5E3481F5" w14:textId="77777777" w:rsidR="00287DFD" w:rsidRPr="00D40B8D" w:rsidRDefault="00287DFD" w:rsidP="00BD0CE7">
            <w:pPr>
              <w:pStyle w:val="Tabletext"/>
              <w:spacing w:before="20" w:after="20"/>
              <w:jc w:val="center"/>
              <w:rPr>
                <w:ins w:id="611" w:author="Author"/>
              </w:rPr>
            </w:pPr>
            <w:ins w:id="612" w:author="Author">
              <w:r w:rsidRPr="00D40B8D">
                <w:t>1</w:t>
              </w:r>
              <w:r>
                <w:t>7</w:t>
              </w:r>
              <w:r w:rsidRPr="00D40B8D">
                <w:t>.</w:t>
              </w:r>
              <w:r>
                <w:t>9</w:t>
              </w:r>
            </w:ins>
          </w:p>
        </w:tc>
      </w:tr>
      <w:tr w:rsidR="00287DFD" w:rsidRPr="00D40B8D" w14:paraId="7D59E020" w14:textId="77777777" w:rsidTr="00BD0CE7">
        <w:trPr>
          <w:trHeight w:val="300"/>
          <w:jc w:val="center"/>
          <w:ins w:id="613" w:author="Author"/>
        </w:trPr>
        <w:tc>
          <w:tcPr>
            <w:tcW w:w="2068" w:type="pct"/>
            <w:shd w:val="clear" w:color="auto" w:fill="auto"/>
            <w:noWrap/>
            <w:vAlign w:val="bottom"/>
            <w:hideMark/>
          </w:tcPr>
          <w:p w14:paraId="513B66AF" w14:textId="77777777" w:rsidR="00287DFD" w:rsidRPr="00D40B8D" w:rsidRDefault="00287DFD" w:rsidP="00BD0CE7">
            <w:pPr>
              <w:pStyle w:val="Tabletext"/>
              <w:spacing w:before="20" w:after="20"/>
              <w:jc w:val="center"/>
              <w:rPr>
                <w:ins w:id="614" w:author="Author"/>
              </w:rPr>
            </w:pPr>
            <w:ins w:id="615" w:author="Author">
              <w:r w:rsidRPr="00D40B8D">
                <w:t>20</w:t>
              </w:r>
            </w:ins>
          </w:p>
        </w:tc>
        <w:tc>
          <w:tcPr>
            <w:tcW w:w="1855" w:type="pct"/>
            <w:shd w:val="clear" w:color="auto" w:fill="auto"/>
            <w:noWrap/>
            <w:vAlign w:val="bottom"/>
            <w:hideMark/>
          </w:tcPr>
          <w:p w14:paraId="6EDF1F63" w14:textId="77777777" w:rsidR="00287DFD" w:rsidRPr="00D40B8D" w:rsidRDefault="00287DFD" w:rsidP="00BD0CE7">
            <w:pPr>
              <w:pStyle w:val="Tabletext"/>
              <w:spacing w:before="20" w:after="20"/>
              <w:jc w:val="center"/>
              <w:rPr>
                <w:ins w:id="616" w:author="Author"/>
              </w:rPr>
            </w:pPr>
            <w:ins w:id="617" w:author="Author">
              <w:r w:rsidRPr="00D40B8D">
                <w:t>1.0</w:t>
              </w:r>
            </w:ins>
          </w:p>
        </w:tc>
        <w:tc>
          <w:tcPr>
            <w:tcW w:w="1078" w:type="pct"/>
            <w:shd w:val="clear" w:color="auto" w:fill="auto"/>
            <w:noWrap/>
            <w:vAlign w:val="bottom"/>
            <w:hideMark/>
          </w:tcPr>
          <w:p w14:paraId="00C414AD" w14:textId="77777777" w:rsidR="00287DFD" w:rsidRPr="00D40B8D" w:rsidRDefault="00287DFD" w:rsidP="00BD0CE7">
            <w:pPr>
              <w:pStyle w:val="Tabletext"/>
              <w:spacing w:before="20" w:after="20"/>
              <w:jc w:val="center"/>
              <w:rPr>
                <w:ins w:id="618" w:author="Author"/>
              </w:rPr>
            </w:pPr>
            <w:ins w:id="619" w:author="Author">
              <w:r w:rsidRPr="00D40B8D">
                <w:t>17.0</w:t>
              </w:r>
            </w:ins>
          </w:p>
        </w:tc>
      </w:tr>
      <w:tr w:rsidR="00287DFD" w:rsidRPr="00D40B8D" w14:paraId="00A491E8" w14:textId="77777777" w:rsidTr="00BD0CE7">
        <w:trPr>
          <w:trHeight w:val="300"/>
          <w:jc w:val="center"/>
          <w:ins w:id="620" w:author="Author"/>
        </w:trPr>
        <w:tc>
          <w:tcPr>
            <w:tcW w:w="2068" w:type="pct"/>
            <w:shd w:val="clear" w:color="auto" w:fill="auto"/>
            <w:noWrap/>
            <w:vAlign w:val="bottom"/>
            <w:hideMark/>
          </w:tcPr>
          <w:p w14:paraId="7BF81D10" w14:textId="77777777" w:rsidR="00287DFD" w:rsidRPr="00D40B8D" w:rsidRDefault="00287DFD" w:rsidP="00BD0CE7">
            <w:pPr>
              <w:pStyle w:val="Tabletext"/>
              <w:spacing w:before="20" w:after="20"/>
              <w:jc w:val="center"/>
              <w:rPr>
                <w:ins w:id="621" w:author="Author"/>
              </w:rPr>
            </w:pPr>
            <w:ins w:id="622" w:author="Author">
              <w:r w:rsidRPr="00D40B8D">
                <w:t>30</w:t>
              </w:r>
            </w:ins>
          </w:p>
        </w:tc>
        <w:tc>
          <w:tcPr>
            <w:tcW w:w="1855" w:type="pct"/>
            <w:shd w:val="clear" w:color="auto" w:fill="auto"/>
            <w:noWrap/>
            <w:vAlign w:val="bottom"/>
            <w:hideMark/>
          </w:tcPr>
          <w:p w14:paraId="787FFAB3" w14:textId="77777777" w:rsidR="00287DFD" w:rsidRPr="00D40B8D" w:rsidRDefault="00287DFD" w:rsidP="00BD0CE7">
            <w:pPr>
              <w:pStyle w:val="Tabletext"/>
              <w:spacing w:before="20" w:after="20"/>
              <w:jc w:val="center"/>
              <w:rPr>
                <w:ins w:id="623" w:author="Author"/>
              </w:rPr>
            </w:pPr>
            <w:ins w:id="624" w:author="Author">
              <w:r w:rsidRPr="00D40B8D">
                <w:t>−0.</w:t>
              </w:r>
              <w:r>
                <w:t>4</w:t>
              </w:r>
            </w:ins>
          </w:p>
        </w:tc>
        <w:tc>
          <w:tcPr>
            <w:tcW w:w="1078" w:type="pct"/>
            <w:shd w:val="clear" w:color="auto" w:fill="auto"/>
            <w:noWrap/>
            <w:vAlign w:val="bottom"/>
            <w:hideMark/>
          </w:tcPr>
          <w:p w14:paraId="60C1AA06" w14:textId="77777777" w:rsidR="00287DFD" w:rsidRPr="00D40B8D" w:rsidRDefault="00287DFD" w:rsidP="00BD0CE7">
            <w:pPr>
              <w:pStyle w:val="Tabletext"/>
              <w:spacing w:before="20" w:after="20"/>
              <w:jc w:val="center"/>
              <w:rPr>
                <w:ins w:id="625" w:author="Author"/>
              </w:rPr>
            </w:pPr>
            <w:ins w:id="626" w:author="Author">
              <w:r w:rsidRPr="00D40B8D">
                <w:t>15.</w:t>
              </w:r>
              <w:r>
                <w:t>6</w:t>
              </w:r>
            </w:ins>
          </w:p>
        </w:tc>
      </w:tr>
      <w:tr w:rsidR="00287DFD" w:rsidRPr="00D40B8D" w14:paraId="10FC9E39" w14:textId="77777777" w:rsidTr="00BD0CE7">
        <w:trPr>
          <w:trHeight w:val="300"/>
          <w:jc w:val="center"/>
          <w:ins w:id="627" w:author="Author"/>
        </w:trPr>
        <w:tc>
          <w:tcPr>
            <w:tcW w:w="2068" w:type="pct"/>
            <w:shd w:val="clear" w:color="auto" w:fill="auto"/>
            <w:noWrap/>
            <w:vAlign w:val="bottom"/>
            <w:hideMark/>
          </w:tcPr>
          <w:p w14:paraId="447E3012" w14:textId="77777777" w:rsidR="00287DFD" w:rsidRPr="00D40B8D" w:rsidRDefault="00287DFD" w:rsidP="00BD0CE7">
            <w:pPr>
              <w:pStyle w:val="Tabletext"/>
              <w:spacing w:before="20" w:after="20"/>
              <w:jc w:val="center"/>
              <w:rPr>
                <w:ins w:id="628" w:author="Author"/>
              </w:rPr>
            </w:pPr>
            <w:ins w:id="629" w:author="Author">
              <w:r w:rsidRPr="00D40B8D">
                <w:t>40</w:t>
              </w:r>
            </w:ins>
          </w:p>
        </w:tc>
        <w:tc>
          <w:tcPr>
            <w:tcW w:w="1855" w:type="pct"/>
            <w:shd w:val="clear" w:color="auto" w:fill="auto"/>
            <w:noWrap/>
            <w:vAlign w:val="bottom"/>
            <w:hideMark/>
          </w:tcPr>
          <w:p w14:paraId="3807049F" w14:textId="77777777" w:rsidR="00287DFD" w:rsidRPr="00D40B8D" w:rsidRDefault="00287DFD" w:rsidP="00BD0CE7">
            <w:pPr>
              <w:pStyle w:val="Tabletext"/>
              <w:spacing w:before="20" w:after="20"/>
              <w:jc w:val="center"/>
              <w:rPr>
                <w:ins w:id="630" w:author="Author"/>
              </w:rPr>
            </w:pPr>
            <w:ins w:id="631" w:author="Author">
              <w:r w:rsidRPr="00D40B8D">
                <w:t>−2.</w:t>
              </w:r>
              <w:r>
                <w:t>3</w:t>
              </w:r>
            </w:ins>
          </w:p>
        </w:tc>
        <w:tc>
          <w:tcPr>
            <w:tcW w:w="1078" w:type="pct"/>
            <w:shd w:val="clear" w:color="auto" w:fill="auto"/>
            <w:noWrap/>
            <w:vAlign w:val="bottom"/>
            <w:hideMark/>
          </w:tcPr>
          <w:p w14:paraId="00492427" w14:textId="77777777" w:rsidR="00287DFD" w:rsidRPr="00D40B8D" w:rsidRDefault="00287DFD" w:rsidP="00BD0CE7">
            <w:pPr>
              <w:pStyle w:val="Tabletext"/>
              <w:spacing w:before="20" w:after="20"/>
              <w:jc w:val="center"/>
              <w:rPr>
                <w:ins w:id="632" w:author="Author"/>
              </w:rPr>
            </w:pPr>
            <w:ins w:id="633" w:author="Author">
              <w:r w:rsidRPr="00D40B8D">
                <w:t>13.</w:t>
              </w:r>
              <w:r>
                <w:t>7</w:t>
              </w:r>
            </w:ins>
          </w:p>
        </w:tc>
      </w:tr>
      <w:tr w:rsidR="00287DFD" w:rsidRPr="00D40B8D" w14:paraId="7D3C93E5" w14:textId="77777777" w:rsidTr="00BD0CE7">
        <w:trPr>
          <w:trHeight w:val="300"/>
          <w:jc w:val="center"/>
          <w:ins w:id="634" w:author="Author"/>
        </w:trPr>
        <w:tc>
          <w:tcPr>
            <w:tcW w:w="2068" w:type="pct"/>
            <w:shd w:val="clear" w:color="auto" w:fill="auto"/>
            <w:noWrap/>
            <w:vAlign w:val="bottom"/>
            <w:hideMark/>
          </w:tcPr>
          <w:p w14:paraId="464EB112" w14:textId="77777777" w:rsidR="00287DFD" w:rsidRPr="00D40B8D" w:rsidRDefault="00287DFD" w:rsidP="00BD0CE7">
            <w:pPr>
              <w:pStyle w:val="Tabletext"/>
              <w:spacing w:before="20" w:after="20"/>
              <w:jc w:val="center"/>
              <w:rPr>
                <w:ins w:id="635" w:author="Author"/>
              </w:rPr>
            </w:pPr>
            <w:ins w:id="636" w:author="Author">
              <w:r w:rsidRPr="00D40B8D">
                <w:t>50</w:t>
              </w:r>
            </w:ins>
          </w:p>
        </w:tc>
        <w:tc>
          <w:tcPr>
            <w:tcW w:w="1855" w:type="pct"/>
            <w:shd w:val="clear" w:color="auto" w:fill="auto"/>
            <w:noWrap/>
            <w:vAlign w:val="bottom"/>
            <w:hideMark/>
          </w:tcPr>
          <w:p w14:paraId="53EBE8DE" w14:textId="77777777" w:rsidR="00287DFD" w:rsidRPr="00D40B8D" w:rsidRDefault="00287DFD" w:rsidP="00BD0CE7">
            <w:pPr>
              <w:pStyle w:val="Tabletext"/>
              <w:spacing w:before="20" w:after="20"/>
              <w:jc w:val="center"/>
              <w:rPr>
                <w:ins w:id="637" w:author="Author"/>
              </w:rPr>
            </w:pPr>
            <w:ins w:id="638" w:author="Author">
              <w:r w:rsidRPr="00D40B8D">
                <w:t>−</w:t>
              </w:r>
              <w:r>
                <w:t>4</w:t>
              </w:r>
              <w:r w:rsidRPr="00D40B8D">
                <w:t>.</w:t>
              </w:r>
              <w:r>
                <w:t>8</w:t>
              </w:r>
            </w:ins>
          </w:p>
        </w:tc>
        <w:tc>
          <w:tcPr>
            <w:tcW w:w="1078" w:type="pct"/>
            <w:shd w:val="clear" w:color="auto" w:fill="auto"/>
            <w:noWrap/>
            <w:vAlign w:val="bottom"/>
            <w:hideMark/>
          </w:tcPr>
          <w:p w14:paraId="1C517D31" w14:textId="77777777" w:rsidR="00287DFD" w:rsidRPr="00D40B8D" w:rsidRDefault="00287DFD" w:rsidP="00BD0CE7">
            <w:pPr>
              <w:pStyle w:val="Tabletext"/>
              <w:spacing w:before="20" w:after="20"/>
              <w:jc w:val="center"/>
              <w:rPr>
                <w:ins w:id="639" w:author="Author"/>
              </w:rPr>
            </w:pPr>
            <w:ins w:id="640" w:author="Author">
              <w:r w:rsidRPr="00D40B8D">
                <w:t>11.</w:t>
              </w:r>
              <w:r>
                <w:t>2</w:t>
              </w:r>
            </w:ins>
          </w:p>
        </w:tc>
      </w:tr>
      <w:tr w:rsidR="00287DFD" w:rsidRPr="00D40B8D" w14:paraId="72FAD360" w14:textId="77777777" w:rsidTr="00BD0CE7">
        <w:trPr>
          <w:trHeight w:val="300"/>
          <w:jc w:val="center"/>
          <w:ins w:id="641" w:author="Author"/>
        </w:trPr>
        <w:tc>
          <w:tcPr>
            <w:tcW w:w="2068" w:type="pct"/>
            <w:shd w:val="clear" w:color="auto" w:fill="auto"/>
            <w:noWrap/>
            <w:vAlign w:val="bottom"/>
            <w:hideMark/>
          </w:tcPr>
          <w:p w14:paraId="1802A2E4" w14:textId="77777777" w:rsidR="00287DFD" w:rsidRPr="00D40B8D" w:rsidRDefault="00287DFD" w:rsidP="00BD0CE7">
            <w:pPr>
              <w:pStyle w:val="Tabletext"/>
              <w:spacing w:before="20" w:after="20"/>
              <w:jc w:val="center"/>
              <w:rPr>
                <w:ins w:id="642" w:author="Author"/>
              </w:rPr>
            </w:pPr>
            <w:ins w:id="643" w:author="Author">
              <w:r w:rsidRPr="00D40B8D">
                <w:t>60</w:t>
              </w:r>
            </w:ins>
          </w:p>
        </w:tc>
        <w:tc>
          <w:tcPr>
            <w:tcW w:w="1855" w:type="pct"/>
            <w:shd w:val="clear" w:color="auto" w:fill="auto"/>
            <w:noWrap/>
            <w:vAlign w:val="bottom"/>
            <w:hideMark/>
          </w:tcPr>
          <w:p w14:paraId="382FD17B" w14:textId="77777777" w:rsidR="00287DFD" w:rsidRPr="00D40B8D" w:rsidRDefault="00287DFD" w:rsidP="00BD0CE7">
            <w:pPr>
              <w:pStyle w:val="Tabletext"/>
              <w:spacing w:before="20" w:after="20"/>
              <w:jc w:val="center"/>
              <w:rPr>
                <w:ins w:id="644" w:author="Author"/>
              </w:rPr>
            </w:pPr>
            <w:ins w:id="645" w:author="Author">
              <w:r w:rsidRPr="00D40B8D">
                <w:t>−</w:t>
              </w:r>
              <w:r>
                <w:t>7</w:t>
              </w:r>
              <w:r w:rsidRPr="00D40B8D">
                <w:t>.</w:t>
              </w:r>
              <w:r>
                <w:t>9</w:t>
              </w:r>
            </w:ins>
          </w:p>
        </w:tc>
        <w:tc>
          <w:tcPr>
            <w:tcW w:w="1078" w:type="pct"/>
            <w:shd w:val="clear" w:color="auto" w:fill="auto"/>
            <w:noWrap/>
            <w:vAlign w:val="bottom"/>
            <w:hideMark/>
          </w:tcPr>
          <w:p w14:paraId="1D842E8F" w14:textId="77777777" w:rsidR="00287DFD" w:rsidRPr="00D40B8D" w:rsidRDefault="00287DFD" w:rsidP="00BD0CE7">
            <w:pPr>
              <w:pStyle w:val="Tabletext"/>
              <w:spacing w:before="20" w:after="20"/>
              <w:jc w:val="center"/>
              <w:rPr>
                <w:ins w:id="646" w:author="Author"/>
              </w:rPr>
            </w:pPr>
            <w:ins w:id="647" w:author="Author">
              <w:r w:rsidRPr="00D40B8D">
                <w:t>8.</w:t>
              </w:r>
              <w:r>
                <w:t>1</w:t>
              </w:r>
            </w:ins>
          </w:p>
        </w:tc>
      </w:tr>
      <w:tr w:rsidR="00287DFD" w:rsidRPr="00D40B8D" w14:paraId="61FD9BC2" w14:textId="77777777" w:rsidTr="00BD0CE7">
        <w:trPr>
          <w:trHeight w:val="300"/>
          <w:jc w:val="center"/>
          <w:ins w:id="648" w:author="Author"/>
        </w:trPr>
        <w:tc>
          <w:tcPr>
            <w:tcW w:w="2068" w:type="pct"/>
            <w:shd w:val="clear" w:color="auto" w:fill="auto"/>
            <w:noWrap/>
            <w:vAlign w:val="bottom"/>
            <w:hideMark/>
          </w:tcPr>
          <w:p w14:paraId="1B8C0941" w14:textId="77777777" w:rsidR="00287DFD" w:rsidRPr="00D40B8D" w:rsidRDefault="00287DFD" w:rsidP="00BD0CE7">
            <w:pPr>
              <w:pStyle w:val="Tabletext"/>
              <w:spacing w:before="20" w:after="20"/>
              <w:jc w:val="center"/>
              <w:rPr>
                <w:ins w:id="649" w:author="Author"/>
              </w:rPr>
            </w:pPr>
            <w:ins w:id="650" w:author="Author">
              <w:r w:rsidRPr="00D40B8D">
                <w:t>70</w:t>
              </w:r>
            </w:ins>
          </w:p>
        </w:tc>
        <w:tc>
          <w:tcPr>
            <w:tcW w:w="1855" w:type="pct"/>
            <w:shd w:val="clear" w:color="auto" w:fill="auto"/>
            <w:noWrap/>
            <w:vAlign w:val="bottom"/>
            <w:hideMark/>
          </w:tcPr>
          <w:p w14:paraId="664BD45C" w14:textId="77777777" w:rsidR="00287DFD" w:rsidRPr="00D40B8D" w:rsidRDefault="00287DFD" w:rsidP="00BD0CE7">
            <w:pPr>
              <w:pStyle w:val="Tabletext"/>
              <w:spacing w:before="20" w:after="20"/>
              <w:jc w:val="center"/>
              <w:rPr>
                <w:ins w:id="651" w:author="Author"/>
              </w:rPr>
            </w:pPr>
            <w:ins w:id="652" w:author="Author">
              <w:r w:rsidRPr="00D40B8D">
                <w:t>−1</w:t>
              </w:r>
              <w:r>
                <w:t>0</w:t>
              </w:r>
              <w:r w:rsidRPr="00D40B8D">
                <w:t>.</w:t>
              </w:r>
              <w:r>
                <w:t>8</w:t>
              </w:r>
            </w:ins>
          </w:p>
        </w:tc>
        <w:tc>
          <w:tcPr>
            <w:tcW w:w="1078" w:type="pct"/>
            <w:shd w:val="clear" w:color="auto" w:fill="auto"/>
            <w:noWrap/>
            <w:vAlign w:val="bottom"/>
            <w:hideMark/>
          </w:tcPr>
          <w:p w14:paraId="061EADC9" w14:textId="77777777" w:rsidR="00287DFD" w:rsidRPr="00D40B8D" w:rsidRDefault="00287DFD" w:rsidP="00BD0CE7">
            <w:pPr>
              <w:pStyle w:val="Tabletext"/>
              <w:spacing w:before="20" w:after="20"/>
              <w:jc w:val="center"/>
              <w:rPr>
                <w:ins w:id="653" w:author="Author"/>
              </w:rPr>
            </w:pPr>
            <w:ins w:id="654" w:author="Author">
              <w:r w:rsidRPr="00D40B8D">
                <w:t>5.</w:t>
              </w:r>
              <w:r>
                <w:t>2</w:t>
              </w:r>
            </w:ins>
          </w:p>
        </w:tc>
      </w:tr>
      <w:tr w:rsidR="00287DFD" w:rsidRPr="00D40B8D" w14:paraId="57DCBEE4" w14:textId="77777777" w:rsidTr="00BD0CE7">
        <w:trPr>
          <w:trHeight w:val="300"/>
          <w:jc w:val="center"/>
          <w:ins w:id="655" w:author="Author"/>
        </w:trPr>
        <w:tc>
          <w:tcPr>
            <w:tcW w:w="2068" w:type="pct"/>
            <w:shd w:val="clear" w:color="auto" w:fill="auto"/>
            <w:noWrap/>
            <w:vAlign w:val="bottom"/>
            <w:hideMark/>
          </w:tcPr>
          <w:p w14:paraId="594D53F7" w14:textId="77777777" w:rsidR="00287DFD" w:rsidRPr="00D40B8D" w:rsidRDefault="00287DFD" w:rsidP="00BD0CE7">
            <w:pPr>
              <w:pStyle w:val="Tabletext"/>
              <w:spacing w:before="20" w:after="20"/>
              <w:jc w:val="center"/>
              <w:rPr>
                <w:ins w:id="656" w:author="Author"/>
              </w:rPr>
            </w:pPr>
            <w:ins w:id="657" w:author="Author">
              <w:r w:rsidRPr="00D40B8D">
                <w:t>80</w:t>
              </w:r>
            </w:ins>
          </w:p>
        </w:tc>
        <w:tc>
          <w:tcPr>
            <w:tcW w:w="1855" w:type="pct"/>
            <w:shd w:val="clear" w:color="auto" w:fill="auto"/>
            <w:noWrap/>
            <w:vAlign w:val="bottom"/>
            <w:hideMark/>
          </w:tcPr>
          <w:p w14:paraId="069B198E" w14:textId="77777777" w:rsidR="00287DFD" w:rsidRPr="00D40B8D" w:rsidRDefault="00287DFD" w:rsidP="00BD0CE7">
            <w:pPr>
              <w:pStyle w:val="Tabletext"/>
              <w:spacing w:before="20" w:after="20"/>
              <w:jc w:val="center"/>
              <w:rPr>
                <w:ins w:id="658" w:author="Author"/>
              </w:rPr>
            </w:pPr>
            <w:ins w:id="659" w:author="Author">
              <w:r w:rsidRPr="00D40B8D">
                <w:t>−11.</w:t>
              </w:r>
              <w:r>
                <w:t>3</w:t>
              </w:r>
            </w:ins>
          </w:p>
        </w:tc>
        <w:tc>
          <w:tcPr>
            <w:tcW w:w="1078" w:type="pct"/>
            <w:shd w:val="clear" w:color="auto" w:fill="auto"/>
            <w:noWrap/>
            <w:vAlign w:val="bottom"/>
            <w:hideMark/>
          </w:tcPr>
          <w:p w14:paraId="07300281" w14:textId="77777777" w:rsidR="00287DFD" w:rsidRPr="00D40B8D" w:rsidRDefault="00287DFD" w:rsidP="00BD0CE7">
            <w:pPr>
              <w:pStyle w:val="Tabletext"/>
              <w:spacing w:before="20" w:after="20"/>
              <w:jc w:val="center"/>
              <w:rPr>
                <w:ins w:id="660" w:author="Author"/>
              </w:rPr>
            </w:pPr>
            <w:ins w:id="661" w:author="Author">
              <w:r w:rsidRPr="00D40B8D">
                <w:t>4.</w:t>
              </w:r>
              <w:r>
                <w:t>7</w:t>
              </w:r>
            </w:ins>
          </w:p>
        </w:tc>
      </w:tr>
      <w:tr w:rsidR="00287DFD" w:rsidRPr="00D40B8D" w14:paraId="1B3945C1" w14:textId="77777777" w:rsidTr="00BD0CE7">
        <w:trPr>
          <w:trHeight w:val="300"/>
          <w:jc w:val="center"/>
          <w:ins w:id="662" w:author="Author"/>
        </w:trPr>
        <w:tc>
          <w:tcPr>
            <w:tcW w:w="2068" w:type="pct"/>
            <w:shd w:val="clear" w:color="auto" w:fill="auto"/>
            <w:noWrap/>
            <w:vAlign w:val="bottom"/>
            <w:hideMark/>
          </w:tcPr>
          <w:p w14:paraId="4A941B3A" w14:textId="77777777" w:rsidR="00287DFD" w:rsidRPr="00D40B8D" w:rsidRDefault="00287DFD" w:rsidP="00BD0CE7">
            <w:pPr>
              <w:pStyle w:val="Tabletext"/>
              <w:spacing w:before="20" w:after="20"/>
              <w:jc w:val="center"/>
              <w:rPr>
                <w:ins w:id="663" w:author="Author"/>
              </w:rPr>
            </w:pPr>
            <w:ins w:id="664" w:author="Author">
              <w:r w:rsidRPr="00D40B8D">
                <w:t>90</w:t>
              </w:r>
            </w:ins>
          </w:p>
        </w:tc>
        <w:tc>
          <w:tcPr>
            <w:tcW w:w="1855" w:type="pct"/>
            <w:shd w:val="clear" w:color="auto" w:fill="auto"/>
            <w:noWrap/>
            <w:vAlign w:val="bottom"/>
            <w:hideMark/>
          </w:tcPr>
          <w:p w14:paraId="2EE55737" w14:textId="77777777" w:rsidR="00287DFD" w:rsidRPr="00D40B8D" w:rsidRDefault="00287DFD" w:rsidP="00BD0CE7">
            <w:pPr>
              <w:pStyle w:val="Tabletext"/>
              <w:spacing w:before="20" w:after="20"/>
              <w:jc w:val="center"/>
              <w:rPr>
                <w:ins w:id="665" w:author="Author"/>
              </w:rPr>
            </w:pPr>
            <w:ins w:id="666" w:author="Author">
              <w:r w:rsidRPr="00D40B8D">
                <w:t>−1</w:t>
              </w:r>
              <w:r>
                <w:t>1</w:t>
              </w:r>
              <w:r w:rsidRPr="00D40B8D">
                <w:t>.</w:t>
              </w:r>
              <w:r>
                <w:t>6</w:t>
              </w:r>
            </w:ins>
          </w:p>
        </w:tc>
        <w:tc>
          <w:tcPr>
            <w:tcW w:w="1078" w:type="pct"/>
            <w:shd w:val="clear" w:color="auto" w:fill="auto"/>
            <w:noWrap/>
            <w:vAlign w:val="bottom"/>
            <w:hideMark/>
          </w:tcPr>
          <w:p w14:paraId="2F4F95F9" w14:textId="77777777" w:rsidR="00287DFD" w:rsidRPr="00D40B8D" w:rsidRDefault="00287DFD" w:rsidP="00BD0CE7">
            <w:pPr>
              <w:pStyle w:val="Tabletext"/>
              <w:spacing w:before="20" w:after="20"/>
              <w:jc w:val="center"/>
              <w:rPr>
                <w:ins w:id="667" w:author="Author"/>
              </w:rPr>
            </w:pPr>
            <w:ins w:id="668" w:author="Author">
              <w:r w:rsidRPr="00D40B8D">
                <w:t>4.</w:t>
              </w:r>
              <w:r>
                <w:t>4</w:t>
              </w:r>
            </w:ins>
          </w:p>
        </w:tc>
      </w:tr>
    </w:tbl>
    <w:p w14:paraId="7F35BDD9" w14:textId="77777777" w:rsidR="00287DFD" w:rsidRDefault="00287DFD" w:rsidP="00287DFD">
      <w:pPr>
        <w:rPr>
          <w:ins w:id="669" w:author="Author"/>
        </w:rPr>
      </w:pPr>
    </w:p>
    <w:p w14:paraId="4BC12BA3" w14:textId="77777777" w:rsidR="00287DFD" w:rsidRPr="00D40B8D" w:rsidRDefault="00287DFD" w:rsidP="00287DFD">
      <w:pPr>
        <w:pStyle w:val="Heading3"/>
        <w:rPr>
          <w:ins w:id="670" w:author="Author"/>
        </w:rPr>
      </w:pPr>
      <w:ins w:id="671" w:author="Author">
        <w:r>
          <w:t>6</w:t>
        </w:r>
        <w:r w:rsidRPr="00D40B8D">
          <w:t>.1.2</w:t>
        </w:r>
        <w:r>
          <w:t>.2.1.2</w:t>
        </w:r>
        <w:r w:rsidRPr="00D40B8D">
          <w:tab/>
        </w:r>
        <w:r w:rsidRPr="001F51DD">
          <w:t>Link budge</w:t>
        </w:r>
        <w:r>
          <w:t>t calculations for transmission</w:t>
        </w:r>
        <w:r w:rsidRPr="001F51DD">
          <w:t xml:space="preserve"> from </w:t>
        </w:r>
        <w:r>
          <w:t>base</w:t>
        </w:r>
        <w:r w:rsidRPr="001F51DD">
          <w:t xml:space="preserve"> station to </w:t>
        </w:r>
        <w:r>
          <w:t>mobile</w:t>
        </w:r>
        <w:r w:rsidRPr="001F51DD">
          <w:t xml:space="preserve"> station</w:t>
        </w:r>
      </w:ins>
    </w:p>
    <w:p w14:paraId="4CB3E527" w14:textId="13B65CA7" w:rsidR="00287DFD" w:rsidRDefault="00287DFD" w:rsidP="00287DFD">
      <w:pPr>
        <w:rPr>
          <w:ins w:id="672" w:author="Author"/>
        </w:rPr>
      </w:pPr>
      <w:ins w:id="673" w:author="Author">
        <w:r>
          <w:t xml:space="preserve">Given the typical antenna heights for the land mobile base station and mobile station summarized in Table </w:t>
        </w:r>
        <w:r w:rsidR="00C66C4C">
          <w:t>30</w:t>
        </w:r>
        <w:r>
          <w:t xml:space="preserve">, the distance to the horizon from the base or mobile station can be calculated. Then the mobile station to base station range can be found to be 32.7 km. Based on the mobile station to base station range the transmission free space loss can be calculated to 106.9 </w:t>
        </w:r>
        <w:proofErr w:type="spellStart"/>
        <w:r>
          <w:t>dB.</w:t>
        </w:r>
        <w:proofErr w:type="spellEnd"/>
      </w:ins>
    </w:p>
    <w:p w14:paraId="2C6AFA50" w14:textId="4797D640" w:rsidR="00287DFD" w:rsidRDefault="00287DFD" w:rsidP="00287DFD">
      <w:pPr>
        <w:rPr>
          <w:ins w:id="674" w:author="Author"/>
        </w:rPr>
      </w:pPr>
      <w:ins w:id="675" w:author="Author">
        <w:r>
          <w:t xml:space="preserve">In addition to the free space loss, a land mobile transmission channel will experience additional path loss. Recommendation ITU-R P.1546 provide methods for point-to-area predictions for terrestrial services for the relevant frequency band. Based on tabulated field strengths available from the </w:t>
        </w:r>
        <w:proofErr w:type="spellStart"/>
        <w:r>
          <w:t>Radiocommunication</w:t>
        </w:r>
        <w:proofErr w:type="spellEnd"/>
        <w:r>
          <w:t xml:space="preserve"> Bureau, as discussed in Annex 1 of that recommendation, combined with formulas for interpolation of field strength as function of antenna height, distance and frequency as provided in Annex 5 of that recommendation, the additional path loss can be estimated. The tabulated field strengths exceeded 50 % of the time from Recommendation ITU-R P.1546 assumes a transmit </w:t>
        </w:r>
        <w:proofErr w:type="spellStart"/>
        <w:r>
          <w:t>e.r.p</w:t>
        </w:r>
        <w:proofErr w:type="spellEnd"/>
        <w:r>
          <w:t xml:space="preserve"> of 1 kW, and the values needed to perform the interpolation to the frequency of 162 MHz and the antenna height and mobile station to base station range given in Table </w:t>
        </w:r>
        <w:r w:rsidR="00C66C4C">
          <w:t>30</w:t>
        </w:r>
        <w:r>
          <w:t xml:space="preserve">, are provided in Table </w:t>
        </w:r>
        <w:r w:rsidR="00C66C4C">
          <w:t>33</w:t>
        </w:r>
        <w:r>
          <w:t>.</w:t>
        </w:r>
      </w:ins>
    </w:p>
    <w:p w14:paraId="1F118D2E" w14:textId="3F82FEEB" w:rsidR="00287DFD" w:rsidRPr="00D40B8D" w:rsidRDefault="00287DFD" w:rsidP="00287DFD">
      <w:pPr>
        <w:pStyle w:val="TableNo"/>
        <w:rPr>
          <w:ins w:id="676" w:author="Author"/>
        </w:rPr>
      </w:pPr>
      <w:ins w:id="677" w:author="Author">
        <w:r>
          <w:t xml:space="preserve">TABLE </w:t>
        </w:r>
        <w:r w:rsidR="00C66C4C">
          <w:t>33</w:t>
        </w:r>
      </w:ins>
    </w:p>
    <w:p w14:paraId="7F61E770" w14:textId="77777777" w:rsidR="00287DFD" w:rsidRPr="00D40B8D" w:rsidRDefault="00287DFD" w:rsidP="00287DFD">
      <w:pPr>
        <w:pStyle w:val="Tabletitle"/>
        <w:rPr>
          <w:ins w:id="678" w:author="Author"/>
          <w:b w:val="0"/>
        </w:rPr>
      </w:pPr>
      <w:ins w:id="679" w:author="Author">
        <w:r>
          <w:t>Tabulated field strength values exceeded 50% of the time from Recommendation ITU-R P.1546 needed to perform the interpolation to the frequency of 162 MHz and the antenna height and mobile station to base station range.</w:t>
        </w:r>
      </w:ins>
    </w:p>
    <w:tbl>
      <w:tblPr>
        <w:tblW w:w="58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0"/>
        <w:gridCol w:w="1559"/>
        <w:gridCol w:w="993"/>
        <w:gridCol w:w="1984"/>
      </w:tblGrid>
      <w:tr w:rsidR="00287DFD" w:rsidRPr="00D40B8D" w14:paraId="0119CDDD" w14:textId="77777777" w:rsidTr="00BD0CE7">
        <w:trPr>
          <w:cantSplit/>
          <w:tblHeader/>
          <w:jc w:val="center"/>
          <w:ins w:id="680" w:author="Author"/>
        </w:trPr>
        <w:tc>
          <w:tcPr>
            <w:tcW w:w="1270" w:type="dxa"/>
            <w:tcBorders>
              <w:top w:val="single" w:sz="4" w:space="0" w:color="auto"/>
            </w:tcBorders>
            <w:noWrap/>
          </w:tcPr>
          <w:p w14:paraId="69F8A9B3" w14:textId="77777777" w:rsidR="00287DFD" w:rsidRPr="00D40B8D" w:rsidRDefault="00287DFD" w:rsidP="00BD0CE7">
            <w:pPr>
              <w:pStyle w:val="Tablehead"/>
              <w:rPr>
                <w:ins w:id="681" w:author="Author"/>
              </w:rPr>
            </w:pPr>
            <w:ins w:id="682" w:author="Author">
              <w:r>
                <w:t>Frequency (MHz)</w:t>
              </w:r>
            </w:ins>
          </w:p>
        </w:tc>
        <w:tc>
          <w:tcPr>
            <w:tcW w:w="1559" w:type="dxa"/>
            <w:tcBorders>
              <w:top w:val="single" w:sz="4" w:space="0" w:color="auto"/>
            </w:tcBorders>
            <w:noWrap/>
          </w:tcPr>
          <w:p w14:paraId="0393152B" w14:textId="77777777" w:rsidR="00287DFD" w:rsidRPr="00D40B8D" w:rsidRDefault="00287DFD" w:rsidP="00BD0CE7">
            <w:pPr>
              <w:pStyle w:val="Tablehead"/>
              <w:rPr>
                <w:ins w:id="683" w:author="Author"/>
              </w:rPr>
            </w:pPr>
            <w:ins w:id="684" w:author="Author">
              <w:r>
                <w:t>Antenna height (m)</w:t>
              </w:r>
            </w:ins>
          </w:p>
        </w:tc>
        <w:tc>
          <w:tcPr>
            <w:tcW w:w="993" w:type="dxa"/>
            <w:tcBorders>
              <w:top w:val="single" w:sz="4" w:space="0" w:color="auto"/>
            </w:tcBorders>
            <w:noWrap/>
          </w:tcPr>
          <w:p w14:paraId="3C9FBDA1" w14:textId="77777777" w:rsidR="00287DFD" w:rsidRPr="00D40B8D" w:rsidRDefault="00287DFD" w:rsidP="00BD0CE7">
            <w:pPr>
              <w:pStyle w:val="Tablehead"/>
              <w:rPr>
                <w:ins w:id="685" w:author="Author"/>
              </w:rPr>
            </w:pPr>
            <w:ins w:id="686" w:author="Author">
              <w:r>
                <w:t>Distance (km)</w:t>
              </w:r>
            </w:ins>
          </w:p>
        </w:tc>
        <w:tc>
          <w:tcPr>
            <w:tcW w:w="1984" w:type="dxa"/>
            <w:tcBorders>
              <w:top w:val="single" w:sz="4" w:space="0" w:color="auto"/>
            </w:tcBorders>
          </w:tcPr>
          <w:p w14:paraId="573AAD5E" w14:textId="77777777" w:rsidR="00287DFD" w:rsidRDefault="00287DFD" w:rsidP="00BD0CE7">
            <w:pPr>
              <w:pStyle w:val="Tablehead"/>
              <w:rPr>
                <w:ins w:id="687" w:author="Author"/>
              </w:rPr>
            </w:pPr>
            <w:ins w:id="688" w:author="Author">
              <w:r>
                <w:t xml:space="preserve">Field strength value (dB </w:t>
              </w:r>
              <w:proofErr w:type="spellStart"/>
              <w:r>
                <w:t>uV</w:t>
              </w:r>
              <w:proofErr w:type="spellEnd"/>
              <w:r>
                <w:t>/m)</w:t>
              </w:r>
            </w:ins>
          </w:p>
        </w:tc>
      </w:tr>
      <w:tr w:rsidR="00287DFD" w:rsidRPr="00D40B8D" w14:paraId="74D7196A" w14:textId="77777777" w:rsidTr="00BD0CE7">
        <w:trPr>
          <w:cantSplit/>
          <w:jc w:val="center"/>
          <w:ins w:id="689" w:author="Author"/>
        </w:trPr>
        <w:tc>
          <w:tcPr>
            <w:tcW w:w="1270" w:type="dxa"/>
            <w:vMerge w:val="restart"/>
            <w:tcBorders>
              <w:top w:val="single" w:sz="4" w:space="0" w:color="auto"/>
            </w:tcBorders>
            <w:noWrap/>
            <w:vAlign w:val="center"/>
          </w:tcPr>
          <w:p w14:paraId="55FB3B2D" w14:textId="77777777" w:rsidR="00287DFD" w:rsidRPr="00D40B8D" w:rsidRDefault="00287DFD" w:rsidP="00BD0CE7">
            <w:pPr>
              <w:pStyle w:val="Tabletext"/>
              <w:jc w:val="center"/>
              <w:rPr>
                <w:ins w:id="690" w:author="Author"/>
              </w:rPr>
            </w:pPr>
            <w:ins w:id="691" w:author="Author">
              <w:r>
                <w:t>100</w:t>
              </w:r>
            </w:ins>
          </w:p>
        </w:tc>
        <w:tc>
          <w:tcPr>
            <w:tcW w:w="1559" w:type="dxa"/>
            <w:vMerge w:val="restart"/>
            <w:tcBorders>
              <w:top w:val="single" w:sz="4" w:space="0" w:color="auto"/>
            </w:tcBorders>
            <w:noWrap/>
            <w:vAlign w:val="center"/>
          </w:tcPr>
          <w:p w14:paraId="221A076A" w14:textId="77777777" w:rsidR="00287DFD" w:rsidRPr="00D40B8D" w:rsidRDefault="00287DFD" w:rsidP="00BD0CE7">
            <w:pPr>
              <w:pStyle w:val="Tabletext"/>
              <w:jc w:val="center"/>
              <w:rPr>
                <w:ins w:id="692" w:author="Author"/>
              </w:rPr>
            </w:pPr>
            <w:ins w:id="693" w:author="Author">
              <w:r>
                <w:t>37.5</w:t>
              </w:r>
            </w:ins>
          </w:p>
        </w:tc>
        <w:tc>
          <w:tcPr>
            <w:tcW w:w="993" w:type="dxa"/>
            <w:tcBorders>
              <w:top w:val="single" w:sz="4" w:space="0" w:color="auto"/>
            </w:tcBorders>
            <w:noWrap/>
          </w:tcPr>
          <w:p w14:paraId="5B9B392F" w14:textId="77777777" w:rsidR="00287DFD" w:rsidRPr="00D40B8D" w:rsidRDefault="00287DFD" w:rsidP="00BD0CE7">
            <w:pPr>
              <w:pStyle w:val="Tabletext"/>
              <w:jc w:val="center"/>
              <w:rPr>
                <w:ins w:id="694" w:author="Author"/>
              </w:rPr>
            </w:pPr>
            <w:ins w:id="695" w:author="Author">
              <w:r>
                <w:t>30</w:t>
              </w:r>
            </w:ins>
          </w:p>
        </w:tc>
        <w:tc>
          <w:tcPr>
            <w:tcW w:w="1984" w:type="dxa"/>
            <w:tcBorders>
              <w:top w:val="single" w:sz="4" w:space="0" w:color="auto"/>
            </w:tcBorders>
          </w:tcPr>
          <w:p w14:paraId="6CEDAB72" w14:textId="77777777" w:rsidR="00287DFD" w:rsidRPr="00D40B8D" w:rsidRDefault="00287DFD" w:rsidP="00BD0CE7">
            <w:pPr>
              <w:pStyle w:val="Tabletext"/>
              <w:jc w:val="center"/>
              <w:rPr>
                <w:ins w:id="696" w:author="Author"/>
              </w:rPr>
            </w:pPr>
            <w:ins w:id="697" w:author="Author">
              <w:r>
                <w:t>41.3</w:t>
              </w:r>
            </w:ins>
          </w:p>
        </w:tc>
      </w:tr>
      <w:tr w:rsidR="00287DFD" w:rsidRPr="00D40B8D" w14:paraId="3D346E34" w14:textId="77777777" w:rsidTr="00BD0CE7">
        <w:trPr>
          <w:cantSplit/>
          <w:jc w:val="center"/>
          <w:ins w:id="698" w:author="Author"/>
        </w:trPr>
        <w:tc>
          <w:tcPr>
            <w:tcW w:w="1270" w:type="dxa"/>
            <w:vMerge/>
          </w:tcPr>
          <w:p w14:paraId="7AF6F203" w14:textId="77777777" w:rsidR="00287DFD" w:rsidRPr="00D40B8D" w:rsidRDefault="00287DFD" w:rsidP="00BD0CE7">
            <w:pPr>
              <w:pStyle w:val="Tabletext"/>
              <w:rPr>
                <w:ins w:id="699" w:author="Author"/>
              </w:rPr>
            </w:pPr>
          </w:p>
        </w:tc>
        <w:tc>
          <w:tcPr>
            <w:tcW w:w="1559" w:type="dxa"/>
            <w:vMerge/>
          </w:tcPr>
          <w:p w14:paraId="6EAF5CB1" w14:textId="77777777" w:rsidR="00287DFD" w:rsidRPr="00D40B8D" w:rsidRDefault="00287DFD" w:rsidP="00BD0CE7">
            <w:pPr>
              <w:pStyle w:val="Tabletext"/>
              <w:jc w:val="center"/>
              <w:rPr>
                <w:ins w:id="700" w:author="Author"/>
              </w:rPr>
            </w:pPr>
          </w:p>
        </w:tc>
        <w:tc>
          <w:tcPr>
            <w:tcW w:w="993" w:type="dxa"/>
            <w:tcBorders>
              <w:top w:val="single" w:sz="4" w:space="0" w:color="auto"/>
            </w:tcBorders>
          </w:tcPr>
          <w:p w14:paraId="5883D907" w14:textId="77777777" w:rsidR="00287DFD" w:rsidRPr="00D40B8D" w:rsidRDefault="00287DFD" w:rsidP="00BD0CE7">
            <w:pPr>
              <w:pStyle w:val="Tabletext"/>
              <w:jc w:val="center"/>
              <w:rPr>
                <w:ins w:id="701" w:author="Author"/>
              </w:rPr>
            </w:pPr>
            <w:ins w:id="702" w:author="Author">
              <w:r>
                <w:t>35</w:t>
              </w:r>
            </w:ins>
          </w:p>
        </w:tc>
        <w:tc>
          <w:tcPr>
            <w:tcW w:w="1984" w:type="dxa"/>
            <w:tcBorders>
              <w:top w:val="single" w:sz="4" w:space="0" w:color="auto"/>
            </w:tcBorders>
          </w:tcPr>
          <w:p w14:paraId="5529BC94" w14:textId="77777777" w:rsidR="00287DFD" w:rsidRPr="00D40B8D" w:rsidRDefault="00287DFD" w:rsidP="00BD0CE7">
            <w:pPr>
              <w:pStyle w:val="Tabletext"/>
              <w:jc w:val="center"/>
              <w:rPr>
                <w:ins w:id="703" w:author="Author"/>
              </w:rPr>
            </w:pPr>
            <w:ins w:id="704" w:author="Author">
              <w:r>
                <w:t>38.1</w:t>
              </w:r>
            </w:ins>
          </w:p>
        </w:tc>
      </w:tr>
      <w:tr w:rsidR="00287DFD" w:rsidRPr="00D40B8D" w14:paraId="085BF74A" w14:textId="77777777" w:rsidTr="00BD0CE7">
        <w:trPr>
          <w:cantSplit/>
          <w:jc w:val="center"/>
          <w:ins w:id="705" w:author="Author"/>
        </w:trPr>
        <w:tc>
          <w:tcPr>
            <w:tcW w:w="1270" w:type="dxa"/>
            <w:vMerge/>
            <w:noWrap/>
          </w:tcPr>
          <w:p w14:paraId="1F74A512" w14:textId="77777777" w:rsidR="00287DFD" w:rsidRPr="00D40B8D" w:rsidRDefault="00287DFD" w:rsidP="00BD0CE7">
            <w:pPr>
              <w:pStyle w:val="Tabletext"/>
              <w:rPr>
                <w:ins w:id="706" w:author="Author"/>
              </w:rPr>
            </w:pPr>
          </w:p>
        </w:tc>
        <w:tc>
          <w:tcPr>
            <w:tcW w:w="1559" w:type="dxa"/>
            <w:vMerge w:val="restart"/>
            <w:noWrap/>
            <w:vAlign w:val="center"/>
          </w:tcPr>
          <w:p w14:paraId="58ED77C2" w14:textId="77777777" w:rsidR="00287DFD" w:rsidRPr="00D40B8D" w:rsidRDefault="00287DFD" w:rsidP="00BD0CE7">
            <w:pPr>
              <w:pStyle w:val="Tabletext"/>
              <w:jc w:val="center"/>
              <w:rPr>
                <w:ins w:id="707" w:author="Author"/>
              </w:rPr>
            </w:pPr>
            <w:ins w:id="708" w:author="Author">
              <w:r>
                <w:t>75</w:t>
              </w:r>
            </w:ins>
          </w:p>
        </w:tc>
        <w:tc>
          <w:tcPr>
            <w:tcW w:w="993" w:type="dxa"/>
            <w:noWrap/>
          </w:tcPr>
          <w:p w14:paraId="29182D9C" w14:textId="77777777" w:rsidR="00287DFD" w:rsidRPr="00D40B8D" w:rsidRDefault="00287DFD" w:rsidP="00BD0CE7">
            <w:pPr>
              <w:pStyle w:val="Tabletext"/>
              <w:jc w:val="center"/>
              <w:rPr>
                <w:ins w:id="709" w:author="Author"/>
              </w:rPr>
            </w:pPr>
            <w:ins w:id="710" w:author="Author">
              <w:r>
                <w:t>30</w:t>
              </w:r>
            </w:ins>
          </w:p>
        </w:tc>
        <w:tc>
          <w:tcPr>
            <w:tcW w:w="1984" w:type="dxa"/>
          </w:tcPr>
          <w:p w14:paraId="1F9A953D" w14:textId="77777777" w:rsidR="00287DFD" w:rsidRPr="00D40B8D" w:rsidRDefault="00287DFD" w:rsidP="00BD0CE7">
            <w:pPr>
              <w:pStyle w:val="Tabletext"/>
              <w:jc w:val="center"/>
              <w:rPr>
                <w:ins w:id="711" w:author="Author"/>
              </w:rPr>
            </w:pPr>
            <w:ins w:id="712" w:author="Author">
              <w:r>
                <w:t>47.5</w:t>
              </w:r>
            </w:ins>
          </w:p>
        </w:tc>
      </w:tr>
      <w:tr w:rsidR="00287DFD" w:rsidRPr="00D40B8D" w14:paraId="6FB22397" w14:textId="77777777" w:rsidTr="00BD0CE7">
        <w:trPr>
          <w:cantSplit/>
          <w:jc w:val="center"/>
          <w:ins w:id="713" w:author="Author"/>
        </w:trPr>
        <w:tc>
          <w:tcPr>
            <w:tcW w:w="1270" w:type="dxa"/>
            <w:vMerge/>
            <w:noWrap/>
          </w:tcPr>
          <w:p w14:paraId="4B2A9937" w14:textId="77777777" w:rsidR="00287DFD" w:rsidRPr="00D40B8D" w:rsidRDefault="00287DFD" w:rsidP="00BD0CE7">
            <w:pPr>
              <w:pStyle w:val="Tabletext"/>
              <w:rPr>
                <w:ins w:id="714" w:author="Author"/>
              </w:rPr>
            </w:pPr>
          </w:p>
        </w:tc>
        <w:tc>
          <w:tcPr>
            <w:tcW w:w="1559" w:type="dxa"/>
            <w:vMerge/>
            <w:noWrap/>
          </w:tcPr>
          <w:p w14:paraId="3C44A9D3" w14:textId="77777777" w:rsidR="00287DFD" w:rsidRPr="00D40B8D" w:rsidRDefault="00287DFD" w:rsidP="00BD0CE7">
            <w:pPr>
              <w:pStyle w:val="Tabletext"/>
              <w:jc w:val="center"/>
              <w:rPr>
                <w:ins w:id="715" w:author="Author"/>
              </w:rPr>
            </w:pPr>
          </w:p>
        </w:tc>
        <w:tc>
          <w:tcPr>
            <w:tcW w:w="993" w:type="dxa"/>
            <w:noWrap/>
          </w:tcPr>
          <w:p w14:paraId="3133CB23" w14:textId="77777777" w:rsidR="00287DFD" w:rsidRPr="00D40B8D" w:rsidRDefault="00287DFD" w:rsidP="00BD0CE7">
            <w:pPr>
              <w:pStyle w:val="Tabletext"/>
              <w:jc w:val="center"/>
              <w:rPr>
                <w:ins w:id="716" w:author="Author"/>
              </w:rPr>
            </w:pPr>
            <w:ins w:id="717" w:author="Author">
              <w:r>
                <w:t>35</w:t>
              </w:r>
            </w:ins>
          </w:p>
        </w:tc>
        <w:tc>
          <w:tcPr>
            <w:tcW w:w="1984" w:type="dxa"/>
          </w:tcPr>
          <w:p w14:paraId="2B04BC22" w14:textId="77777777" w:rsidR="00287DFD" w:rsidRPr="00D40B8D" w:rsidRDefault="00287DFD" w:rsidP="00BD0CE7">
            <w:pPr>
              <w:pStyle w:val="Tabletext"/>
              <w:jc w:val="center"/>
              <w:rPr>
                <w:ins w:id="718" w:author="Author"/>
              </w:rPr>
            </w:pPr>
            <w:ins w:id="719" w:author="Author">
              <w:r>
                <w:t>44.2</w:t>
              </w:r>
            </w:ins>
          </w:p>
        </w:tc>
      </w:tr>
      <w:tr w:rsidR="00287DFD" w:rsidRPr="00D40B8D" w14:paraId="7ED70CC8" w14:textId="77777777" w:rsidTr="00BD0CE7">
        <w:trPr>
          <w:cantSplit/>
          <w:jc w:val="center"/>
          <w:ins w:id="720" w:author="Author"/>
        </w:trPr>
        <w:tc>
          <w:tcPr>
            <w:tcW w:w="1270" w:type="dxa"/>
            <w:vMerge w:val="restart"/>
            <w:noWrap/>
            <w:vAlign w:val="center"/>
          </w:tcPr>
          <w:p w14:paraId="200C3D63" w14:textId="77777777" w:rsidR="00287DFD" w:rsidRPr="00D40B8D" w:rsidRDefault="00287DFD" w:rsidP="00BD0CE7">
            <w:pPr>
              <w:pStyle w:val="Tabletext"/>
              <w:jc w:val="center"/>
              <w:rPr>
                <w:ins w:id="721" w:author="Author"/>
              </w:rPr>
            </w:pPr>
            <w:ins w:id="722" w:author="Author">
              <w:r>
                <w:t>600</w:t>
              </w:r>
            </w:ins>
          </w:p>
        </w:tc>
        <w:tc>
          <w:tcPr>
            <w:tcW w:w="1559" w:type="dxa"/>
            <w:vMerge w:val="restart"/>
            <w:noWrap/>
            <w:vAlign w:val="center"/>
          </w:tcPr>
          <w:p w14:paraId="109BB73D" w14:textId="77777777" w:rsidR="00287DFD" w:rsidRPr="00D40B8D" w:rsidRDefault="00287DFD" w:rsidP="00BD0CE7">
            <w:pPr>
              <w:pStyle w:val="Tabletext"/>
              <w:jc w:val="center"/>
              <w:rPr>
                <w:ins w:id="723" w:author="Author"/>
              </w:rPr>
            </w:pPr>
            <w:ins w:id="724" w:author="Author">
              <w:r>
                <w:t>37.5</w:t>
              </w:r>
            </w:ins>
          </w:p>
        </w:tc>
        <w:tc>
          <w:tcPr>
            <w:tcW w:w="993" w:type="dxa"/>
            <w:noWrap/>
          </w:tcPr>
          <w:p w14:paraId="40D16272" w14:textId="77777777" w:rsidR="00287DFD" w:rsidRPr="00D40B8D" w:rsidRDefault="00287DFD" w:rsidP="00BD0CE7">
            <w:pPr>
              <w:pStyle w:val="Tabletext"/>
              <w:jc w:val="center"/>
              <w:rPr>
                <w:ins w:id="725" w:author="Author"/>
              </w:rPr>
            </w:pPr>
            <w:ins w:id="726" w:author="Author">
              <w:r>
                <w:t>30</w:t>
              </w:r>
            </w:ins>
          </w:p>
        </w:tc>
        <w:tc>
          <w:tcPr>
            <w:tcW w:w="1984" w:type="dxa"/>
          </w:tcPr>
          <w:p w14:paraId="3BBA8D99" w14:textId="77777777" w:rsidR="00287DFD" w:rsidRPr="00D40B8D" w:rsidRDefault="00287DFD" w:rsidP="00BD0CE7">
            <w:pPr>
              <w:pStyle w:val="Tabletext"/>
              <w:jc w:val="center"/>
              <w:rPr>
                <w:ins w:id="727" w:author="Author"/>
              </w:rPr>
            </w:pPr>
            <w:ins w:id="728" w:author="Author">
              <w:r>
                <w:t>37.5</w:t>
              </w:r>
            </w:ins>
          </w:p>
        </w:tc>
      </w:tr>
      <w:tr w:rsidR="00287DFD" w:rsidRPr="00D40B8D" w14:paraId="115418C2" w14:textId="77777777" w:rsidTr="00BD0CE7">
        <w:trPr>
          <w:cantSplit/>
          <w:jc w:val="center"/>
          <w:ins w:id="729" w:author="Author"/>
        </w:trPr>
        <w:tc>
          <w:tcPr>
            <w:tcW w:w="1270" w:type="dxa"/>
            <w:vMerge/>
            <w:noWrap/>
          </w:tcPr>
          <w:p w14:paraId="1B124B92" w14:textId="77777777" w:rsidR="00287DFD" w:rsidRPr="00D40B8D" w:rsidRDefault="00287DFD" w:rsidP="00BD0CE7">
            <w:pPr>
              <w:pStyle w:val="Tabletext"/>
              <w:rPr>
                <w:ins w:id="730" w:author="Author"/>
              </w:rPr>
            </w:pPr>
          </w:p>
        </w:tc>
        <w:tc>
          <w:tcPr>
            <w:tcW w:w="1559" w:type="dxa"/>
            <w:vMerge/>
            <w:noWrap/>
          </w:tcPr>
          <w:p w14:paraId="27E9DDB5" w14:textId="77777777" w:rsidR="00287DFD" w:rsidRPr="00D40B8D" w:rsidRDefault="00287DFD" w:rsidP="00BD0CE7">
            <w:pPr>
              <w:pStyle w:val="Tabletext"/>
              <w:jc w:val="center"/>
              <w:rPr>
                <w:ins w:id="731" w:author="Author"/>
              </w:rPr>
            </w:pPr>
          </w:p>
        </w:tc>
        <w:tc>
          <w:tcPr>
            <w:tcW w:w="993" w:type="dxa"/>
            <w:noWrap/>
          </w:tcPr>
          <w:p w14:paraId="51EB2F09" w14:textId="77777777" w:rsidR="00287DFD" w:rsidRPr="00D40B8D" w:rsidRDefault="00287DFD" w:rsidP="00BD0CE7">
            <w:pPr>
              <w:pStyle w:val="Tabletext"/>
              <w:jc w:val="center"/>
              <w:rPr>
                <w:ins w:id="732" w:author="Author"/>
              </w:rPr>
            </w:pPr>
            <w:ins w:id="733" w:author="Author">
              <w:r>
                <w:t>35</w:t>
              </w:r>
            </w:ins>
          </w:p>
        </w:tc>
        <w:tc>
          <w:tcPr>
            <w:tcW w:w="1984" w:type="dxa"/>
          </w:tcPr>
          <w:p w14:paraId="467854A5" w14:textId="77777777" w:rsidR="00287DFD" w:rsidRPr="00D40B8D" w:rsidRDefault="00287DFD" w:rsidP="00BD0CE7">
            <w:pPr>
              <w:pStyle w:val="Tabletext"/>
              <w:jc w:val="center"/>
              <w:rPr>
                <w:ins w:id="734" w:author="Author"/>
              </w:rPr>
            </w:pPr>
            <w:ins w:id="735" w:author="Author">
              <w:r>
                <w:t>34.2</w:t>
              </w:r>
            </w:ins>
          </w:p>
        </w:tc>
      </w:tr>
      <w:tr w:rsidR="00287DFD" w:rsidRPr="00D40B8D" w14:paraId="48CE3EF2" w14:textId="77777777" w:rsidTr="00BD0CE7">
        <w:trPr>
          <w:cantSplit/>
          <w:jc w:val="center"/>
          <w:ins w:id="736" w:author="Author"/>
        </w:trPr>
        <w:tc>
          <w:tcPr>
            <w:tcW w:w="1270" w:type="dxa"/>
            <w:vMerge/>
            <w:noWrap/>
          </w:tcPr>
          <w:p w14:paraId="624683A5" w14:textId="77777777" w:rsidR="00287DFD" w:rsidRPr="00D40B8D" w:rsidRDefault="00287DFD" w:rsidP="00BD0CE7">
            <w:pPr>
              <w:pStyle w:val="Tabletext"/>
              <w:rPr>
                <w:ins w:id="737" w:author="Author"/>
              </w:rPr>
            </w:pPr>
          </w:p>
        </w:tc>
        <w:tc>
          <w:tcPr>
            <w:tcW w:w="1559" w:type="dxa"/>
            <w:vMerge w:val="restart"/>
            <w:noWrap/>
            <w:vAlign w:val="center"/>
          </w:tcPr>
          <w:p w14:paraId="4635417C" w14:textId="77777777" w:rsidR="00287DFD" w:rsidRPr="00D40B8D" w:rsidRDefault="00287DFD" w:rsidP="00BD0CE7">
            <w:pPr>
              <w:pStyle w:val="Tabletext"/>
              <w:jc w:val="center"/>
              <w:rPr>
                <w:ins w:id="738" w:author="Author"/>
              </w:rPr>
            </w:pPr>
            <w:ins w:id="739" w:author="Author">
              <w:r>
                <w:t>75</w:t>
              </w:r>
            </w:ins>
          </w:p>
        </w:tc>
        <w:tc>
          <w:tcPr>
            <w:tcW w:w="993" w:type="dxa"/>
            <w:noWrap/>
          </w:tcPr>
          <w:p w14:paraId="041E0525" w14:textId="77777777" w:rsidR="00287DFD" w:rsidRDefault="00287DFD" w:rsidP="00BD0CE7">
            <w:pPr>
              <w:pStyle w:val="Tabletext"/>
              <w:jc w:val="center"/>
              <w:rPr>
                <w:ins w:id="740" w:author="Author"/>
              </w:rPr>
            </w:pPr>
            <w:ins w:id="741" w:author="Author">
              <w:r>
                <w:t>30</w:t>
              </w:r>
            </w:ins>
          </w:p>
        </w:tc>
        <w:tc>
          <w:tcPr>
            <w:tcW w:w="1984" w:type="dxa"/>
          </w:tcPr>
          <w:p w14:paraId="0EB820C8" w14:textId="77777777" w:rsidR="00287DFD" w:rsidRDefault="00287DFD" w:rsidP="00BD0CE7">
            <w:pPr>
              <w:pStyle w:val="Tabletext"/>
              <w:jc w:val="center"/>
              <w:rPr>
                <w:ins w:id="742" w:author="Author"/>
              </w:rPr>
            </w:pPr>
            <w:ins w:id="743" w:author="Author">
              <w:r>
                <w:t>44.2</w:t>
              </w:r>
            </w:ins>
          </w:p>
        </w:tc>
      </w:tr>
      <w:tr w:rsidR="00287DFD" w:rsidRPr="00D40B8D" w14:paraId="5F0F68F2" w14:textId="77777777" w:rsidTr="00BD0CE7">
        <w:trPr>
          <w:cantSplit/>
          <w:jc w:val="center"/>
          <w:ins w:id="744" w:author="Author"/>
        </w:trPr>
        <w:tc>
          <w:tcPr>
            <w:tcW w:w="1270" w:type="dxa"/>
            <w:vMerge/>
            <w:noWrap/>
          </w:tcPr>
          <w:p w14:paraId="2B519CC9" w14:textId="77777777" w:rsidR="00287DFD" w:rsidRPr="00D40B8D" w:rsidRDefault="00287DFD" w:rsidP="00BD0CE7">
            <w:pPr>
              <w:pStyle w:val="Tabletext"/>
              <w:rPr>
                <w:ins w:id="745" w:author="Author"/>
              </w:rPr>
            </w:pPr>
          </w:p>
        </w:tc>
        <w:tc>
          <w:tcPr>
            <w:tcW w:w="1559" w:type="dxa"/>
            <w:vMerge/>
            <w:noWrap/>
          </w:tcPr>
          <w:p w14:paraId="74F8A0CF" w14:textId="77777777" w:rsidR="00287DFD" w:rsidRDefault="00287DFD" w:rsidP="00BD0CE7">
            <w:pPr>
              <w:pStyle w:val="Tabletext"/>
              <w:jc w:val="center"/>
              <w:rPr>
                <w:ins w:id="746" w:author="Author"/>
              </w:rPr>
            </w:pPr>
          </w:p>
        </w:tc>
        <w:tc>
          <w:tcPr>
            <w:tcW w:w="993" w:type="dxa"/>
            <w:noWrap/>
          </w:tcPr>
          <w:p w14:paraId="013E2495" w14:textId="77777777" w:rsidR="00287DFD" w:rsidRDefault="00287DFD" w:rsidP="00BD0CE7">
            <w:pPr>
              <w:pStyle w:val="Tabletext"/>
              <w:jc w:val="center"/>
              <w:rPr>
                <w:ins w:id="747" w:author="Author"/>
              </w:rPr>
            </w:pPr>
            <w:ins w:id="748" w:author="Author">
              <w:r>
                <w:t>35</w:t>
              </w:r>
            </w:ins>
          </w:p>
        </w:tc>
        <w:tc>
          <w:tcPr>
            <w:tcW w:w="1984" w:type="dxa"/>
          </w:tcPr>
          <w:p w14:paraId="480E1383" w14:textId="77777777" w:rsidR="00287DFD" w:rsidRDefault="00287DFD" w:rsidP="00BD0CE7">
            <w:pPr>
              <w:pStyle w:val="Tabletext"/>
              <w:jc w:val="center"/>
              <w:rPr>
                <w:ins w:id="749" w:author="Author"/>
              </w:rPr>
            </w:pPr>
            <w:ins w:id="750" w:author="Author">
              <w:r>
                <w:t>40.5</w:t>
              </w:r>
            </w:ins>
          </w:p>
        </w:tc>
      </w:tr>
    </w:tbl>
    <w:p w14:paraId="6D3A07D8" w14:textId="77777777" w:rsidR="00287DFD" w:rsidRDefault="00287DFD" w:rsidP="00287DFD">
      <w:pPr>
        <w:rPr>
          <w:ins w:id="751" w:author="Author"/>
        </w:rPr>
      </w:pPr>
    </w:p>
    <w:p w14:paraId="664BD3F1" w14:textId="43ECAFF7" w:rsidR="00287DFD" w:rsidRDefault="00287DFD" w:rsidP="00287DFD">
      <w:pPr>
        <w:rPr>
          <w:ins w:id="752" w:author="Author"/>
        </w:rPr>
      </w:pPr>
      <w:ins w:id="753" w:author="Author">
        <w:r>
          <w:lastRenderedPageBreak/>
          <w:t xml:space="preserve">Through the use of the interpolation formulas provided in Annex 5 of Recommendation ITU-R P.1546 the estimated field strength can be calculated for the frequency of 162 MHz, antenna height of 60 meters and a distance of 32.7 km. The result is an estimated field strength of 42.7 dB </w:t>
        </w:r>
        <w:proofErr w:type="spellStart"/>
        <w:r>
          <w:t>uV</w:t>
        </w:r>
        <w:proofErr w:type="spellEnd"/>
        <w:r>
          <w:t xml:space="preserve">/m. The corresponding field strength if only free space loss is considered will be 72.5 dB </w:t>
        </w:r>
        <w:proofErr w:type="spellStart"/>
        <w:r>
          <w:t>uV</w:t>
        </w:r>
        <w:proofErr w:type="spellEnd"/>
        <w:r>
          <w:t xml:space="preserve">/m. The additional path loss experienced on a land mobile transmission channel is equal to this difference, which is 29.8 </w:t>
        </w:r>
        <w:proofErr w:type="spellStart"/>
        <w:r>
          <w:t>dB.</w:t>
        </w:r>
        <w:proofErr w:type="spellEnd"/>
        <w:r>
          <w:t xml:space="preserve"> The calculation steps are provided in Table </w:t>
        </w:r>
        <w:r w:rsidR="00C66C4C">
          <w:t>34</w:t>
        </w:r>
        <w:r>
          <w:t xml:space="preserve"> for transparency.</w:t>
        </w:r>
      </w:ins>
    </w:p>
    <w:p w14:paraId="060EA2BD" w14:textId="08668813" w:rsidR="00287DFD" w:rsidRPr="00D40B8D" w:rsidRDefault="00287DFD" w:rsidP="00287DFD">
      <w:pPr>
        <w:pStyle w:val="TableNo"/>
        <w:rPr>
          <w:ins w:id="754" w:author="Author"/>
        </w:rPr>
      </w:pPr>
      <w:ins w:id="755" w:author="Author">
        <w:r>
          <w:t xml:space="preserve">TABLE </w:t>
        </w:r>
        <w:r w:rsidR="00C66C4C">
          <w:t>34</w:t>
        </w:r>
      </w:ins>
    </w:p>
    <w:p w14:paraId="7A85EC7F" w14:textId="77777777" w:rsidR="00287DFD" w:rsidRPr="00D40B8D" w:rsidRDefault="00287DFD" w:rsidP="00287DFD">
      <w:pPr>
        <w:pStyle w:val="Tabletitle"/>
        <w:rPr>
          <w:ins w:id="756" w:author="Author"/>
          <w:b w:val="0"/>
        </w:rPr>
      </w:pPr>
      <w:ins w:id="757" w:author="Author">
        <w:r>
          <w:t>Calculation steps for interpolation of field strength values exceeded 50% of the time from Recommendation ITU-R P.1546 to the frequency of 162 MHz and the antenna height and mobile station to base station range.</w:t>
        </w:r>
      </w:ins>
    </w:p>
    <w:tbl>
      <w:tblPr>
        <w:tblW w:w="7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0"/>
        <w:gridCol w:w="1270"/>
        <w:gridCol w:w="1559"/>
        <w:gridCol w:w="993"/>
        <w:gridCol w:w="1984"/>
      </w:tblGrid>
      <w:tr w:rsidR="00287DFD" w:rsidRPr="00D40B8D" w14:paraId="1D7E5CB9" w14:textId="77777777" w:rsidTr="00BD0CE7">
        <w:trPr>
          <w:cantSplit/>
          <w:tblHeader/>
          <w:jc w:val="center"/>
          <w:ins w:id="758" w:author="Author"/>
        </w:trPr>
        <w:tc>
          <w:tcPr>
            <w:tcW w:w="1270" w:type="dxa"/>
            <w:tcBorders>
              <w:top w:val="single" w:sz="4" w:space="0" w:color="auto"/>
            </w:tcBorders>
          </w:tcPr>
          <w:p w14:paraId="7ECEBB0B" w14:textId="77777777" w:rsidR="00287DFD" w:rsidRDefault="00287DFD" w:rsidP="00BD0CE7">
            <w:pPr>
              <w:pStyle w:val="Tablehead"/>
              <w:rPr>
                <w:ins w:id="759" w:author="Author"/>
              </w:rPr>
            </w:pPr>
          </w:p>
        </w:tc>
        <w:tc>
          <w:tcPr>
            <w:tcW w:w="1270" w:type="dxa"/>
            <w:tcBorders>
              <w:top w:val="single" w:sz="4" w:space="0" w:color="auto"/>
            </w:tcBorders>
            <w:noWrap/>
          </w:tcPr>
          <w:p w14:paraId="5BEA9F63" w14:textId="77777777" w:rsidR="00287DFD" w:rsidRPr="00D40B8D" w:rsidRDefault="00287DFD" w:rsidP="00BD0CE7">
            <w:pPr>
              <w:pStyle w:val="Tablehead"/>
              <w:rPr>
                <w:ins w:id="760" w:author="Author"/>
              </w:rPr>
            </w:pPr>
            <w:ins w:id="761" w:author="Author">
              <w:r>
                <w:t>Frequency (MHz)</w:t>
              </w:r>
            </w:ins>
          </w:p>
        </w:tc>
        <w:tc>
          <w:tcPr>
            <w:tcW w:w="1559" w:type="dxa"/>
            <w:tcBorders>
              <w:top w:val="single" w:sz="4" w:space="0" w:color="auto"/>
            </w:tcBorders>
            <w:noWrap/>
          </w:tcPr>
          <w:p w14:paraId="52F185AF" w14:textId="77777777" w:rsidR="00287DFD" w:rsidRPr="00D40B8D" w:rsidRDefault="00287DFD" w:rsidP="00BD0CE7">
            <w:pPr>
              <w:pStyle w:val="Tablehead"/>
              <w:rPr>
                <w:ins w:id="762" w:author="Author"/>
              </w:rPr>
            </w:pPr>
            <w:ins w:id="763" w:author="Author">
              <w:r>
                <w:t>Antenna height (m)</w:t>
              </w:r>
            </w:ins>
          </w:p>
        </w:tc>
        <w:tc>
          <w:tcPr>
            <w:tcW w:w="993" w:type="dxa"/>
            <w:tcBorders>
              <w:top w:val="single" w:sz="4" w:space="0" w:color="auto"/>
            </w:tcBorders>
            <w:noWrap/>
          </w:tcPr>
          <w:p w14:paraId="16A279EC" w14:textId="77777777" w:rsidR="00287DFD" w:rsidRPr="00D40B8D" w:rsidRDefault="00287DFD" w:rsidP="00BD0CE7">
            <w:pPr>
              <w:pStyle w:val="Tablehead"/>
              <w:rPr>
                <w:ins w:id="764" w:author="Author"/>
              </w:rPr>
            </w:pPr>
            <w:ins w:id="765" w:author="Author">
              <w:r>
                <w:t>Distance (km)</w:t>
              </w:r>
            </w:ins>
          </w:p>
        </w:tc>
        <w:tc>
          <w:tcPr>
            <w:tcW w:w="1984" w:type="dxa"/>
            <w:tcBorders>
              <w:top w:val="single" w:sz="4" w:space="0" w:color="auto"/>
            </w:tcBorders>
          </w:tcPr>
          <w:p w14:paraId="722C030F" w14:textId="77777777" w:rsidR="00287DFD" w:rsidRDefault="00287DFD" w:rsidP="00BD0CE7">
            <w:pPr>
              <w:pStyle w:val="Tablehead"/>
              <w:rPr>
                <w:ins w:id="766" w:author="Author"/>
              </w:rPr>
            </w:pPr>
            <w:ins w:id="767" w:author="Author">
              <w:r>
                <w:t xml:space="preserve">Field strength value (dB </w:t>
              </w:r>
              <w:proofErr w:type="spellStart"/>
              <w:r>
                <w:t>uV</w:t>
              </w:r>
              <w:proofErr w:type="spellEnd"/>
              <w:r>
                <w:t>/m)</w:t>
              </w:r>
            </w:ins>
          </w:p>
        </w:tc>
      </w:tr>
      <w:tr w:rsidR="00287DFD" w:rsidRPr="00D40B8D" w14:paraId="3DE4FB24" w14:textId="77777777" w:rsidTr="00BD0CE7">
        <w:trPr>
          <w:cantSplit/>
          <w:jc w:val="center"/>
          <w:ins w:id="768" w:author="Author"/>
        </w:trPr>
        <w:tc>
          <w:tcPr>
            <w:tcW w:w="1270" w:type="dxa"/>
            <w:vMerge w:val="restart"/>
            <w:tcBorders>
              <w:top w:val="single" w:sz="4" w:space="0" w:color="auto"/>
            </w:tcBorders>
            <w:vAlign w:val="center"/>
          </w:tcPr>
          <w:p w14:paraId="13B7EBDE" w14:textId="77777777" w:rsidR="00287DFD" w:rsidRDefault="00287DFD" w:rsidP="00BD0CE7">
            <w:pPr>
              <w:pStyle w:val="Tabletext"/>
              <w:jc w:val="center"/>
              <w:rPr>
                <w:ins w:id="769" w:author="Author"/>
              </w:rPr>
            </w:pPr>
            <w:ins w:id="770" w:author="Author">
              <w:r>
                <w:t>Free space loss and additional path loss</w:t>
              </w:r>
            </w:ins>
          </w:p>
        </w:tc>
        <w:tc>
          <w:tcPr>
            <w:tcW w:w="1270" w:type="dxa"/>
            <w:vMerge w:val="restart"/>
            <w:tcBorders>
              <w:top w:val="single" w:sz="4" w:space="0" w:color="auto"/>
            </w:tcBorders>
            <w:noWrap/>
            <w:vAlign w:val="center"/>
          </w:tcPr>
          <w:p w14:paraId="11E06224" w14:textId="77777777" w:rsidR="00287DFD" w:rsidRPr="00D40B8D" w:rsidRDefault="00287DFD" w:rsidP="00BD0CE7">
            <w:pPr>
              <w:pStyle w:val="Tabletext"/>
              <w:jc w:val="center"/>
              <w:rPr>
                <w:ins w:id="771" w:author="Author"/>
              </w:rPr>
            </w:pPr>
            <w:ins w:id="772" w:author="Author">
              <w:r>
                <w:t>162</w:t>
              </w:r>
            </w:ins>
          </w:p>
        </w:tc>
        <w:tc>
          <w:tcPr>
            <w:tcW w:w="1559" w:type="dxa"/>
            <w:vMerge w:val="restart"/>
            <w:tcBorders>
              <w:top w:val="single" w:sz="4" w:space="0" w:color="auto"/>
            </w:tcBorders>
            <w:noWrap/>
            <w:vAlign w:val="center"/>
          </w:tcPr>
          <w:p w14:paraId="6821C549" w14:textId="77777777" w:rsidR="00287DFD" w:rsidRPr="00D40B8D" w:rsidRDefault="00287DFD" w:rsidP="00BD0CE7">
            <w:pPr>
              <w:pStyle w:val="Tabletext"/>
              <w:jc w:val="center"/>
              <w:rPr>
                <w:ins w:id="773" w:author="Author"/>
              </w:rPr>
            </w:pPr>
            <w:ins w:id="774" w:author="Author">
              <w:r>
                <w:t>37.5</w:t>
              </w:r>
            </w:ins>
          </w:p>
        </w:tc>
        <w:tc>
          <w:tcPr>
            <w:tcW w:w="993" w:type="dxa"/>
            <w:tcBorders>
              <w:top w:val="single" w:sz="4" w:space="0" w:color="auto"/>
            </w:tcBorders>
            <w:noWrap/>
          </w:tcPr>
          <w:p w14:paraId="729A62EC" w14:textId="77777777" w:rsidR="00287DFD" w:rsidRPr="00D40B8D" w:rsidRDefault="00287DFD" w:rsidP="00BD0CE7">
            <w:pPr>
              <w:pStyle w:val="Tabletext"/>
              <w:jc w:val="center"/>
              <w:rPr>
                <w:ins w:id="775" w:author="Author"/>
              </w:rPr>
            </w:pPr>
            <w:ins w:id="776" w:author="Author">
              <w:r>
                <w:t>30</w:t>
              </w:r>
            </w:ins>
          </w:p>
        </w:tc>
        <w:tc>
          <w:tcPr>
            <w:tcW w:w="1984" w:type="dxa"/>
            <w:tcBorders>
              <w:top w:val="single" w:sz="4" w:space="0" w:color="auto"/>
            </w:tcBorders>
          </w:tcPr>
          <w:p w14:paraId="27D1FD09" w14:textId="77777777" w:rsidR="00287DFD" w:rsidRPr="00D40B8D" w:rsidRDefault="00287DFD" w:rsidP="00BD0CE7">
            <w:pPr>
              <w:pStyle w:val="Tabletext"/>
              <w:jc w:val="center"/>
              <w:rPr>
                <w:ins w:id="777" w:author="Author"/>
              </w:rPr>
            </w:pPr>
            <w:ins w:id="778" w:author="Author">
              <w:r>
                <w:t>40.3</w:t>
              </w:r>
            </w:ins>
          </w:p>
        </w:tc>
      </w:tr>
      <w:tr w:rsidR="00287DFD" w:rsidRPr="00D40B8D" w14:paraId="3CEB4305" w14:textId="77777777" w:rsidTr="00BD0CE7">
        <w:trPr>
          <w:cantSplit/>
          <w:jc w:val="center"/>
          <w:ins w:id="779" w:author="Author"/>
        </w:trPr>
        <w:tc>
          <w:tcPr>
            <w:tcW w:w="1270" w:type="dxa"/>
            <w:vMerge/>
          </w:tcPr>
          <w:p w14:paraId="148368C0" w14:textId="77777777" w:rsidR="00287DFD" w:rsidRPr="00D40B8D" w:rsidRDefault="00287DFD" w:rsidP="00BD0CE7">
            <w:pPr>
              <w:pStyle w:val="Tabletext"/>
              <w:rPr>
                <w:ins w:id="780" w:author="Author"/>
              </w:rPr>
            </w:pPr>
          </w:p>
        </w:tc>
        <w:tc>
          <w:tcPr>
            <w:tcW w:w="1270" w:type="dxa"/>
            <w:vMerge/>
          </w:tcPr>
          <w:p w14:paraId="10564AF8" w14:textId="77777777" w:rsidR="00287DFD" w:rsidRPr="00D40B8D" w:rsidRDefault="00287DFD" w:rsidP="00BD0CE7">
            <w:pPr>
              <w:pStyle w:val="Tabletext"/>
              <w:rPr>
                <w:ins w:id="781" w:author="Author"/>
              </w:rPr>
            </w:pPr>
          </w:p>
        </w:tc>
        <w:tc>
          <w:tcPr>
            <w:tcW w:w="1559" w:type="dxa"/>
            <w:vMerge/>
          </w:tcPr>
          <w:p w14:paraId="5986CEEE" w14:textId="77777777" w:rsidR="00287DFD" w:rsidRPr="00D40B8D" w:rsidRDefault="00287DFD" w:rsidP="00BD0CE7">
            <w:pPr>
              <w:pStyle w:val="Tabletext"/>
              <w:jc w:val="center"/>
              <w:rPr>
                <w:ins w:id="782" w:author="Author"/>
              </w:rPr>
            </w:pPr>
          </w:p>
        </w:tc>
        <w:tc>
          <w:tcPr>
            <w:tcW w:w="993" w:type="dxa"/>
            <w:tcBorders>
              <w:top w:val="single" w:sz="4" w:space="0" w:color="auto"/>
            </w:tcBorders>
          </w:tcPr>
          <w:p w14:paraId="23BD5B33" w14:textId="77777777" w:rsidR="00287DFD" w:rsidRPr="00D40B8D" w:rsidRDefault="00287DFD" w:rsidP="00BD0CE7">
            <w:pPr>
              <w:pStyle w:val="Tabletext"/>
              <w:jc w:val="center"/>
              <w:rPr>
                <w:ins w:id="783" w:author="Author"/>
              </w:rPr>
            </w:pPr>
            <w:ins w:id="784" w:author="Author">
              <w:r>
                <w:t>35</w:t>
              </w:r>
            </w:ins>
          </w:p>
        </w:tc>
        <w:tc>
          <w:tcPr>
            <w:tcW w:w="1984" w:type="dxa"/>
            <w:tcBorders>
              <w:top w:val="single" w:sz="4" w:space="0" w:color="auto"/>
            </w:tcBorders>
          </w:tcPr>
          <w:p w14:paraId="32608C18" w14:textId="77777777" w:rsidR="00287DFD" w:rsidRPr="00D40B8D" w:rsidRDefault="00287DFD" w:rsidP="00BD0CE7">
            <w:pPr>
              <w:pStyle w:val="Tabletext"/>
              <w:jc w:val="center"/>
              <w:rPr>
                <w:ins w:id="785" w:author="Author"/>
              </w:rPr>
            </w:pPr>
            <w:ins w:id="786" w:author="Author">
              <w:r>
                <w:t>37.0</w:t>
              </w:r>
            </w:ins>
          </w:p>
        </w:tc>
      </w:tr>
      <w:tr w:rsidR="00287DFD" w:rsidRPr="00D40B8D" w14:paraId="64FE2034" w14:textId="77777777" w:rsidTr="00BD0CE7">
        <w:trPr>
          <w:cantSplit/>
          <w:jc w:val="center"/>
          <w:ins w:id="787" w:author="Author"/>
        </w:trPr>
        <w:tc>
          <w:tcPr>
            <w:tcW w:w="1270" w:type="dxa"/>
            <w:vMerge/>
          </w:tcPr>
          <w:p w14:paraId="2876E98A" w14:textId="77777777" w:rsidR="00287DFD" w:rsidRPr="00D40B8D" w:rsidRDefault="00287DFD" w:rsidP="00BD0CE7">
            <w:pPr>
              <w:pStyle w:val="Tabletext"/>
              <w:rPr>
                <w:ins w:id="788" w:author="Author"/>
              </w:rPr>
            </w:pPr>
          </w:p>
        </w:tc>
        <w:tc>
          <w:tcPr>
            <w:tcW w:w="1270" w:type="dxa"/>
            <w:vMerge/>
            <w:noWrap/>
          </w:tcPr>
          <w:p w14:paraId="74EA1AFC" w14:textId="77777777" w:rsidR="00287DFD" w:rsidRPr="00D40B8D" w:rsidRDefault="00287DFD" w:rsidP="00BD0CE7">
            <w:pPr>
              <w:pStyle w:val="Tabletext"/>
              <w:rPr>
                <w:ins w:id="789" w:author="Author"/>
              </w:rPr>
            </w:pPr>
          </w:p>
        </w:tc>
        <w:tc>
          <w:tcPr>
            <w:tcW w:w="1559" w:type="dxa"/>
            <w:vMerge w:val="restart"/>
            <w:noWrap/>
            <w:vAlign w:val="center"/>
          </w:tcPr>
          <w:p w14:paraId="541A3D2B" w14:textId="77777777" w:rsidR="00287DFD" w:rsidRPr="00D40B8D" w:rsidRDefault="00287DFD" w:rsidP="00BD0CE7">
            <w:pPr>
              <w:pStyle w:val="Tabletext"/>
              <w:jc w:val="center"/>
              <w:rPr>
                <w:ins w:id="790" w:author="Author"/>
              </w:rPr>
            </w:pPr>
            <w:ins w:id="791" w:author="Author">
              <w:r>
                <w:t>75</w:t>
              </w:r>
            </w:ins>
          </w:p>
        </w:tc>
        <w:tc>
          <w:tcPr>
            <w:tcW w:w="993" w:type="dxa"/>
            <w:noWrap/>
          </w:tcPr>
          <w:p w14:paraId="0DA96BC6" w14:textId="77777777" w:rsidR="00287DFD" w:rsidRPr="00D40B8D" w:rsidRDefault="00287DFD" w:rsidP="00BD0CE7">
            <w:pPr>
              <w:pStyle w:val="Tabletext"/>
              <w:jc w:val="center"/>
              <w:rPr>
                <w:ins w:id="792" w:author="Author"/>
              </w:rPr>
            </w:pPr>
            <w:ins w:id="793" w:author="Author">
              <w:r>
                <w:t>30</w:t>
              </w:r>
            </w:ins>
          </w:p>
        </w:tc>
        <w:tc>
          <w:tcPr>
            <w:tcW w:w="1984" w:type="dxa"/>
          </w:tcPr>
          <w:p w14:paraId="3798338B" w14:textId="77777777" w:rsidR="00287DFD" w:rsidRPr="00D40B8D" w:rsidRDefault="00287DFD" w:rsidP="00BD0CE7">
            <w:pPr>
              <w:pStyle w:val="Tabletext"/>
              <w:jc w:val="center"/>
              <w:rPr>
                <w:ins w:id="794" w:author="Author"/>
              </w:rPr>
            </w:pPr>
            <w:ins w:id="795" w:author="Author">
              <w:r>
                <w:t>46.6</w:t>
              </w:r>
            </w:ins>
          </w:p>
        </w:tc>
      </w:tr>
      <w:tr w:rsidR="00287DFD" w:rsidRPr="00D40B8D" w14:paraId="3CCE7216" w14:textId="77777777" w:rsidTr="00BD0CE7">
        <w:trPr>
          <w:cantSplit/>
          <w:jc w:val="center"/>
          <w:ins w:id="796" w:author="Author"/>
        </w:trPr>
        <w:tc>
          <w:tcPr>
            <w:tcW w:w="1270" w:type="dxa"/>
            <w:vMerge/>
          </w:tcPr>
          <w:p w14:paraId="04265A63" w14:textId="77777777" w:rsidR="00287DFD" w:rsidRPr="00D40B8D" w:rsidRDefault="00287DFD" w:rsidP="00BD0CE7">
            <w:pPr>
              <w:pStyle w:val="Tabletext"/>
              <w:rPr>
                <w:ins w:id="797" w:author="Author"/>
              </w:rPr>
            </w:pPr>
          </w:p>
        </w:tc>
        <w:tc>
          <w:tcPr>
            <w:tcW w:w="1270" w:type="dxa"/>
            <w:vMerge/>
            <w:noWrap/>
          </w:tcPr>
          <w:p w14:paraId="4E66463B" w14:textId="77777777" w:rsidR="00287DFD" w:rsidRPr="00D40B8D" w:rsidRDefault="00287DFD" w:rsidP="00BD0CE7">
            <w:pPr>
              <w:pStyle w:val="Tabletext"/>
              <w:rPr>
                <w:ins w:id="798" w:author="Author"/>
              </w:rPr>
            </w:pPr>
          </w:p>
        </w:tc>
        <w:tc>
          <w:tcPr>
            <w:tcW w:w="1559" w:type="dxa"/>
            <w:vMerge/>
            <w:noWrap/>
          </w:tcPr>
          <w:p w14:paraId="44A11D1A" w14:textId="77777777" w:rsidR="00287DFD" w:rsidRPr="00D40B8D" w:rsidRDefault="00287DFD" w:rsidP="00BD0CE7">
            <w:pPr>
              <w:pStyle w:val="Tabletext"/>
              <w:jc w:val="center"/>
              <w:rPr>
                <w:ins w:id="799" w:author="Author"/>
              </w:rPr>
            </w:pPr>
          </w:p>
        </w:tc>
        <w:tc>
          <w:tcPr>
            <w:tcW w:w="993" w:type="dxa"/>
            <w:noWrap/>
          </w:tcPr>
          <w:p w14:paraId="73E635D9" w14:textId="77777777" w:rsidR="00287DFD" w:rsidRPr="00D40B8D" w:rsidRDefault="00287DFD" w:rsidP="00BD0CE7">
            <w:pPr>
              <w:pStyle w:val="Tabletext"/>
              <w:jc w:val="center"/>
              <w:rPr>
                <w:ins w:id="800" w:author="Author"/>
              </w:rPr>
            </w:pPr>
            <w:ins w:id="801" w:author="Author">
              <w:r>
                <w:t>35</w:t>
              </w:r>
            </w:ins>
          </w:p>
        </w:tc>
        <w:tc>
          <w:tcPr>
            <w:tcW w:w="1984" w:type="dxa"/>
          </w:tcPr>
          <w:p w14:paraId="61ACCA01" w14:textId="77777777" w:rsidR="00287DFD" w:rsidRPr="00D40B8D" w:rsidRDefault="00287DFD" w:rsidP="00BD0CE7">
            <w:pPr>
              <w:pStyle w:val="Tabletext"/>
              <w:jc w:val="center"/>
              <w:rPr>
                <w:ins w:id="802" w:author="Author"/>
              </w:rPr>
            </w:pPr>
            <w:ins w:id="803" w:author="Author">
              <w:r>
                <w:t>43.2</w:t>
              </w:r>
            </w:ins>
          </w:p>
        </w:tc>
      </w:tr>
      <w:tr w:rsidR="00287DFD" w:rsidRPr="00D40B8D" w14:paraId="2DF80012" w14:textId="77777777" w:rsidTr="00BD0CE7">
        <w:trPr>
          <w:cantSplit/>
          <w:jc w:val="center"/>
          <w:ins w:id="804" w:author="Author"/>
        </w:trPr>
        <w:tc>
          <w:tcPr>
            <w:tcW w:w="1270" w:type="dxa"/>
            <w:vMerge/>
          </w:tcPr>
          <w:p w14:paraId="56FB9B25" w14:textId="77777777" w:rsidR="00287DFD" w:rsidRDefault="00287DFD" w:rsidP="00BD0CE7">
            <w:pPr>
              <w:pStyle w:val="Tabletext"/>
              <w:jc w:val="center"/>
              <w:rPr>
                <w:ins w:id="805" w:author="Author"/>
              </w:rPr>
            </w:pPr>
          </w:p>
        </w:tc>
        <w:tc>
          <w:tcPr>
            <w:tcW w:w="1270" w:type="dxa"/>
            <w:vMerge w:val="restart"/>
            <w:noWrap/>
            <w:vAlign w:val="center"/>
          </w:tcPr>
          <w:p w14:paraId="0D7BBC87" w14:textId="77777777" w:rsidR="00287DFD" w:rsidRPr="00D40B8D" w:rsidRDefault="00287DFD" w:rsidP="00BD0CE7">
            <w:pPr>
              <w:pStyle w:val="Tabletext"/>
              <w:jc w:val="center"/>
              <w:rPr>
                <w:ins w:id="806" w:author="Author"/>
              </w:rPr>
            </w:pPr>
            <w:ins w:id="807" w:author="Author">
              <w:r>
                <w:t>162</w:t>
              </w:r>
            </w:ins>
          </w:p>
        </w:tc>
        <w:tc>
          <w:tcPr>
            <w:tcW w:w="1559" w:type="dxa"/>
            <w:vMerge w:val="restart"/>
            <w:noWrap/>
            <w:vAlign w:val="center"/>
          </w:tcPr>
          <w:p w14:paraId="5EFC319A" w14:textId="77777777" w:rsidR="00287DFD" w:rsidRPr="00D40B8D" w:rsidRDefault="00287DFD" w:rsidP="00BD0CE7">
            <w:pPr>
              <w:pStyle w:val="Tabletext"/>
              <w:jc w:val="center"/>
              <w:rPr>
                <w:ins w:id="808" w:author="Author"/>
              </w:rPr>
            </w:pPr>
            <w:ins w:id="809" w:author="Author">
              <w:r>
                <w:t>60</w:t>
              </w:r>
            </w:ins>
          </w:p>
        </w:tc>
        <w:tc>
          <w:tcPr>
            <w:tcW w:w="993" w:type="dxa"/>
            <w:noWrap/>
          </w:tcPr>
          <w:p w14:paraId="0C07C162" w14:textId="77777777" w:rsidR="00287DFD" w:rsidRPr="00D40B8D" w:rsidRDefault="00287DFD" w:rsidP="00BD0CE7">
            <w:pPr>
              <w:pStyle w:val="Tabletext"/>
              <w:jc w:val="center"/>
              <w:rPr>
                <w:ins w:id="810" w:author="Author"/>
              </w:rPr>
            </w:pPr>
            <w:ins w:id="811" w:author="Author">
              <w:r>
                <w:t>30</w:t>
              </w:r>
            </w:ins>
          </w:p>
        </w:tc>
        <w:tc>
          <w:tcPr>
            <w:tcW w:w="1984" w:type="dxa"/>
          </w:tcPr>
          <w:p w14:paraId="20927750" w14:textId="77777777" w:rsidR="00287DFD" w:rsidRPr="00D40B8D" w:rsidRDefault="00287DFD" w:rsidP="00BD0CE7">
            <w:pPr>
              <w:pStyle w:val="Tabletext"/>
              <w:jc w:val="center"/>
              <w:rPr>
                <w:ins w:id="812" w:author="Author"/>
              </w:rPr>
            </w:pPr>
            <w:ins w:id="813" w:author="Author">
              <w:r>
                <w:t>44.5</w:t>
              </w:r>
            </w:ins>
          </w:p>
        </w:tc>
      </w:tr>
      <w:tr w:rsidR="00287DFD" w:rsidRPr="00D40B8D" w14:paraId="07DDA6D4" w14:textId="77777777" w:rsidTr="00BD0CE7">
        <w:trPr>
          <w:cantSplit/>
          <w:jc w:val="center"/>
          <w:ins w:id="814" w:author="Author"/>
        </w:trPr>
        <w:tc>
          <w:tcPr>
            <w:tcW w:w="1270" w:type="dxa"/>
            <w:vMerge/>
          </w:tcPr>
          <w:p w14:paraId="1E277B5F" w14:textId="77777777" w:rsidR="00287DFD" w:rsidRPr="00D40B8D" w:rsidRDefault="00287DFD" w:rsidP="00BD0CE7">
            <w:pPr>
              <w:pStyle w:val="Tabletext"/>
              <w:rPr>
                <w:ins w:id="815" w:author="Author"/>
              </w:rPr>
            </w:pPr>
          </w:p>
        </w:tc>
        <w:tc>
          <w:tcPr>
            <w:tcW w:w="1270" w:type="dxa"/>
            <w:vMerge/>
            <w:noWrap/>
          </w:tcPr>
          <w:p w14:paraId="6BB4B444" w14:textId="77777777" w:rsidR="00287DFD" w:rsidRPr="00D40B8D" w:rsidRDefault="00287DFD" w:rsidP="00BD0CE7">
            <w:pPr>
              <w:pStyle w:val="Tabletext"/>
              <w:rPr>
                <w:ins w:id="816" w:author="Author"/>
              </w:rPr>
            </w:pPr>
          </w:p>
        </w:tc>
        <w:tc>
          <w:tcPr>
            <w:tcW w:w="1559" w:type="dxa"/>
            <w:vMerge/>
            <w:noWrap/>
          </w:tcPr>
          <w:p w14:paraId="0E747CDB" w14:textId="77777777" w:rsidR="00287DFD" w:rsidRPr="00D40B8D" w:rsidRDefault="00287DFD" w:rsidP="00BD0CE7">
            <w:pPr>
              <w:pStyle w:val="Tabletext"/>
              <w:jc w:val="center"/>
              <w:rPr>
                <w:ins w:id="817" w:author="Author"/>
              </w:rPr>
            </w:pPr>
          </w:p>
        </w:tc>
        <w:tc>
          <w:tcPr>
            <w:tcW w:w="993" w:type="dxa"/>
            <w:noWrap/>
          </w:tcPr>
          <w:p w14:paraId="25E6A39E" w14:textId="77777777" w:rsidR="00287DFD" w:rsidRPr="00D40B8D" w:rsidRDefault="00287DFD" w:rsidP="00BD0CE7">
            <w:pPr>
              <w:pStyle w:val="Tabletext"/>
              <w:jc w:val="center"/>
              <w:rPr>
                <w:ins w:id="818" w:author="Author"/>
              </w:rPr>
            </w:pPr>
            <w:ins w:id="819" w:author="Author">
              <w:r>
                <w:t>35</w:t>
              </w:r>
            </w:ins>
          </w:p>
        </w:tc>
        <w:tc>
          <w:tcPr>
            <w:tcW w:w="1984" w:type="dxa"/>
          </w:tcPr>
          <w:p w14:paraId="1C1FB7DF" w14:textId="77777777" w:rsidR="00287DFD" w:rsidRPr="00D40B8D" w:rsidRDefault="00287DFD" w:rsidP="00BD0CE7">
            <w:pPr>
              <w:pStyle w:val="Tabletext"/>
              <w:jc w:val="center"/>
              <w:rPr>
                <w:ins w:id="820" w:author="Author"/>
              </w:rPr>
            </w:pPr>
            <w:ins w:id="821" w:author="Author">
              <w:r>
                <w:t>41.2</w:t>
              </w:r>
            </w:ins>
          </w:p>
        </w:tc>
      </w:tr>
      <w:tr w:rsidR="00287DFD" w:rsidRPr="00D40B8D" w14:paraId="6B8B30F2" w14:textId="77777777" w:rsidTr="00BD0CE7">
        <w:trPr>
          <w:cantSplit/>
          <w:jc w:val="center"/>
          <w:ins w:id="822" w:author="Author"/>
        </w:trPr>
        <w:tc>
          <w:tcPr>
            <w:tcW w:w="1270" w:type="dxa"/>
            <w:vMerge/>
          </w:tcPr>
          <w:p w14:paraId="5D55CB0F" w14:textId="77777777" w:rsidR="00287DFD" w:rsidRDefault="00287DFD" w:rsidP="00BD0CE7">
            <w:pPr>
              <w:pStyle w:val="Tabletext"/>
              <w:jc w:val="center"/>
              <w:rPr>
                <w:ins w:id="823" w:author="Author"/>
              </w:rPr>
            </w:pPr>
          </w:p>
        </w:tc>
        <w:tc>
          <w:tcPr>
            <w:tcW w:w="1270" w:type="dxa"/>
            <w:noWrap/>
            <w:vAlign w:val="center"/>
          </w:tcPr>
          <w:p w14:paraId="3F5BF98F" w14:textId="77777777" w:rsidR="00287DFD" w:rsidRPr="00D40B8D" w:rsidRDefault="00287DFD" w:rsidP="00BD0CE7">
            <w:pPr>
              <w:pStyle w:val="Tabletext"/>
              <w:jc w:val="center"/>
              <w:rPr>
                <w:ins w:id="824" w:author="Author"/>
              </w:rPr>
            </w:pPr>
            <w:ins w:id="825" w:author="Author">
              <w:r>
                <w:t>162</w:t>
              </w:r>
            </w:ins>
          </w:p>
        </w:tc>
        <w:tc>
          <w:tcPr>
            <w:tcW w:w="1559" w:type="dxa"/>
            <w:noWrap/>
          </w:tcPr>
          <w:p w14:paraId="4681A722" w14:textId="77777777" w:rsidR="00287DFD" w:rsidRPr="00D40B8D" w:rsidRDefault="00287DFD" w:rsidP="00BD0CE7">
            <w:pPr>
              <w:pStyle w:val="Tabletext"/>
              <w:jc w:val="center"/>
              <w:rPr>
                <w:ins w:id="826" w:author="Author"/>
              </w:rPr>
            </w:pPr>
            <w:ins w:id="827" w:author="Author">
              <w:r>
                <w:t>60</w:t>
              </w:r>
            </w:ins>
          </w:p>
        </w:tc>
        <w:tc>
          <w:tcPr>
            <w:tcW w:w="993" w:type="dxa"/>
            <w:noWrap/>
          </w:tcPr>
          <w:p w14:paraId="76F5A86D" w14:textId="77777777" w:rsidR="00287DFD" w:rsidRDefault="00287DFD" w:rsidP="00BD0CE7">
            <w:pPr>
              <w:pStyle w:val="Tabletext"/>
              <w:jc w:val="center"/>
              <w:rPr>
                <w:ins w:id="828" w:author="Author"/>
              </w:rPr>
            </w:pPr>
            <w:ins w:id="829" w:author="Author">
              <w:r>
                <w:t>32.7</w:t>
              </w:r>
            </w:ins>
          </w:p>
        </w:tc>
        <w:tc>
          <w:tcPr>
            <w:tcW w:w="1984" w:type="dxa"/>
          </w:tcPr>
          <w:p w14:paraId="494B5F13" w14:textId="77777777" w:rsidR="00287DFD" w:rsidRDefault="00287DFD" w:rsidP="00BD0CE7">
            <w:pPr>
              <w:pStyle w:val="Tabletext"/>
              <w:jc w:val="center"/>
              <w:rPr>
                <w:ins w:id="830" w:author="Author"/>
              </w:rPr>
            </w:pPr>
            <w:ins w:id="831" w:author="Author">
              <w:r>
                <w:t>42.7</w:t>
              </w:r>
            </w:ins>
          </w:p>
        </w:tc>
      </w:tr>
      <w:tr w:rsidR="00287DFD" w:rsidRPr="00D40B8D" w14:paraId="63DD4CA7" w14:textId="77777777" w:rsidTr="00BD0CE7">
        <w:trPr>
          <w:cantSplit/>
          <w:jc w:val="center"/>
          <w:ins w:id="832" w:author="Author"/>
        </w:trPr>
        <w:tc>
          <w:tcPr>
            <w:tcW w:w="1270" w:type="dxa"/>
            <w:vMerge w:val="restart"/>
            <w:vAlign w:val="center"/>
          </w:tcPr>
          <w:p w14:paraId="55E193F9" w14:textId="77777777" w:rsidR="00287DFD" w:rsidRDefault="00287DFD" w:rsidP="00BD0CE7">
            <w:pPr>
              <w:pStyle w:val="Tabletext"/>
              <w:jc w:val="center"/>
              <w:rPr>
                <w:ins w:id="833" w:author="Author"/>
              </w:rPr>
            </w:pPr>
            <w:ins w:id="834" w:author="Author">
              <w:r>
                <w:t>Free space loss only</w:t>
              </w:r>
            </w:ins>
          </w:p>
        </w:tc>
        <w:tc>
          <w:tcPr>
            <w:tcW w:w="1270" w:type="dxa"/>
            <w:noWrap/>
            <w:vAlign w:val="center"/>
          </w:tcPr>
          <w:p w14:paraId="49F68C33" w14:textId="77777777" w:rsidR="00287DFD" w:rsidRDefault="00287DFD" w:rsidP="00BD0CE7">
            <w:pPr>
              <w:pStyle w:val="Tabletext"/>
              <w:jc w:val="center"/>
              <w:rPr>
                <w:ins w:id="835" w:author="Author"/>
              </w:rPr>
            </w:pPr>
            <w:ins w:id="836" w:author="Author">
              <w:r>
                <w:t>100</w:t>
              </w:r>
            </w:ins>
          </w:p>
        </w:tc>
        <w:tc>
          <w:tcPr>
            <w:tcW w:w="1559" w:type="dxa"/>
            <w:noWrap/>
          </w:tcPr>
          <w:p w14:paraId="126D6B14" w14:textId="77777777" w:rsidR="00287DFD" w:rsidRDefault="00287DFD" w:rsidP="00BD0CE7">
            <w:pPr>
              <w:pStyle w:val="Tabletext"/>
              <w:jc w:val="center"/>
              <w:rPr>
                <w:ins w:id="837" w:author="Author"/>
              </w:rPr>
            </w:pPr>
          </w:p>
        </w:tc>
        <w:tc>
          <w:tcPr>
            <w:tcW w:w="993" w:type="dxa"/>
            <w:noWrap/>
          </w:tcPr>
          <w:p w14:paraId="0AB19CFC" w14:textId="77777777" w:rsidR="00287DFD" w:rsidRDefault="00287DFD" w:rsidP="00BD0CE7">
            <w:pPr>
              <w:pStyle w:val="Tabletext"/>
              <w:jc w:val="center"/>
              <w:rPr>
                <w:ins w:id="838" w:author="Author"/>
              </w:rPr>
            </w:pPr>
            <w:ins w:id="839" w:author="Author">
              <w:r>
                <w:t>30</w:t>
              </w:r>
            </w:ins>
          </w:p>
        </w:tc>
        <w:tc>
          <w:tcPr>
            <w:tcW w:w="1984" w:type="dxa"/>
          </w:tcPr>
          <w:p w14:paraId="5AE0244C" w14:textId="77777777" w:rsidR="00287DFD" w:rsidRDefault="00287DFD" w:rsidP="00BD0CE7">
            <w:pPr>
              <w:pStyle w:val="Tabletext"/>
              <w:jc w:val="center"/>
              <w:rPr>
                <w:ins w:id="840" w:author="Author"/>
              </w:rPr>
            </w:pPr>
            <w:ins w:id="841" w:author="Author">
              <w:r>
                <w:t>77.4</w:t>
              </w:r>
            </w:ins>
          </w:p>
        </w:tc>
      </w:tr>
      <w:tr w:rsidR="00287DFD" w:rsidRPr="00D40B8D" w14:paraId="6E2C6297" w14:textId="77777777" w:rsidTr="00BD0CE7">
        <w:trPr>
          <w:cantSplit/>
          <w:jc w:val="center"/>
          <w:ins w:id="842" w:author="Author"/>
        </w:trPr>
        <w:tc>
          <w:tcPr>
            <w:tcW w:w="1270" w:type="dxa"/>
            <w:vMerge/>
            <w:vAlign w:val="center"/>
          </w:tcPr>
          <w:p w14:paraId="3BD282BA" w14:textId="77777777" w:rsidR="00287DFD" w:rsidRDefault="00287DFD" w:rsidP="00BD0CE7">
            <w:pPr>
              <w:pStyle w:val="Tabletext"/>
              <w:jc w:val="center"/>
              <w:rPr>
                <w:ins w:id="843" w:author="Author"/>
              </w:rPr>
            </w:pPr>
          </w:p>
        </w:tc>
        <w:tc>
          <w:tcPr>
            <w:tcW w:w="1270" w:type="dxa"/>
            <w:noWrap/>
            <w:vAlign w:val="center"/>
          </w:tcPr>
          <w:p w14:paraId="15EDEE2B" w14:textId="77777777" w:rsidR="00287DFD" w:rsidRDefault="00287DFD" w:rsidP="00BD0CE7">
            <w:pPr>
              <w:pStyle w:val="Tabletext"/>
              <w:jc w:val="center"/>
              <w:rPr>
                <w:ins w:id="844" w:author="Author"/>
              </w:rPr>
            </w:pPr>
            <w:ins w:id="845" w:author="Author">
              <w:r>
                <w:t>162</w:t>
              </w:r>
            </w:ins>
          </w:p>
        </w:tc>
        <w:tc>
          <w:tcPr>
            <w:tcW w:w="1559" w:type="dxa"/>
            <w:noWrap/>
          </w:tcPr>
          <w:p w14:paraId="63D69DDE" w14:textId="77777777" w:rsidR="00287DFD" w:rsidRDefault="00287DFD" w:rsidP="00BD0CE7">
            <w:pPr>
              <w:pStyle w:val="Tabletext"/>
              <w:jc w:val="center"/>
              <w:rPr>
                <w:ins w:id="846" w:author="Author"/>
              </w:rPr>
            </w:pPr>
          </w:p>
        </w:tc>
        <w:tc>
          <w:tcPr>
            <w:tcW w:w="993" w:type="dxa"/>
            <w:noWrap/>
          </w:tcPr>
          <w:p w14:paraId="3B733AF8" w14:textId="77777777" w:rsidR="00287DFD" w:rsidRDefault="00287DFD" w:rsidP="00BD0CE7">
            <w:pPr>
              <w:pStyle w:val="Tabletext"/>
              <w:jc w:val="center"/>
              <w:rPr>
                <w:ins w:id="847" w:author="Author"/>
              </w:rPr>
            </w:pPr>
            <w:ins w:id="848" w:author="Author">
              <w:r>
                <w:t>32.7</w:t>
              </w:r>
            </w:ins>
          </w:p>
        </w:tc>
        <w:tc>
          <w:tcPr>
            <w:tcW w:w="1984" w:type="dxa"/>
          </w:tcPr>
          <w:p w14:paraId="4EAA1675" w14:textId="77777777" w:rsidR="00287DFD" w:rsidRDefault="00287DFD" w:rsidP="00BD0CE7">
            <w:pPr>
              <w:pStyle w:val="Tabletext"/>
              <w:jc w:val="center"/>
              <w:rPr>
                <w:ins w:id="849" w:author="Author"/>
              </w:rPr>
            </w:pPr>
            <w:ins w:id="850" w:author="Author">
              <w:r>
                <w:t>72.5</w:t>
              </w:r>
            </w:ins>
          </w:p>
        </w:tc>
      </w:tr>
      <w:tr w:rsidR="00287DFD" w:rsidRPr="00C92D01" w14:paraId="1696757A" w14:textId="77777777" w:rsidTr="00BD0CE7">
        <w:trPr>
          <w:cantSplit/>
          <w:jc w:val="center"/>
          <w:ins w:id="851" w:author="Author"/>
        </w:trPr>
        <w:tc>
          <w:tcPr>
            <w:tcW w:w="1270" w:type="dxa"/>
            <w:vAlign w:val="center"/>
          </w:tcPr>
          <w:p w14:paraId="37CF1DC3" w14:textId="77777777" w:rsidR="00287DFD" w:rsidRPr="00C92D01" w:rsidRDefault="00287DFD" w:rsidP="00BD0CE7">
            <w:pPr>
              <w:pStyle w:val="Tabletext"/>
              <w:jc w:val="center"/>
              <w:rPr>
                <w:ins w:id="852" w:author="Author"/>
                <w:i/>
              </w:rPr>
            </w:pPr>
            <w:ins w:id="853" w:author="Author">
              <w:r w:rsidRPr="00C92D01">
                <w:rPr>
                  <w:i/>
                </w:rPr>
                <w:t>Additional path loss only (dB)</w:t>
              </w:r>
            </w:ins>
          </w:p>
        </w:tc>
        <w:tc>
          <w:tcPr>
            <w:tcW w:w="1270" w:type="dxa"/>
            <w:noWrap/>
            <w:vAlign w:val="center"/>
          </w:tcPr>
          <w:p w14:paraId="1FB592B1" w14:textId="77777777" w:rsidR="00287DFD" w:rsidRPr="00C92D01" w:rsidRDefault="00287DFD" w:rsidP="00BD0CE7">
            <w:pPr>
              <w:pStyle w:val="Tabletext"/>
              <w:jc w:val="center"/>
              <w:rPr>
                <w:ins w:id="854" w:author="Author"/>
                <w:i/>
              </w:rPr>
            </w:pPr>
            <w:ins w:id="855" w:author="Author">
              <w:r>
                <w:rPr>
                  <w:i/>
                </w:rPr>
                <w:t>162</w:t>
              </w:r>
            </w:ins>
          </w:p>
        </w:tc>
        <w:tc>
          <w:tcPr>
            <w:tcW w:w="1559" w:type="dxa"/>
            <w:noWrap/>
            <w:vAlign w:val="center"/>
          </w:tcPr>
          <w:p w14:paraId="13C94368" w14:textId="77777777" w:rsidR="00287DFD" w:rsidRPr="00C92D01" w:rsidRDefault="00287DFD" w:rsidP="00BD0CE7">
            <w:pPr>
              <w:pStyle w:val="Tabletext"/>
              <w:jc w:val="center"/>
              <w:rPr>
                <w:ins w:id="856" w:author="Author"/>
                <w:i/>
              </w:rPr>
            </w:pPr>
            <w:ins w:id="857" w:author="Author">
              <w:r w:rsidRPr="00C92D01">
                <w:rPr>
                  <w:i/>
                </w:rPr>
                <w:t>60</w:t>
              </w:r>
            </w:ins>
          </w:p>
        </w:tc>
        <w:tc>
          <w:tcPr>
            <w:tcW w:w="993" w:type="dxa"/>
            <w:noWrap/>
            <w:vAlign w:val="center"/>
          </w:tcPr>
          <w:p w14:paraId="2B2B9B9D" w14:textId="77777777" w:rsidR="00287DFD" w:rsidRPr="00C92D01" w:rsidRDefault="00287DFD" w:rsidP="00BD0CE7">
            <w:pPr>
              <w:pStyle w:val="Tabletext"/>
              <w:jc w:val="center"/>
              <w:rPr>
                <w:ins w:id="858" w:author="Author"/>
                <w:i/>
              </w:rPr>
            </w:pPr>
            <w:ins w:id="859" w:author="Author">
              <w:r w:rsidRPr="00C92D01">
                <w:rPr>
                  <w:i/>
                </w:rPr>
                <w:t>32.7</w:t>
              </w:r>
            </w:ins>
          </w:p>
        </w:tc>
        <w:tc>
          <w:tcPr>
            <w:tcW w:w="1984" w:type="dxa"/>
            <w:vAlign w:val="center"/>
          </w:tcPr>
          <w:p w14:paraId="42FD9DAB" w14:textId="77777777" w:rsidR="00287DFD" w:rsidRPr="00C92D01" w:rsidRDefault="00287DFD" w:rsidP="00BD0CE7">
            <w:pPr>
              <w:pStyle w:val="Tabletext"/>
              <w:jc w:val="center"/>
              <w:rPr>
                <w:ins w:id="860" w:author="Author"/>
                <w:i/>
              </w:rPr>
            </w:pPr>
            <w:ins w:id="861" w:author="Author">
              <w:r w:rsidRPr="00C92D01">
                <w:rPr>
                  <w:i/>
                </w:rPr>
                <w:t>29.8</w:t>
              </w:r>
            </w:ins>
          </w:p>
        </w:tc>
      </w:tr>
    </w:tbl>
    <w:p w14:paraId="25258052" w14:textId="77777777" w:rsidR="00287DFD" w:rsidRDefault="00287DFD" w:rsidP="00287DFD">
      <w:pPr>
        <w:rPr>
          <w:ins w:id="862" w:author="Author"/>
        </w:rPr>
      </w:pPr>
    </w:p>
    <w:p w14:paraId="2AB889B4" w14:textId="00A3083A" w:rsidR="00287DFD" w:rsidRDefault="00287DFD" w:rsidP="00287DFD">
      <w:pPr>
        <w:rPr>
          <w:ins w:id="863" w:author="Author"/>
        </w:rPr>
      </w:pPr>
      <w:ins w:id="864" w:author="Author">
        <w:r>
          <w:t xml:space="preserve">The additional terrestrial path loss of 29.8 dB must be taken into considered in the link budget. Taking into account the mobile station EIRP at 0º elevation and the base station antenna gain at 0º elevation this leads to the received carrier power of -112.4 </w:t>
        </w:r>
        <w:proofErr w:type="spellStart"/>
        <w:r>
          <w:t>dBW</w:t>
        </w:r>
        <w:proofErr w:type="spellEnd"/>
        <w:r>
          <w:t xml:space="preserve"> for the mobile station to base station link and -109.4 </w:t>
        </w:r>
        <w:proofErr w:type="spellStart"/>
        <w:r>
          <w:t>dBW</w:t>
        </w:r>
        <w:proofErr w:type="spellEnd"/>
        <w:r>
          <w:t xml:space="preserve"> for the base station to mobile station link. The results are provided in Table </w:t>
        </w:r>
        <w:r w:rsidR="00C66C4C">
          <w:t>35</w:t>
        </w:r>
        <w:r>
          <w:t>.</w:t>
        </w:r>
      </w:ins>
    </w:p>
    <w:p w14:paraId="048795E9" w14:textId="77777777" w:rsidR="00287DFD" w:rsidRDefault="00287DFD" w:rsidP="00287DFD">
      <w:pPr>
        <w:rPr>
          <w:ins w:id="865" w:author="Author"/>
        </w:rPr>
      </w:pPr>
    </w:p>
    <w:p w14:paraId="608EC51D" w14:textId="72103AE5" w:rsidR="00287DFD" w:rsidRPr="00D40B8D" w:rsidRDefault="00287DFD" w:rsidP="00287DFD">
      <w:pPr>
        <w:pStyle w:val="TableNo"/>
        <w:rPr>
          <w:ins w:id="866" w:author="Author"/>
        </w:rPr>
      </w:pPr>
      <w:ins w:id="867" w:author="Author">
        <w:r>
          <w:t xml:space="preserve">TABLE </w:t>
        </w:r>
        <w:r w:rsidR="00C66C4C">
          <w:t>35</w:t>
        </w:r>
      </w:ins>
    </w:p>
    <w:p w14:paraId="602CCF96" w14:textId="77777777" w:rsidR="00287DFD" w:rsidRPr="00D40B8D" w:rsidRDefault="00287DFD" w:rsidP="00287DFD">
      <w:pPr>
        <w:pStyle w:val="Tabletitle"/>
        <w:rPr>
          <w:ins w:id="868" w:author="Author"/>
          <w:b w:val="0"/>
        </w:rPr>
      </w:pPr>
      <w:ins w:id="869" w:author="Author">
        <w:r>
          <w:t>Link budget calculations for transmissions between mobile stations and base stations</w:t>
        </w:r>
      </w:ins>
    </w:p>
    <w:tbl>
      <w:tblPr>
        <w:tblW w:w="63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1"/>
        <w:gridCol w:w="1276"/>
        <w:gridCol w:w="140"/>
        <w:gridCol w:w="1416"/>
      </w:tblGrid>
      <w:tr w:rsidR="00287DFD" w:rsidRPr="00D40B8D" w14:paraId="7BE49137" w14:textId="77777777" w:rsidTr="00BD0CE7">
        <w:trPr>
          <w:cantSplit/>
          <w:tblHeader/>
          <w:jc w:val="center"/>
          <w:ins w:id="870" w:author="Author"/>
        </w:trPr>
        <w:tc>
          <w:tcPr>
            <w:tcW w:w="3541" w:type="dxa"/>
            <w:tcBorders>
              <w:top w:val="single" w:sz="4" w:space="0" w:color="auto"/>
            </w:tcBorders>
            <w:noWrap/>
          </w:tcPr>
          <w:p w14:paraId="32249678" w14:textId="77777777" w:rsidR="00287DFD" w:rsidRPr="00D40B8D" w:rsidRDefault="00287DFD" w:rsidP="00BD0CE7">
            <w:pPr>
              <w:pStyle w:val="Tablehead"/>
              <w:rPr>
                <w:ins w:id="871" w:author="Author"/>
              </w:rPr>
            </w:pPr>
            <w:ins w:id="872" w:author="Author">
              <w:r w:rsidRPr="00D40B8D">
                <w:t>Station type</w:t>
              </w:r>
            </w:ins>
          </w:p>
        </w:tc>
        <w:tc>
          <w:tcPr>
            <w:tcW w:w="1276" w:type="dxa"/>
            <w:tcBorders>
              <w:top w:val="single" w:sz="4" w:space="0" w:color="auto"/>
            </w:tcBorders>
            <w:noWrap/>
          </w:tcPr>
          <w:p w14:paraId="40AD3F6D" w14:textId="77777777" w:rsidR="00287DFD" w:rsidRPr="00D40B8D" w:rsidRDefault="00287DFD" w:rsidP="00BD0CE7">
            <w:pPr>
              <w:pStyle w:val="Tablehead"/>
              <w:rPr>
                <w:ins w:id="873" w:author="Author"/>
              </w:rPr>
            </w:pPr>
            <w:ins w:id="874" w:author="Author">
              <w:r w:rsidRPr="00D40B8D">
                <w:t>Base station</w:t>
              </w:r>
            </w:ins>
          </w:p>
        </w:tc>
        <w:tc>
          <w:tcPr>
            <w:tcW w:w="1556" w:type="dxa"/>
            <w:gridSpan w:val="2"/>
            <w:tcBorders>
              <w:top w:val="single" w:sz="4" w:space="0" w:color="auto"/>
            </w:tcBorders>
            <w:noWrap/>
          </w:tcPr>
          <w:p w14:paraId="51671D86" w14:textId="77777777" w:rsidR="00287DFD" w:rsidRPr="00D40B8D" w:rsidRDefault="00287DFD" w:rsidP="00BD0CE7">
            <w:pPr>
              <w:pStyle w:val="Tablehead"/>
              <w:rPr>
                <w:ins w:id="875" w:author="Author"/>
              </w:rPr>
            </w:pPr>
            <w:ins w:id="876" w:author="Author">
              <w:r w:rsidRPr="00D40B8D">
                <w:t>Mobile station</w:t>
              </w:r>
            </w:ins>
          </w:p>
        </w:tc>
      </w:tr>
      <w:tr w:rsidR="00287DFD" w:rsidRPr="00D40B8D" w14:paraId="2CD75EBD" w14:textId="77777777" w:rsidTr="00BD0CE7">
        <w:trPr>
          <w:cantSplit/>
          <w:jc w:val="center"/>
          <w:ins w:id="877" w:author="Author"/>
        </w:trPr>
        <w:tc>
          <w:tcPr>
            <w:tcW w:w="3541" w:type="dxa"/>
            <w:tcBorders>
              <w:top w:val="single" w:sz="4" w:space="0" w:color="auto"/>
            </w:tcBorders>
            <w:noWrap/>
          </w:tcPr>
          <w:p w14:paraId="0AA3EEA2" w14:textId="77777777" w:rsidR="00287DFD" w:rsidRPr="00D40B8D" w:rsidRDefault="00287DFD" w:rsidP="00BD0CE7">
            <w:pPr>
              <w:pStyle w:val="Tabletext"/>
              <w:rPr>
                <w:ins w:id="878" w:author="Author"/>
              </w:rPr>
            </w:pPr>
            <w:ins w:id="879" w:author="Author">
              <w:r w:rsidRPr="00D40B8D">
                <w:t>Output power (W)</w:t>
              </w:r>
            </w:ins>
          </w:p>
        </w:tc>
        <w:tc>
          <w:tcPr>
            <w:tcW w:w="1276" w:type="dxa"/>
            <w:tcBorders>
              <w:top w:val="single" w:sz="4" w:space="0" w:color="auto"/>
            </w:tcBorders>
            <w:noWrap/>
          </w:tcPr>
          <w:p w14:paraId="4E0675DF" w14:textId="77777777" w:rsidR="00287DFD" w:rsidRPr="00D40B8D" w:rsidRDefault="00287DFD" w:rsidP="00BD0CE7">
            <w:pPr>
              <w:pStyle w:val="Tabletext"/>
              <w:jc w:val="center"/>
              <w:rPr>
                <w:ins w:id="880" w:author="Author"/>
              </w:rPr>
            </w:pPr>
            <w:ins w:id="881" w:author="Author">
              <w:r w:rsidRPr="00D40B8D">
                <w:t>100</w:t>
              </w:r>
            </w:ins>
          </w:p>
        </w:tc>
        <w:tc>
          <w:tcPr>
            <w:tcW w:w="1556" w:type="dxa"/>
            <w:gridSpan w:val="2"/>
            <w:tcBorders>
              <w:top w:val="single" w:sz="4" w:space="0" w:color="auto"/>
            </w:tcBorders>
            <w:noWrap/>
          </w:tcPr>
          <w:p w14:paraId="68E4CE9D" w14:textId="77777777" w:rsidR="00287DFD" w:rsidRPr="00D40B8D" w:rsidRDefault="00287DFD" w:rsidP="00BD0CE7">
            <w:pPr>
              <w:pStyle w:val="Tabletext"/>
              <w:jc w:val="center"/>
              <w:rPr>
                <w:ins w:id="882" w:author="Author"/>
              </w:rPr>
            </w:pPr>
            <w:ins w:id="883" w:author="Author">
              <w:r w:rsidRPr="00D40B8D">
                <w:t>50</w:t>
              </w:r>
            </w:ins>
          </w:p>
        </w:tc>
      </w:tr>
      <w:tr w:rsidR="00287DFD" w:rsidRPr="00D40B8D" w14:paraId="655BCBE0" w14:textId="77777777" w:rsidTr="00BD0CE7">
        <w:trPr>
          <w:cantSplit/>
          <w:jc w:val="center"/>
          <w:ins w:id="884" w:author="Author"/>
        </w:trPr>
        <w:tc>
          <w:tcPr>
            <w:tcW w:w="3541" w:type="dxa"/>
            <w:tcBorders>
              <w:top w:val="single" w:sz="4" w:space="0" w:color="auto"/>
            </w:tcBorders>
          </w:tcPr>
          <w:p w14:paraId="5D5A3C3E" w14:textId="77777777" w:rsidR="00287DFD" w:rsidRPr="00D40B8D" w:rsidRDefault="00287DFD" w:rsidP="00BD0CE7">
            <w:pPr>
              <w:pStyle w:val="Tabletext"/>
              <w:rPr>
                <w:ins w:id="885" w:author="Author"/>
              </w:rPr>
            </w:pPr>
            <w:ins w:id="886" w:author="Author">
              <w:r w:rsidRPr="00D40B8D">
                <w:t>Output power (</w:t>
              </w:r>
              <w:proofErr w:type="spellStart"/>
              <w:r w:rsidRPr="00D40B8D">
                <w:t>dBW</w:t>
              </w:r>
              <w:proofErr w:type="spellEnd"/>
              <w:r w:rsidRPr="00D40B8D">
                <w:t>)</w:t>
              </w:r>
            </w:ins>
          </w:p>
        </w:tc>
        <w:tc>
          <w:tcPr>
            <w:tcW w:w="1276" w:type="dxa"/>
            <w:tcBorders>
              <w:top w:val="single" w:sz="4" w:space="0" w:color="auto"/>
            </w:tcBorders>
          </w:tcPr>
          <w:p w14:paraId="69C61094" w14:textId="77777777" w:rsidR="00287DFD" w:rsidRPr="00D40B8D" w:rsidRDefault="00287DFD" w:rsidP="00BD0CE7">
            <w:pPr>
              <w:pStyle w:val="Tabletext"/>
              <w:jc w:val="center"/>
              <w:rPr>
                <w:ins w:id="887" w:author="Author"/>
              </w:rPr>
            </w:pPr>
            <w:ins w:id="888" w:author="Author">
              <w:r w:rsidRPr="00D40B8D">
                <w:t>20</w:t>
              </w:r>
              <w:r>
                <w:t>.0</w:t>
              </w:r>
            </w:ins>
          </w:p>
        </w:tc>
        <w:tc>
          <w:tcPr>
            <w:tcW w:w="1556" w:type="dxa"/>
            <w:gridSpan w:val="2"/>
            <w:tcBorders>
              <w:top w:val="single" w:sz="4" w:space="0" w:color="auto"/>
            </w:tcBorders>
          </w:tcPr>
          <w:p w14:paraId="6E76F9D8" w14:textId="77777777" w:rsidR="00287DFD" w:rsidRPr="00D40B8D" w:rsidRDefault="00287DFD" w:rsidP="00BD0CE7">
            <w:pPr>
              <w:pStyle w:val="Tabletext"/>
              <w:jc w:val="center"/>
              <w:rPr>
                <w:ins w:id="889" w:author="Author"/>
              </w:rPr>
            </w:pPr>
            <w:ins w:id="890" w:author="Author">
              <w:r w:rsidRPr="00D40B8D">
                <w:t>17</w:t>
              </w:r>
              <w:r>
                <w:t>.0</w:t>
              </w:r>
            </w:ins>
          </w:p>
        </w:tc>
      </w:tr>
      <w:tr w:rsidR="00287DFD" w:rsidRPr="00D40B8D" w14:paraId="0FEB23F3" w14:textId="77777777" w:rsidTr="00BD0CE7">
        <w:trPr>
          <w:cantSplit/>
          <w:jc w:val="center"/>
          <w:ins w:id="891" w:author="Author"/>
        </w:trPr>
        <w:tc>
          <w:tcPr>
            <w:tcW w:w="3541" w:type="dxa"/>
            <w:noWrap/>
          </w:tcPr>
          <w:p w14:paraId="0DA94CAF" w14:textId="77777777" w:rsidR="00287DFD" w:rsidRPr="00D40B8D" w:rsidRDefault="00287DFD" w:rsidP="00BD0CE7">
            <w:pPr>
              <w:pStyle w:val="Tabletext"/>
              <w:rPr>
                <w:ins w:id="892" w:author="Author"/>
              </w:rPr>
            </w:pPr>
            <w:ins w:id="893" w:author="Author">
              <w:r w:rsidRPr="00D40B8D">
                <w:t>Feed loss (dB)</w:t>
              </w:r>
            </w:ins>
          </w:p>
        </w:tc>
        <w:tc>
          <w:tcPr>
            <w:tcW w:w="1276" w:type="dxa"/>
            <w:noWrap/>
          </w:tcPr>
          <w:p w14:paraId="32EF962A" w14:textId="77777777" w:rsidR="00287DFD" w:rsidRPr="00D40B8D" w:rsidRDefault="00287DFD" w:rsidP="00BD0CE7">
            <w:pPr>
              <w:pStyle w:val="Tabletext"/>
              <w:jc w:val="center"/>
              <w:rPr>
                <w:ins w:id="894" w:author="Author"/>
              </w:rPr>
            </w:pPr>
            <w:ins w:id="895" w:author="Author">
              <w:r w:rsidRPr="00D40B8D">
                <w:t>2</w:t>
              </w:r>
              <w:r>
                <w:t>.0</w:t>
              </w:r>
            </w:ins>
          </w:p>
        </w:tc>
        <w:tc>
          <w:tcPr>
            <w:tcW w:w="1556" w:type="dxa"/>
            <w:gridSpan w:val="2"/>
            <w:noWrap/>
          </w:tcPr>
          <w:p w14:paraId="2C6092C4" w14:textId="77777777" w:rsidR="00287DFD" w:rsidRPr="00D40B8D" w:rsidRDefault="00287DFD" w:rsidP="00BD0CE7">
            <w:pPr>
              <w:pStyle w:val="Tabletext"/>
              <w:jc w:val="center"/>
              <w:rPr>
                <w:ins w:id="896" w:author="Author"/>
              </w:rPr>
            </w:pPr>
            <w:ins w:id="897" w:author="Author">
              <w:r w:rsidRPr="00D40B8D">
                <w:t>1</w:t>
              </w:r>
              <w:r>
                <w:t>.0</w:t>
              </w:r>
            </w:ins>
          </w:p>
        </w:tc>
      </w:tr>
      <w:tr w:rsidR="00287DFD" w:rsidRPr="00D40B8D" w14:paraId="7782559E" w14:textId="77777777" w:rsidTr="00BD0CE7">
        <w:trPr>
          <w:cantSplit/>
          <w:jc w:val="center"/>
          <w:ins w:id="898" w:author="Author"/>
        </w:trPr>
        <w:tc>
          <w:tcPr>
            <w:tcW w:w="3541" w:type="dxa"/>
            <w:noWrap/>
          </w:tcPr>
          <w:p w14:paraId="4ACEE456" w14:textId="77777777" w:rsidR="00287DFD" w:rsidRPr="00D40B8D" w:rsidRDefault="00287DFD" w:rsidP="00BD0CE7">
            <w:pPr>
              <w:pStyle w:val="Tabletext"/>
              <w:rPr>
                <w:ins w:id="899" w:author="Author"/>
              </w:rPr>
            </w:pPr>
            <w:ins w:id="900" w:author="Author">
              <w:r w:rsidRPr="00D40B8D">
                <w:t>Maximum antenna gain (</w:t>
              </w:r>
              <w:proofErr w:type="spellStart"/>
              <w:r w:rsidRPr="00D40B8D">
                <w:t>dBd</w:t>
              </w:r>
              <w:proofErr w:type="spellEnd"/>
              <w:r w:rsidRPr="00D40B8D">
                <w:t>)</w:t>
              </w:r>
            </w:ins>
          </w:p>
        </w:tc>
        <w:tc>
          <w:tcPr>
            <w:tcW w:w="1276" w:type="dxa"/>
            <w:noWrap/>
          </w:tcPr>
          <w:p w14:paraId="7E1AA6E2" w14:textId="77777777" w:rsidR="00287DFD" w:rsidRPr="00D40B8D" w:rsidRDefault="00287DFD" w:rsidP="00BD0CE7">
            <w:pPr>
              <w:pStyle w:val="Tabletext"/>
              <w:jc w:val="center"/>
              <w:rPr>
                <w:ins w:id="901" w:author="Author"/>
              </w:rPr>
            </w:pPr>
            <w:ins w:id="902" w:author="Author">
              <w:r w:rsidRPr="00D40B8D">
                <w:t>6</w:t>
              </w:r>
              <w:r>
                <w:t>.0</w:t>
              </w:r>
            </w:ins>
          </w:p>
        </w:tc>
        <w:tc>
          <w:tcPr>
            <w:tcW w:w="1556" w:type="dxa"/>
            <w:gridSpan w:val="2"/>
            <w:noWrap/>
          </w:tcPr>
          <w:p w14:paraId="5F811EAA" w14:textId="77777777" w:rsidR="00287DFD" w:rsidRPr="00D40B8D" w:rsidRDefault="00287DFD" w:rsidP="00BD0CE7">
            <w:pPr>
              <w:pStyle w:val="Tabletext"/>
              <w:jc w:val="center"/>
              <w:rPr>
                <w:ins w:id="903" w:author="Author"/>
              </w:rPr>
            </w:pPr>
            <w:ins w:id="904" w:author="Author">
              <w:r w:rsidRPr="00D40B8D">
                <w:t>0</w:t>
              </w:r>
              <w:r>
                <w:t>.0</w:t>
              </w:r>
            </w:ins>
          </w:p>
        </w:tc>
      </w:tr>
      <w:tr w:rsidR="00287DFD" w:rsidRPr="00D40B8D" w14:paraId="1D6C879D" w14:textId="77777777" w:rsidTr="00BD0CE7">
        <w:trPr>
          <w:cantSplit/>
          <w:jc w:val="center"/>
          <w:ins w:id="905" w:author="Author"/>
        </w:trPr>
        <w:tc>
          <w:tcPr>
            <w:tcW w:w="3541" w:type="dxa"/>
            <w:noWrap/>
          </w:tcPr>
          <w:p w14:paraId="5E1B83E2" w14:textId="77777777" w:rsidR="00287DFD" w:rsidRPr="00D40B8D" w:rsidRDefault="00287DFD" w:rsidP="00BD0CE7">
            <w:pPr>
              <w:pStyle w:val="Tabletext"/>
              <w:rPr>
                <w:ins w:id="906" w:author="Author"/>
              </w:rPr>
            </w:pPr>
            <w:ins w:id="907" w:author="Author">
              <w:r w:rsidRPr="00D40B8D">
                <w:t>Maximum antenna gain (</w:t>
              </w:r>
              <w:proofErr w:type="spellStart"/>
              <w:r w:rsidRPr="00D40B8D">
                <w:t>dBi</w:t>
              </w:r>
              <w:proofErr w:type="spellEnd"/>
              <w:r w:rsidRPr="00D40B8D">
                <w:t>)</w:t>
              </w:r>
            </w:ins>
          </w:p>
        </w:tc>
        <w:tc>
          <w:tcPr>
            <w:tcW w:w="1276" w:type="dxa"/>
            <w:noWrap/>
          </w:tcPr>
          <w:p w14:paraId="609F6E1C" w14:textId="77777777" w:rsidR="00287DFD" w:rsidRPr="00D40B8D" w:rsidRDefault="00287DFD" w:rsidP="00BD0CE7">
            <w:pPr>
              <w:pStyle w:val="Tabletext"/>
              <w:jc w:val="center"/>
              <w:rPr>
                <w:ins w:id="908" w:author="Author"/>
              </w:rPr>
            </w:pPr>
            <w:ins w:id="909" w:author="Author">
              <w:r>
                <w:t>8.2</w:t>
              </w:r>
            </w:ins>
          </w:p>
        </w:tc>
        <w:tc>
          <w:tcPr>
            <w:tcW w:w="1556" w:type="dxa"/>
            <w:gridSpan w:val="2"/>
            <w:noWrap/>
          </w:tcPr>
          <w:p w14:paraId="5F500F6C" w14:textId="77777777" w:rsidR="00287DFD" w:rsidRPr="00D40B8D" w:rsidRDefault="00287DFD" w:rsidP="00BD0CE7">
            <w:pPr>
              <w:pStyle w:val="Tabletext"/>
              <w:jc w:val="center"/>
              <w:rPr>
                <w:ins w:id="910" w:author="Author"/>
              </w:rPr>
            </w:pPr>
            <w:ins w:id="911" w:author="Author">
              <w:r w:rsidRPr="00D40B8D">
                <w:t>2</w:t>
              </w:r>
              <w:r>
                <w:t>.2</w:t>
              </w:r>
            </w:ins>
          </w:p>
        </w:tc>
      </w:tr>
      <w:tr w:rsidR="00287DFD" w:rsidRPr="00D40B8D" w14:paraId="1C72CE0A" w14:textId="77777777" w:rsidTr="00BD0CE7">
        <w:trPr>
          <w:cantSplit/>
          <w:jc w:val="center"/>
          <w:ins w:id="912" w:author="Author"/>
        </w:trPr>
        <w:tc>
          <w:tcPr>
            <w:tcW w:w="3541" w:type="dxa"/>
            <w:noWrap/>
          </w:tcPr>
          <w:p w14:paraId="679B62A8" w14:textId="77777777" w:rsidR="00287DFD" w:rsidRPr="00D40B8D" w:rsidRDefault="00287DFD" w:rsidP="00BD0CE7">
            <w:pPr>
              <w:pStyle w:val="Tabletext"/>
              <w:rPr>
                <w:ins w:id="913" w:author="Author"/>
              </w:rPr>
            </w:pPr>
            <w:ins w:id="914" w:author="Author">
              <w:r w:rsidRPr="00D40B8D">
                <w:t xml:space="preserve">Maximum </w:t>
              </w:r>
              <w:proofErr w:type="spellStart"/>
              <w:r w:rsidRPr="00D40B8D">
                <w:t>e.r.p</w:t>
              </w:r>
              <w:proofErr w:type="spellEnd"/>
              <w:r w:rsidRPr="00D40B8D">
                <w:t>.</w:t>
              </w:r>
            </w:ins>
          </w:p>
        </w:tc>
        <w:tc>
          <w:tcPr>
            <w:tcW w:w="1276" w:type="dxa"/>
            <w:noWrap/>
          </w:tcPr>
          <w:p w14:paraId="4F24B1F4" w14:textId="77777777" w:rsidR="00287DFD" w:rsidRPr="00D40B8D" w:rsidRDefault="00287DFD" w:rsidP="00BD0CE7">
            <w:pPr>
              <w:pStyle w:val="Tabletext"/>
              <w:jc w:val="center"/>
              <w:rPr>
                <w:ins w:id="915" w:author="Author"/>
              </w:rPr>
            </w:pPr>
            <w:ins w:id="916" w:author="Author">
              <w:r w:rsidRPr="00D40B8D">
                <w:t>24</w:t>
              </w:r>
              <w:r>
                <w:t>.0</w:t>
              </w:r>
            </w:ins>
          </w:p>
        </w:tc>
        <w:tc>
          <w:tcPr>
            <w:tcW w:w="1556" w:type="dxa"/>
            <w:gridSpan w:val="2"/>
            <w:noWrap/>
          </w:tcPr>
          <w:p w14:paraId="4DCBBF32" w14:textId="77777777" w:rsidR="00287DFD" w:rsidRPr="00D40B8D" w:rsidRDefault="00287DFD" w:rsidP="00BD0CE7">
            <w:pPr>
              <w:pStyle w:val="Tabletext"/>
              <w:jc w:val="center"/>
              <w:rPr>
                <w:ins w:id="917" w:author="Author"/>
              </w:rPr>
            </w:pPr>
            <w:ins w:id="918" w:author="Author">
              <w:r w:rsidRPr="00D40B8D">
                <w:t>16</w:t>
              </w:r>
              <w:r>
                <w:t>.0</w:t>
              </w:r>
            </w:ins>
          </w:p>
        </w:tc>
      </w:tr>
      <w:tr w:rsidR="00287DFD" w:rsidRPr="00D40B8D" w14:paraId="0F74F11D" w14:textId="77777777" w:rsidTr="00BD0CE7">
        <w:trPr>
          <w:cantSplit/>
          <w:jc w:val="center"/>
          <w:ins w:id="919" w:author="Author"/>
        </w:trPr>
        <w:tc>
          <w:tcPr>
            <w:tcW w:w="3541" w:type="dxa"/>
            <w:noWrap/>
          </w:tcPr>
          <w:p w14:paraId="7B57062F" w14:textId="77777777" w:rsidR="00287DFD" w:rsidRPr="00D40B8D" w:rsidRDefault="00287DFD" w:rsidP="00BD0CE7">
            <w:pPr>
              <w:pStyle w:val="Tabletext"/>
              <w:rPr>
                <w:ins w:id="920" w:author="Author"/>
              </w:rPr>
            </w:pPr>
            <w:ins w:id="921" w:author="Author">
              <w:r w:rsidRPr="00D40B8D">
                <w:t xml:space="preserve">Maximum </w:t>
              </w:r>
              <w:proofErr w:type="spellStart"/>
              <w:r w:rsidRPr="00D40B8D">
                <w:t>e.i.r.p</w:t>
              </w:r>
              <w:proofErr w:type="spellEnd"/>
              <w:r w:rsidRPr="00D40B8D">
                <w:t>.</w:t>
              </w:r>
            </w:ins>
          </w:p>
        </w:tc>
        <w:tc>
          <w:tcPr>
            <w:tcW w:w="1276" w:type="dxa"/>
            <w:noWrap/>
          </w:tcPr>
          <w:p w14:paraId="54952DE3" w14:textId="77777777" w:rsidR="00287DFD" w:rsidRPr="00D40B8D" w:rsidRDefault="00287DFD" w:rsidP="00BD0CE7">
            <w:pPr>
              <w:pStyle w:val="Tabletext"/>
              <w:jc w:val="center"/>
              <w:rPr>
                <w:ins w:id="922" w:author="Author"/>
              </w:rPr>
            </w:pPr>
            <w:ins w:id="923" w:author="Author">
              <w:r w:rsidRPr="00D40B8D">
                <w:t>26</w:t>
              </w:r>
              <w:r>
                <w:t>.2</w:t>
              </w:r>
            </w:ins>
          </w:p>
        </w:tc>
        <w:tc>
          <w:tcPr>
            <w:tcW w:w="1556" w:type="dxa"/>
            <w:gridSpan w:val="2"/>
            <w:noWrap/>
          </w:tcPr>
          <w:p w14:paraId="7A0E3E32" w14:textId="77777777" w:rsidR="00287DFD" w:rsidRPr="00D40B8D" w:rsidRDefault="00287DFD" w:rsidP="00BD0CE7">
            <w:pPr>
              <w:pStyle w:val="Tabletext"/>
              <w:jc w:val="center"/>
              <w:rPr>
                <w:ins w:id="924" w:author="Author"/>
              </w:rPr>
            </w:pPr>
            <w:ins w:id="925" w:author="Author">
              <w:r w:rsidRPr="00D40B8D">
                <w:t>18</w:t>
              </w:r>
              <w:r>
                <w:t>.1</w:t>
              </w:r>
            </w:ins>
          </w:p>
        </w:tc>
      </w:tr>
      <w:tr w:rsidR="00287DFD" w:rsidRPr="00D40B8D" w14:paraId="3D7F1C04" w14:textId="77777777" w:rsidTr="00BD0CE7">
        <w:trPr>
          <w:cantSplit/>
          <w:jc w:val="center"/>
          <w:ins w:id="926" w:author="Author"/>
        </w:trPr>
        <w:tc>
          <w:tcPr>
            <w:tcW w:w="3541" w:type="dxa"/>
            <w:noWrap/>
          </w:tcPr>
          <w:p w14:paraId="14529D36" w14:textId="77777777" w:rsidR="00287DFD" w:rsidRPr="00D40B8D" w:rsidRDefault="00287DFD" w:rsidP="00BD0CE7">
            <w:pPr>
              <w:pStyle w:val="Tabletext"/>
              <w:rPr>
                <w:ins w:id="927" w:author="Author"/>
              </w:rPr>
            </w:pPr>
            <w:ins w:id="928" w:author="Author">
              <w:r>
                <w:t>Antenna height (m)</w:t>
              </w:r>
            </w:ins>
          </w:p>
        </w:tc>
        <w:tc>
          <w:tcPr>
            <w:tcW w:w="1276" w:type="dxa"/>
            <w:noWrap/>
          </w:tcPr>
          <w:p w14:paraId="4065D285" w14:textId="77777777" w:rsidR="00287DFD" w:rsidRPr="00D40B8D" w:rsidRDefault="00287DFD" w:rsidP="00BD0CE7">
            <w:pPr>
              <w:pStyle w:val="Tabletext"/>
              <w:jc w:val="center"/>
              <w:rPr>
                <w:ins w:id="929" w:author="Author"/>
              </w:rPr>
            </w:pPr>
            <w:ins w:id="930" w:author="Author">
              <w:r>
                <w:t>60</w:t>
              </w:r>
            </w:ins>
          </w:p>
        </w:tc>
        <w:tc>
          <w:tcPr>
            <w:tcW w:w="1556" w:type="dxa"/>
            <w:gridSpan w:val="2"/>
            <w:noWrap/>
          </w:tcPr>
          <w:p w14:paraId="1D4A111C" w14:textId="77777777" w:rsidR="00287DFD" w:rsidRPr="00D40B8D" w:rsidRDefault="00287DFD" w:rsidP="00BD0CE7">
            <w:pPr>
              <w:pStyle w:val="Tabletext"/>
              <w:jc w:val="center"/>
              <w:rPr>
                <w:ins w:id="931" w:author="Author"/>
              </w:rPr>
            </w:pPr>
            <w:ins w:id="932" w:author="Author">
              <w:r>
                <w:t>2.0</w:t>
              </w:r>
            </w:ins>
          </w:p>
        </w:tc>
      </w:tr>
      <w:tr w:rsidR="00287DFD" w:rsidRPr="00D40B8D" w14:paraId="69DC7B6B" w14:textId="77777777" w:rsidTr="00BD0CE7">
        <w:trPr>
          <w:cantSplit/>
          <w:jc w:val="center"/>
          <w:ins w:id="933" w:author="Author"/>
        </w:trPr>
        <w:tc>
          <w:tcPr>
            <w:tcW w:w="3541" w:type="dxa"/>
            <w:noWrap/>
          </w:tcPr>
          <w:p w14:paraId="50628BCF" w14:textId="77777777" w:rsidR="00287DFD" w:rsidRPr="00143495" w:rsidRDefault="00287DFD" w:rsidP="00BD0CE7">
            <w:pPr>
              <w:pStyle w:val="Tabletext"/>
              <w:rPr>
                <w:ins w:id="934" w:author="Author"/>
              </w:rPr>
            </w:pPr>
            <w:ins w:id="935" w:author="Author">
              <w:r w:rsidRPr="00143495">
                <w:lastRenderedPageBreak/>
                <w:t>Distance to horizon from station (km)</w:t>
              </w:r>
            </w:ins>
          </w:p>
        </w:tc>
        <w:tc>
          <w:tcPr>
            <w:tcW w:w="1276" w:type="dxa"/>
            <w:noWrap/>
          </w:tcPr>
          <w:p w14:paraId="6F9A738A" w14:textId="77777777" w:rsidR="00287DFD" w:rsidRPr="00143495" w:rsidRDefault="00287DFD" w:rsidP="00BD0CE7">
            <w:pPr>
              <w:pStyle w:val="Tabletext"/>
              <w:jc w:val="center"/>
              <w:rPr>
                <w:ins w:id="936" w:author="Author"/>
              </w:rPr>
            </w:pPr>
            <w:ins w:id="937" w:author="Author">
              <w:r w:rsidRPr="00143495">
                <w:t>27.7</w:t>
              </w:r>
            </w:ins>
          </w:p>
        </w:tc>
        <w:tc>
          <w:tcPr>
            <w:tcW w:w="1556" w:type="dxa"/>
            <w:gridSpan w:val="2"/>
            <w:noWrap/>
          </w:tcPr>
          <w:p w14:paraId="134F7231" w14:textId="77777777" w:rsidR="00287DFD" w:rsidRDefault="00287DFD" w:rsidP="00BD0CE7">
            <w:pPr>
              <w:pStyle w:val="Tabletext"/>
              <w:jc w:val="center"/>
              <w:rPr>
                <w:ins w:id="938" w:author="Author"/>
              </w:rPr>
            </w:pPr>
            <w:ins w:id="939" w:author="Author">
              <w:r w:rsidRPr="00143495">
                <w:t>5.</w:t>
              </w:r>
              <w:r>
                <w:t>0</w:t>
              </w:r>
            </w:ins>
          </w:p>
        </w:tc>
      </w:tr>
      <w:tr w:rsidR="00287DFD" w:rsidRPr="00D40B8D" w14:paraId="2F11AE9D" w14:textId="77777777" w:rsidTr="00BD0CE7">
        <w:trPr>
          <w:cantSplit/>
          <w:jc w:val="center"/>
          <w:ins w:id="940" w:author="Author"/>
        </w:trPr>
        <w:tc>
          <w:tcPr>
            <w:tcW w:w="3541" w:type="dxa"/>
            <w:noWrap/>
          </w:tcPr>
          <w:p w14:paraId="4A77ABDC" w14:textId="77777777" w:rsidR="00287DFD" w:rsidRPr="00143495" w:rsidRDefault="00287DFD" w:rsidP="00BD0CE7">
            <w:pPr>
              <w:pStyle w:val="Tabletext"/>
              <w:rPr>
                <w:ins w:id="941" w:author="Author"/>
              </w:rPr>
            </w:pPr>
            <w:ins w:id="942" w:author="Author">
              <w:r>
                <w:t>Mobile station to base station range (km)</w:t>
              </w:r>
            </w:ins>
          </w:p>
        </w:tc>
        <w:tc>
          <w:tcPr>
            <w:tcW w:w="2832" w:type="dxa"/>
            <w:gridSpan w:val="3"/>
            <w:noWrap/>
          </w:tcPr>
          <w:p w14:paraId="6C08F7A7" w14:textId="77777777" w:rsidR="00287DFD" w:rsidRPr="00143495" w:rsidRDefault="00287DFD" w:rsidP="00BD0CE7">
            <w:pPr>
              <w:pStyle w:val="Tabletext"/>
              <w:jc w:val="center"/>
              <w:rPr>
                <w:ins w:id="943" w:author="Author"/>
              </w:rPr>
            </w:pPr>
            <w:ins w:id="944" w:author="Author">
              <w:r>
                <w:t>32.7</w:t>
              </w:r>
            </w:ins>
          </w:p>
        </w:tc>
      </w:tr>
      <w:tr w:rsidR="00287DFD" w:rsidRPr="00D40B8D" w14:paraId="6CB98CA0" w14:textId="77777777" w:rsidTr="00BD0CE7">
        <w:trPr>
          <w:cantSplit/>
          <w:jc w:val="center"/>
          <w:ins w:id="945" w:author="Author"/>
        </w:trPr>
        <w:tc>
          <w:tcPr>
            <w:tcW w:w="3541" w:type="dxa"/>
            <w:noWrap/>
          </w:tcPr>
          <w:p w14:paraId="54649B12" w14:textId="77777777" w:rsidR="00287DFD" w:rsidRDefault="00287DFD" w:rsidP="00BD0CE7">
            <w:pPr>
              <w:pStyle w:val="Tabletext"/>
              <w:rPr>
                <w:ins w:id="946" w:author="Author"/>
              </w:rPr>
            </w:pPr>
            <w:ins w:id="947" w:author="Author">
              <w:r>
                <w:t>Free space loss (dB)</w:t>
              </w:r>
            </w:ins>
          </w:p>
        </w:tc>
        <w:tc>
          <w:tcPr>
            <w:tcW w:w="2832" w:type="dxa"/>
            <w:gridSpan w:val="3"/>
            <w:noWrap/>
          </w:tcPr>
          <w:p w14:paraId="329DD9CE" w14:textId="77777777" w:rsidR="00287DFD" w:rsidRDefault="00287DFD" w:rsidP="00BD0CE7">
            <w:pPr>
              <w:pStyle w:val="Tabletext"/>
              <w:jc w:val="center"/>
              <w:rPr>
                <w:ins w:id="948" w:author="Author"/>
              </w:rPr>
            </w:pPr>
            <w:ins w:id="949" w:author="Author">
              <w:r>
                <w:t>106.9</w:t>
              </w:r>
            </w:ins>
          </w:p>
        </w:tc>
      </w:tr>
      <w:tr w:rsidR="00287DFD" w:rsidRPr="00D40B8D" w14:paraId="1FE6C525" w14:textId="77777777" w:rsidTr="00BD0CE7">
        <w:trPr>
          <w:cantSplit/>
          <w:jc w:val="center"/>
          <w:ins w:id="950" w:author="Author"/>
        </w:trPr>
        <w:tc>
          <w:tcPr>
            <w:tcW w:w="3541" w:type="dxa"/>
            <w:noWrap/>
          </w:tcPr>
          <w:p w14:paraId="2554B955" w14:textId="77777777" w:rsidR="00287DFD" w:rsidRDefault="00287DFD" w:rsidP="00BD0CE7">
            <w:pPr>
              <w:pStyle w:val="Tabletext"/>
              <w:rPr>
                <w:ins w:id="951" w:author="Author"/>
              </w:rPr>
            </w:pPr>
            <w:ins w:id="952" w:author="Author">
              <w:r>
                <w:t>Additional terrestrial path loss (dB)</w:t>
              </w:r>
            </w:ins>
          </w:p>
        </w:tc>
        <w:tc>
          <w:tcPr>
            <w:tcW w:w="2832" w:type="dxa"/>
            <w:gridSpan w:val="3"/>
            <w:noWrap/>
          </w:tcPr>
          <w:p w14:paraId="3E56B83D" w14:textId="77777777" w:rsidR="00287DFD" w:rsidRDefault="00287DFD" w:rsidP="00BD0CE7">
            <w:pPr>
              <w:pStyle w:val="Tabletext"/>
              <w:jc w:val="center"/>
              <w:rPr>
                <w:ins w:id="953" w:author="Author"/>
              </w:rPr>
            </w:pPr>
            <w:ins w:id="954" w:author="Author">
              <w:r>
                <w:t>29.8</w:t>
              </w:r>
            </w:ins>
          </w:p>
        </w:tc>
      </w:tr>
      <w:tr w:rsidR="00287DFD" w:rsidRPr="00D40B8D" w14:paraId="7885BAAC" w14:textId="77777777" w:rsidTr="00BD0CE7">
        <w:trPr>
          <w:cantSplit/>
          <w:jc w:val="center"/>
          <w:ins w:id="955" w:author="Author"/>
        </w:trPr>
        <w:tc>
          <w:tcPr>
            <w:tcW w:w="3541" w:type="dxa"/>
            <w:noWrap/>
          </w:tcPr>
          <w:p w14:paraId="7325CCC4" w14:textId="77777777" w:rsidR="00287DFD" w:rsidRPr="00625B2D" w:rsidRDefault="00287DFD" w:rsidP="00BD0CE7">
            <w:pPr>
              <w:pStyle w:val="Tabletext"/>
              <w:rPr>
                <w:ins w:id="956" w:author="Author"/>
              </w:rPr>
            </w:pPr>
            <w:ins w:id="957" w:author="Author">
              <w:r>
                <w:t xml:space="preserve">Received carrier power </w:t>
              </w:r>
              <w:r w:rsidRPr="00625B2D">
                <w:rPr>
                  <w:i/>
                </w:rPr>
                <w:t>C</w:t>
              </w:r>
              <w:r>
                <w:t xml:space="preserve"> (</w:t>
              </w:r>
              <w:proofErr w:type="spellStart"/>
              <w:r>
                <w:t>dBW</w:t>
              </w:r>
              <w:proofErr w:type="spellEnd"/>
              <w:r>
                <w:t>)</w:t>
              </w:r>
            </w:ins>
          </w:p>
        </w:tc>
        <w:tc>
          <w:tcPr>
            <w:tcW w:w="1416" w:type="dxa"/>
            <w:gridSpan w:val="2"/>
            <w:noWrap/>
          </w:tcPr>
          <w:p w14:paraId="0C2D817A" w14:textId="77777777" w:rsidR="00287DFD" w:rsidRDefault="00287DFD" w:rsidP="00BD0CE7">
            <w:pPr>
              <w:pStyle w:val="Tabletext"/>
              <w:jc w:val="center"/>
              <w:rPr>
                <w:ins w:id="958" w:author="Author"/>
              </w:rPr>
            </w:pPr>
            <w:ins w:id="959" w:author="Author">
              <w:r>
                <w:t>-112.4</w:t>
              </w:r>
            </w:ins>
          </w:p>
        </w:tc>
        <w:tc>
          <w:tcPr>
            <w:tcW w:w="1416" w:type="dxa"/>
          </w:tcPr>
          <w:p w14:paraId="48CCEBFA" w14:textId="77777777" w:rsidR="00287DFD" w:rsidRDefault="00287DFD" w:rsidP="00BD0CE7">
            <w:pPr>
              <w:pStyle w:val="Tabletext"/>
              <w:jc w:val="center"/>
              <w:rPr>
                <w:ins w:id="960" w:author="Author"/>
              </w:rPr>
            </w:pPr>
            <w:ins w:id="961" w:author="Author">
              <w:r>
                <w:t>-109.4</w:t>
              </w:r>
            </w:ins>
          </w:p>
        </w:tc>
      </w:tr>
    </w:tbl>
    <w:p w14:paraId="3D57450E" w14:textId="77777777" w:rsidR="00287DFD" w:rsidRDefault="00287DFD" w:rsidP="00287DFD">
      <w:pPr>
        <w:rPr>
          <w:ins w:id="962" w:author="Author"/>
        </w:rPr>
      </w:pPr>
    </w:p>
    <w:p w14:paraId="58010B91" w14:textId="77777777" w:rsidR="00287DFD" w:rsidRDefault="00287DFD" w:rsidP="00287DFD">
      <w:pPr>
        <w:pStyle w:val="Heading3"/>
        <w:rPr>
          <w:ins w:id="963" w:author="Author"/>
        </w:rPr>
      </w:pPr>
      <w:ins w:id="964" w:author="Author">
        <w:r>
          <w:t>6</w:t>
        </w:r>
        <w:r w:rsidRPr="00D40B8D">
          <w:t>.1.2</w:t>
        </w:r>
        <w:r>
          <w:t>.2.1.3</w:t>
        </w:r>
        <w:r w:rsidRPr="00D40B8D">
          <w:tab/>
        </w:r>
        <w:r>
          <w:t>C/I analysis</w:t>
        </w:r>
        <w:r w:rsidRPr="00FF642D">
          <w:t xml:space="preserve"> for the interference level from the VDE-SAT downlink into a base station</w:t>
        </w:r>
      </w:ins>
    </w:p>
    <w:p w14:paraId="3B259F94" w14:textId="6FDD8634" w:rsidR="00287DFD" w:rsidRDefault="00287DFD" w:rsidP="00287DFD">
      <w:pPr>
        <w:rPr>
          <w:ins w:id="965" w:author="Author"/>
        </w:rPr>
      </w:pPr>
      <w:ins w:id="966" w:author="Author">
        <w:r w:rsidRPr="002E3CCA">
          <w:t>Recommendation ITU-R M.2092-0 and Section 4.2.1 of this report provide the pfd-mask for</w:t>
        </w:r>
        <w:r>
          <w:t xml:space="preserve"> the VDE-SAT downlink. Based on the pfd mask, and the base station characteristics given in Table 6-7, a link budget for the interference level from the VDE-SAT downlink into a base station can be calculated. Combining the interference level with the received carrier power for transmissions between mobile stations and base stations from Table </w:t>
        </w:r>
        <w:r w:rsidR="00C66C4C">
          <w:t>35</w:t>
        </w:r>
        <w:r>
          <w:t xml:space="preserve">, the carrier to interference ratio (C/I) can be found. The outcome is presented in Tables </w:t>
        </w:r>
        <w:r w:rsidR="00C66C4C">
          <w:t>36</w:t>
        </w:r>
        <w:r>
          <w:t xml:space="preserve"> and </w:t>
        </w:r>
        <w:r w:rsidR="00C66C4C">
          <w:t>37</w:t>
        </w:r>
        <w:r>
          <w:t>.</w:t>
        </w:r>
      </w:ins>
    </w:p>
    <w:p w14:paraId="2D67CBCE" w14:textId="5A8D2731" w:rsidR="00287DFD" w:rsidRPr="00D40B8D" w:rsidRDefault="00287DFD" w:rsidP="00287DFD">
      <w:pPr>
        <w:rPr>
          <w:ins w:id="967" w:author="Author"/>
        </w:rPr>
      </w:pPr>
      <w:ins w:id="968" w:author="Author">
        <w:r>
          <w:t xml:space="preserve">It should be noted that a practical realization of the VDE-SAT downlink with the Yagi antenna concept as described in Section 4.1.4 will not match the pfd-mask perfectly. As shown in Table 7, there will be margin to the pfd-mask at all elevation angles, except at 30 degrees. When this additional margin is accounted for the C/I will improve further, as shown in Table </w:t>
        </w:r>
        <w:r w:rsidR="00C66C4C">
          <w:t>36</w:t>
        </w:r>
        <w:r>
          <w:t xml:space="preserve"> and </w:t>
        </w:r>
        <w:r w:rsidR="00C66C4C">
          <w:t>37</w:t>
        </w:r>
        <w:r>
          <w:t>.</w:t>
        </w:r>
      </w:ins>
    </w:p>
    <w:p w14:paraId="02026BEA" w14:textId="77777777" w:rsidR="00287DFD" w:rsidRDefault="00287DFD" w:rsidP="00287DFD">
      <w:pPr>
        <w:pStyle w:val="TableNo"/>
        <w:jc w:val="left"/>
        <w:rPr>
          <w:ins w:id="969" w:author="Author"/>
        </w:rPr>
      </w:pPr>
    </w:p>
    <w:p w14:paraId="31F2ADD3" w14:textId="78CB295A" w:rsidR="00287DFD" w:rsidRPr="00D40B8D" w:rsidRDefault="00287DFD" w:rsidP="00287DFD">
      <w:pPr>
        <w:pStyle w:val="TableNo"/>
        <w:rPr>
          <w:ins w:id="970" w:author="Author"/>
        </w:rPr>
      </w:pPr>
      <w:ins w:id="971" w:author="Author">
        <w:r w:rsidRPr="00D40B8D">
          <w:t xml:space="preserve">TABLE </w:t>
        </w:r>
        <w:r w:rsidR="00C66C4C">
          <w:t>36</w:t>
        </w:r>
      </w:ins>
    </w:p>
    <w:p w14:paraId="46034BE0" w14:textId="77777777" w:rsidR="00287DFD" w:rsidRPr="00D40B8D" w:rsidRDefault="00287DFD" w:rsidP="00287DFD">
      <w:pPr>
        <w:pStyle w:val="Tabletitle"/>
        <w:rPr>
          <w:ins w:id="972" w:author="Author"/>
        </w:rPr>
      </w:pPr>
      <w:ins w:id="973" w:author="Author">
        <w:r>
          <w:t xml:space="preserve">C/I considerations for transmissions from mobile station to base station with received carrier power, C, of -112.4 </w:t>
        </w:r>
        <w:proofErr w:type="spellStart"/>
        <w:r>
          <w:t>dBW</w:t>
        </w:r>
        <w:proofErr w:type="spellEnd"/>
        <w:r>
          <w:t xml:space="preserve"> and interference from the VDE-SAT downlink according to the pfd-mask specified in Recommendation ITU-R M.2092-0</w:t>
        </w:r>
      </w:ins>
    </w:p>
    <w:tbl>
      <w:tblPr>
        <w:tblW w:w="5000" w:type="pct"/>
        <w:jc w:val="center"/>
        <w:tblLayout w:type="fixed"/>
        <w:tblCellMar>
          <w:left w:w="70" w:type="dxa"/>
          <w:right w:w="70" w:type="dxa"/>
        </w:tblCellMar>
        <w:tblLook w:val="04A0" w:firstRow="1" w:lastRow="0" w:firstColumn="1" w:lastColumn="0" w:noHBand="0" w:noVBand="1"/>
      </w:tblPr>
      <w:tblGrid>
        <w:gridCol w:w="922"/>
        <w:gridCol w:w="1817"/>
        <w:gridCol w:w="2010"/>
        <w:gridCol w:w="918"/>
        <w:gridCol w:w="1300"/>
        <w:gridCol w:w="1153"/>
        <w:gridCol w:w="608"/>
        <w:gridCol w:w="1051"/>
      </w:tblGrid>
      <w:tr w:rsidR="00287DFD" w:rsidRPr="00D40B8D" w14:paraId="33B57402" w14:textId="77777777" w:rsidTr="00BD0CE7">
        <w:trPr>
          <w:trHeight w:val="300"/>
          <w:jc w:val="center"/>
          <w:ins w:id="974" w:author="Author"/>
        </w:trPr>
        <w:tc>
          <w:tcPr>
            <w:tcW w:w="854" w:type="dxa"/>
            <w:tcBorders>
              <w:top w:val="single" w:sz="4" w:space="0" w:color="auto"/>
              <w:left w:val="single" w:sz="4" w:space="0" w:color="auto"/>
              <w:bottom w:val="single" w:sz="4" w:space="0" w:color="auto"/>
              <w:right w:val="single" w:sz="4" w:space="0" w:color="auto"/>
            </w:tcBorders>
            <w:noWrap/>
            <w:vAlign w:val="center"/>
            <w:hideMark/>
          </w:tcPr>
          <w:p w14:paraId="0782A127" w14:textId="77777777" w:rsidR="00287DFD" w:rsidRPr="00D40B8D" w:rsidRDefault="00287DFD" w:rsidP="00BD0CE7">
            <w:pPr>
              <w:pStyle w:val="Tablehead"/>
              <w:ind w:left="-57" w:right="-57"/>
              <w:rPr>
                <w:ins w:id="975" w:author="Author"/>
              </w:rPr>
            </w:pPr>
            <w:ins w:id="976" w:author="Author">
              <w:r w:rsidRPr="00D40B8D">
                <w:t>Ship elevation angle</w:t>
              </w:r>
            </w:ins>
          </w:p>
        </w:tc>
        <w:tc>
          <w:tcPr>
            <w:tcW w:w="1683" w:type="dxa"/>
            <w:tcBorders>
              <w:top w:val="single" w:sz="4" w:space="0" w:color="auto"/>
              <w:left w:val="nil"/>
              <w:bottom w:val="single" w:sz="4" w:space="0" w:color="auto"/>
              <w:right w:val="single" w:sz="4" w:space="0" w:color="auto"/>
            </w:tcBorders>
            <w:vAlign w:val="center"/>
          </w:tcPr>
          <w:p w14:paraId="396D014D" w14:textId="77777777" w:rsidR="00287DFD" w:rsidRPr="00D40B8D" w:rsidRDefault="00287DFD" w:rsidP="00BD0CE7">
            <w:pPr>
              <w:pStyle w:val="Tablehead"/>
              <w:ind w:left="-57" w:right="-57"/>
              <w:rPr>
                <w:ins w:id="977" w:author="Author"/>
              </w:rPr>
            </w:pPr>
            <w:ins w:id="978" w:author="Author">
              <w:r>
                <w:t>pfd-mask specified in Rec. ITU-R M.2092-0</w:t>
              </w:r>
            </w:ins>
          </w:p>
        </w:tc>
        <w:tc>
          <w:tcPr>
            <w:tcW w:w="1861" w:type="dxa"/>
            <w:tcBorders>
              <w:top w:val="single" w:sz="4" w:space="0" w:color="auto"/>
              <w:left w:val="nil"/>
              <w:bottom w:val="single" w:sz="4" w:space="0" w:color="auto"/>
              <w:right w:val="single" w:sz="4" w:space="0" w:color="auto"/>
            </w:tcBorders>
            <w:vAlign w:val="center"/>
          </w:tcPr>
          <w:p w14:paraId="25D7C04A" w14:textId="77777777" w:rsidR="00287DFD" w:rsidRDefault="00287DFD" w:rsidP="00BD0CE7">
            <w:pPr>
              <w:pStyle w:val="Tablehead"/>
              <w:ind w:left="-57" w:right="-57"/>
              <w:rPr>
                <w:ins w:id="979" w:author="Author"/>
              </w:rPr>
            </w:pPr>
            <w:ins w:id="980" w:author="Author">
              <w:r>
                <w:t>pfd per 16 kHz</w:t>
              </w:r>
            </w:ins>
          </w:p>
        </w:tc>
        <w:tc>
          <w:tcPr>
            <w:tcW w:w="850" w:type="dxa"/>
            <w:tcBorders>
              <w:top w:val="single" w:sz="4" w:space="0" w:color="auto"/>
              <w:left w:val="nil"/>
              <w:bottom w:val="single" w:sz="4" w:space="0" w:color="auto"/>
              <w:right w:val="single" w:sz="4" w:space="0" w:color="auto"/>
            </w:tcBorders>
            <w:vAlign w:val="center"/>
          </w:tcPr>
          <w:p w14:paraId="60F89E23" w14:textId="77777777" w:rsidR="00287DFD" w:rsidRDefault="00287DFD" w:rsidP="00BD0CE7">
            <w:pPr>
              <w:pStyle w:val="Tablehead"/>
              <w:ind w:left="-57" w:right="-57"/>
              <w:rPr>
                <w:ins w:id="981" w:author="Author"/>
              </w:rPr>
            </w:pPr>
            <w:ins w:id="982" w:author="Author">
              <w:r>
                <w:t>Base station antenna gain including feed loss</w:t>
              </w:r>
            </w:ins>
          </w:p>
        </w:tc>
        <w:tc>
          <w:tcPr>
            <w:tcW w:w="1204" w:type="dxa"/>
            <w:tcBorders>
              <w:top w:val="single" w:sz="4" w:space="0" w:color="auto"/>
              <w:left w:val="nil"/>
              <w:bottom w:val="single" w:sz="4" w:space="0" w:color="auto"/>
              <w:right w:val="single" w:sz="4" w:space="0" w:color="auto"/>
            </w:tcBorders>
            <w:vAlign w:val="center"/>
          </w:tcPr>
          <w:p w14:paraId="3CD79AF4" w14:textId="77777777" w:rsidR="00287DFD" w:rsidRPr="006A3048" w:rsidRDefault="00287DFD" w:rsidP="00BD0CE7">
            <w:pPr>
              <w:pStyle w:val="Tablehead"/>
              <w:ind w:left="-57" w:right="-57"/>
              <w:rPr>
                <w:ins w:id="983" w:author="Author"/>
              </w:rPr>
            </w:pPr>
            <w:ins w:id="984" w:author="Author">
              <w:r w:rsidRPr="006A3048">
                <w:t>Effective area of base station antenna</w:t>
              </w:r>
            </w:ins>
          </w:p>
        </w:tc>
        <w:tc>
          <w:tcPr>
            <w:tcW w:w="1068" w:type="dxa"/>
            <w:tcBorders>
              <w:top w:val="single" w:sz="4" w:space="0" w:color="auto"/>
              <w:left w:val="nil"/>
              <w:bottom w:val="single" w:sz="4" w:space="0" w:color="auto"/>
              <w:right w:val="single" w:sz="4" w:space="0" w:color="auto"/>
            </w:tcBorders>
            <w:vAlign w:val="center"/>
          </w:tcPr>
          <w:p w14:paraId="36604E3F" w14:textId="77777777" w:rsidR="00287DFD" w:rsidRDefault="00287DFD" w:rsidP="00BD0CE7">
            <w:pPr>
              <w:pStyle w:val="Tablehead"/>
              <w:ind w:left="-57" w:right="-57"/>
              <w:rPr>
                <w:ins w:id="985" w:author="Author"/>
              </w:rPr>
            </w:pPr>
            <w:ins w:id="986" w:author="Author">
              <w:r w:rsidRPr="006A3048">
                <w:rPr>
                  <w:i/>
                </w:rPr>
                <w:t>I</w:t>
              </w:r>
            </w:ins>
          </w:p>
          <w:p w14:paraId="27A684EE" w14:textId="77777777" w:rsidR="00287DFD" w:rsidRPr="000A637E" w:rsidRDefault="00287DFD" w:rsidP="00BD0CE7">
            <w:pPr>
              <w:pStyle w:val="Tablehead"/>
              <w:ind w:left="-57" w:right="-57"/>
              <w:rPr>
                <w:ins w:id="987" w:author="Author"/>
                <w:i/>
              </w:rPr>
            </w:pPr>
            <w:ins w:id="988" w:author="Author">
              <w:r>
                <w:t>per 16 kHz</w:t>
              </w:r>
            </w:ins>
          </w:p>
        </w:tc>
        <w:tc>
          <w:tcPr>
            <w:tcW w:w="563" w:type="dxa"/>
            <w:tcBorders>
              <w:top w:val="single" w:sz="4" w:space="0" w:color="auto"/>
              <w:left w:val="nil"/>
              <w:bottom w:val="single" w:sz="4" w:space="0" w:color="auto"/>
              <w:right w:val="single" w:sz="4" w:space="0" w:color="auto"/>
            </w:tcBorders>
            <w:vAlign w:val="center"/>
          </w:tcPr>
          <w:p w14:paraId="3A466139" w14:textId="77777777" w:rsidR="00287DFD" w:rsidRPr="000A637E" w:rsidRDefault="00287DFD" w:rsidP="00BD0CE7">
            <w:pPr>
              <w:pStyle w:val="Tablehead"/>
              <w:ind w:left="-57" w:right="-57"/>
              <w:rPr>
                <w:ins w:id="989" w:author="Author"/>
                <w:i/>
              </w:rPr>
            </w:pPr>
            <w:ins w:id="990" w:author="Author">
              <w:r w:rsidRPr="000A637E">
                <w:rPr>
                  <w:i/>
                </w:rPr>
                <w:t>C/I</w:t>
              </w:r>
            </w:ins>
          </w:p>
        </w:tc>
        <w:tc>
          <w:tcPr>
            <w:tcW w:w="973" w:type="dxa"/>
            <w:tcBorders>
              <w:top w:val="single" w:sz="4" w:space="0" w:color="auto"/>
              <w:left w:val="nil"/>
              <w:bottom w:val="single" w:sz="4" w:space="0" w:color="auto"/>
              <w:right w:val="single" w:sz="4" w:space="0" w:color="auto"/>
            </w:tcBorders>
            <w:vAlign w:val="center"/>
          </w:tcPr>
          <w:p w14:paraId="390C9B7A" w14:textId="77777777" w:rsidR="00287DFD" w:rsidRPr="000A637E" w:rsidRDefault="00287DFD" w:rsidP="00BD0CE7">
            <w:pPr>
              <w:pStyle w:val="Tablehead"/>
              <w:ind w:left="-57" w:right="-57"/>
              <w:rPr>
                <w:ins w:id="991" w:author="Author"/>
                <w:i/>
              </w:rPr>
            </w:pPr>
            <w:ins w:id="992" w:author="Author">
              <w:r>
                <w:rPr>
                  <w:i/>
                </w:rPr>
                <w:t>C/I</w:t>
              </w:r>
              <w:r w:rsidRPr="00181C74">
                <w:t xml:space="preserve"> with realizable pfd</w:t>
              </w:r>
            </w:ins>
          </w:p>
        </w:tc>
      </w:tr>
      <w:tr w:rsidR="00287DFD" w:rsidRPr="00D40B8D" w14:paraId="68D6CD92" w14:textId="77777777" w:rsidTr="00BD0CE7">
        <w:trPr>
          <w:trHeight w:val="300"/>
          <w:jc w:val="center"/>
          <w:ins w:id="993" w:author="Author"/>
        </w:trPr>
        <w:tc>
          <w:tcPr>
            <w:tcW w:w="854" w:type="dxa"/>
            <w:tcBorders>
              <w:top w:val="nil"/>
              <w:left w:val="single" w:sz="4" w:space="0" w:color="auto"/>
              <w:bottom w:val="single" w:sz="4" w:space="0" w:color="auto"/>
              <w:right w:val="single" w:sz="4" w:space="0" w:color="auto"/>
            </w:tcBorders>
            <w:noWrap/>
            <w:hideMark/>
          </w:tcPr>
          <w:p w14:paraId="53303EA7" w14:textId="77777777" w:rsidR="00287DFD" w:rsidRPr="00D40B8D" w:rsidRDefault="00287DFD" w:rsidP="00BD0CE7">
            <w:pPr>
              <w:pStyle w:val="Tablehead"/>
              <w:ind w:left="-57" w:right="-57"/>
              <w:rPr>
                <w:ins w:id="994" w:author="Author"/>
              </w:rPr>
            </w:pPr>
            <w:ins w:id="995" w:author="Author">
              <w:r w:rsidRPr="00D40B8D">
                <w:t>degrees</w:t>
              </w:r>
            </w:ins>
          </w:p>
        </w:tc>
        <w:tc>
          <w:tcPr>
            <w:tcW w:w="1683" w:type="dxa"/>
            <w:tcBorders>
              <w:top w:val="single" w:sz="4" w:space="0" w:color="auto"/>
              <w:left w:val="nil"/>
              <w:bottom w:val="single" w:sz="4" w:space="0" w:color="auto"/>
              <w:right w:val="single" w:sz="4" w:space="0" w:color="auto"/>
            </w:tcBorders>
          </w:tcPr>
          <w:p w14:paraId="7CE062E8" w14:textId="77777777" w:rsidR="00287DFD" w:rsidRPr="00D40B8D" w:rsidRDefault="00287DFD" w:rsidP="00BD0CE7">
            <w:pPr>
              <w:pStyle w:val="Tablehead"/>
              <w:ind w:left="-57" w:right="-57"/>
              <w:rPr>
                <w:ins w:id="996" w:author="Author"/>
              </w:rPr>
            </w:pPr>
            <w:proofErr w:type="spellStart"/>
            <w:ins w:id="997" w:author="Author">
              <w:r>
                <w:t>dBW</w:t>
              </w:r>
              <w:proofErr w:type="spellEnd"/>
              <w:r>
                <w:t>/m</w:t>
              </w:r>
              <w:r w:rsidRPr="007E7FCE">
                <w:rPr>
                  <w:vertAlign w:val="superscript"/>
                </w:rPr>
                <w:t>2</w:t>
              </w:r>
              <w:r>
                <w:t xml:space="preserve"> per 4 kHz</w:t>
              </w:r>
            </w:ins>
          </w:p>
        </w:tc>
        <w:tc>
          <w:tcPr>
            <w:tcW w:w="1861" w:type="dxa"/>
            <w:tcBorders>
              <w:top w:val="single" w:sz="4" w:space="0" w:color="auto"/>
              <w:left w:val="nil"/>
              <w:bottom w:val="single" w:sz="4" w:space="0" w:color="auto"/>
              <w:right w:val="single" w:sz="4" w:space="0" w:color="auto"/>
            </w:tcBorders>
          </w:tcPr>
          <w:p w14:paraId="473F611B" w14:textId="77777777" w:rsidR="00287DFD" w:rsidRDefault="00287DFD" w:rsidP="00BD0CE7">
            <w:pPr>
              <w:pStyle w:val="Tablehead"/>
              <w:ind w:left="-57" w:right="-57"/>
              <w:rPr>
                <w:ins w:id="998" w:author="Author"/>
              </w:rPr>
            </w:pPr>
            <w:proofErr w:type="spellStart"/>
            <w:ins w:id="999" w:author="Author">
              <w:r>
                <w:t>dBW</w:t>
              </w:r>
              <w:proofErr w:type="spellEnd"/>
              <w:r>
                <w:t>/m</w:t>
              </w:r>
              <w:r w:rsidRPr="007E7FCE">
                <w:rPr>
                  <w:vertAlign w:val="superscript"/>
                </w:rPr>
                <w:t>2</w:t>
              </w:r>
              <w:r>
                <w:t xml:space="preserve"> per 16 kHz</w:t>
              </w:r>
            </w:ins>
          </w:p>
        </w:tc>
        <w:tc>
          <w:tcPr>
            <w:tcW w:w="850" w:type="dxa"/>
            <w:tcBorders>
              <w:top w:val="single" w:sz="4" w:space="0" w:color="auto"/>
              <w:left w:val="nil"/>
              <w:bottom w:val="single" w:sz="4" w:space="0" w:color="auto"/>
              <w:right w:val="single" w:sz="4" w:space="0" w:color="auto"/>
            </w:tcBorders>
          </w:tcPr>
          <w:p w14:paraId="657D2857" w14:textId="77777777" w:rsidR="00287DFD" w:rsidRDefault="00287DFD" w:rsidP="00BD0CE7">
            <w:pPr>
              <w:pStyle w:val="Tablehead"/>
              <w:ind w:left="-57" w:right="-57"/>
              <w:rPr>
                <w:ins w:id="1000" w:author="Author"/>
              </w:rPr>
            </w:pPr>
            <w:proofErr w:type="spellStart"/>
            <w:ins w:id="1001" w:author="Author">
              <w:r>
                <w:t>dBi</w:t>
              </w:r>
              <w:proofErr w:type="spellEnd"/>
            </w:ins>
          </w:p>
        </w:tc>
        <w:tc>
          <w:tcPr>
            <w:tcW w:w="1204" w:type="dxa"/>
            <w:tcBorders>
              <w:top w:val="single" w:sz="4" w:space="0" w:color="auto"/>
              <w:left w:val="nil"/>
              <w:bottom w:val="single" w:sz="4" w:space="0" w:color="auto"/>
              <w:right w:val="single" w:sz="4" w:space="0" w:color="auto"/>
            </w:tcBorders>
          </w:tcPr>
          <w:p w14:paraId="0D818227" w14:textId="77777777" w:rsidR="00287DFD" w:rsidRDefault="00287DFD" w:rsidP="00BD0CE7">
            <w:pPr>
              <w:pStyle w:val="Tablehead"/>
              <w:ind w:left="-57" w:right="-57"/>
              <w:rPr>
                <w:ins w:id="1002" w:author="Author"/>
              </w:rPr>
            </w:pPr>
            <w:ins w:id="1003" w:author="Author">
              <w:r>
                <w:t>dB(m</w:t>
              </w:r>
              <w:r>
                <w:rPr>
                  <w:vertAlign w:val="superscript"/>
                </w:rPr>
                <w:t>2</w:t>
              </w:r>
              <w:r>
                <w:t>)</w:t>
              </w:r>
            </w:ins>
          </w:p>
        </w:tc>
        <w:tc>
          <w:tcPr>
            <w:tcW w:w="1068" w:type="dxa"/>
            <w:tcBorders>
              <w:top w:val="single" w:sz="4" w:space="0" w:color="auto"/>
              <w:left w:val="nil"/>
              <w:bottom w:val="single" w:sz="4" w:space="0" w:color="auto"/>
              <w:right w:val="single" w:sz="4" w:space="0" w:color="auto"/>
            </w:tcBorders>
          </w:tcPr>
          <w:p w14:paraId="3C6ABEE7" w14:textId="77777777" w:rsidR="00287DFD" w:rsidRDefault="00287DFD" w:rsidP="00BD0CE7">
            <w:pPr>
              <w:pStyle w:val="Tablehead"/>
              <w:ind w:left="-57" w:right="-57"/>
              <w:rPr>
                <w:ins w:id="1004" w:author="Author"/>
              </w:rPr>
            </w:pPr>
            <w:proofErr w:type="spellStart"/>
            <w:ins w:id="1005" w:author="Author">
              <w:r>
                <w:t>dBW</w:t>
              </w:r>
              <w:proofErr w:type="spellEnd"/>
            </w:ins>
          </w:p>
        </w:tc>
        <w:tc>
          <w:tcPr>
            <w:tcW w:w="563" w:type="dxa"/>
            <w:tcBorders>
              <w:top w:val="single" w:sz="4" w:space="0" w:color="auto"/>
              <w:left w:val="nil"/>
              <w:bottom w:val="single" w:sz="4" w:space="0" w:color="auto"/>
              <w:right w:val="single" w:sz="4" w:space="0" w:color="auto"/>
            </w:tcBorders>
          </w:tcPr>
          <w:p w14:paraId="662A6840" w14:textId="77777777" w:rsidR="00287DFD" w:rsidRDefault="00287DFD" w:rsidP="00BD0CE7">
            <w:pPr>
              <w:pStyle w:val="Tablehead"/>
              <w:ind w:left="-57" w:right="-57"/>
              <w:rPr>
                <w:ins w:id="1006" w:author="Author"/>
              </w:rPr>
            </w:pPr>
            <w:ins w:id="1007" w:author="Author">
              <w:r>
                <w:t>dB</w:t>
              </w:r>
            </w:ins>
          </w:p>
        </w:tc>
        <w:tc>
          <w:tcPr>
            <w:tcW w:w="973" w:type="dxa"/>
            <w:tcBorders>
              <w:top w:val="single" w:sz="4" w:space="0" w:color="auto"/>
              <w:left w:val="nil"/>
              <w:bottom w:val="single" w:sz="4" w:space="0" w:color="auto"/>
              <w:right w:val="single" w:sz="4" w:space="0" w:color="auto"/>
            </w:tcBorders>
          </w:tcPr>
          <w:p w14:paraId="03EE5245" w14:textId="77777777" w:rsidR="00287DFD" w:rsidRDefault="00287DFD" w:rsidP="00BD0CE7">
            <w:pPr>
              <w:pStyle w:val="Tablehead"/>
              <w:ind w:left="-57" w:right="-57"/>
              <w:rPr>
                <w:ins w:id="1008" w:author="Author"/>
              </w:rPr>
            </w:pPr>
            <w:ins w:id="1009" w:author="Author">
              <w:r>
                <w:t>dB</w:t>
              </w:r>
            </w:ins>
          </w:p>
        </w:tc>
      </w:tr>
      <w:tr w:rsidR="00287DFD" w:rsidRPr="00D40B8D" w14:paraId="2BFC9F3E" w14:textId="77777777" w:rsidTr="00BD0CE7">
        <w:trPr>
          <w:trHeight w:val="300"/>
          <w:jc w:val="center"/>
          <w:ins w:id="1010" w:author="Author"/>
        </w:trPr>
        <w:tc>
          <w:tcPr>
            <w:tcW w:w="854" w:type="dxa"/>
            <w:tcBorders>
              <w:top w:val="nil"/>
              <w:left w:val="single" w:sz="4" w:space="0" w:color="auto"/>
              <w:bottom w:val="single" w:sz="4" w:space="0" w:color="auto"/>
              <w:right w:val="single" w:sz="4" w:space="0" w:color="auto"/>
            </w:tcBorders>
            <w:noWrap/>
            <w:hideMark/>
          </w:tcPr>
          <w:p w14:paraId="13995633" w14:textId="77777777" w:rsidR="00287DFD" w:rsidRPr="00D40B8D" w:rsidRDefault="00287DFD" w:rsidP="00BD0CE7">
            <w:pPr>
              <w:pStyle w:val="Tabletext"/>
              <w:jc w:val="center"/>
              <w:rPr>
                <w:ins w:id="1011" w:author="Author"/>
              </w:rPr>
            </w:pPr>
            <w:ins w:id="1012" w:author="Author">
              <w:r w:rsidRPr="00D40B8D">
                <w:t>0</w:t>
              </w:r>
            </w:ins>
          </w:p>
        </w:tc>
        <w:tc>
          <w:tcPr>
            <w:tcW w:w="1683" w:type="dxa"/>
            <w:tcBorders>
              <w:top w:val="single" w:sz="4" w:space="0" w:color="auto"/>
              <w:left w:val="nil"/>
              <w:bottom w:val="single" w:sz="4" w:space="0" w:color="auto"/>
              <w:right w:val="single" w:sz="4" w:space="0" w:color="auto"/>
            </w:tcBorders>
          </w:tcPr>
          <w:p w14:paraId="7C8C952D" w14:textId="77777777" w:rsidR="00287DFD" w:rsidRPr="00D40B8D" w:rsidRDefault="00287DFD" w:rsidP="00BD0CE7">
            <w:pPr>
              <w:pStyle w:val="Tabletext"/>
              <w:jc w:val="center"/>
              <w:rPr>
                <w:ins w:id="1013" w:author="Author"/>
              </w:rPr>
            </w:pPr>
            <w:ins w:id="1014" w:author="Author">
              <w:r>
                <w:t>-149.0</w:t>
              </w:r>
            </w:ins>
          </w:p>
        </w:tc>
        <w:tc>
          <w:tcPr>
            <w:tcW w:w="1861" w:type="dxa"/>
            <w:tcBorders>
              <w:top w:val="single" w:sz="4" w:space="0" w:color="auto"/>
              <w:left w:val="nil"/>
              <w:bottom w:val="single" w:sz="4" w:space="0" w:color="auto"/>
              <w:right w:val="single" w:sz="4" w:space="0" w:color="auto"/>
            </w:tcBorders>
          </w:tcPr>
          <w:p w14:paraId="3843D775" w14:textId="77777777" w:rsidR="00287DFD" w:rsidRDefault="00287DFD" w:rsidP="00BD0CE7">
            <w:pPr>
              <w:pStyle w:val="Tabletext"/>
              <w:jc w:val="center"/>
              <w:rPr>
                <w:ins w:id="1015" w:author="Author"/>
              </w:rPr>
            </w:pPr>
            <w:ins w:id="1016" w:author="Author">
              <w:r>
                <w:t>-143.0</w:t>
              </w:r>
            </w:ins>
          </w:p>
        </w:tc>
        <w:tc>
          <w:tcPr>
            <w:tcW w:w="850" w:type="dxa"/>
            <w:tcBorders>
              <w:top w:val="single" w:sz="4" w:space="0" w:color="auto"/>
              <w:left w:val="nil"/>
              <w:bottom w:val="single" w:sz="4" w:space="0" w:color="auto"/>
              <w:right w:val="single" w:sz="4" w:space="0" w:color="auto"/>
            </w:tcBorders>
          </w:tcPr>
          <w:p w14:paraId="1DAD83F0" w14:textId="77777777" w:rsidR="00287DFD" w:rsidRDefault="00287DFD" w:rsidP="00BD0CE7">
            <w:pPr>
              <w:pStyle w:val="Tabletext"/>
              <w:jc w:val="center"/>
              <w:rPr>
                <w:ins w:id="1017" w:author="Author"/>
              </w:rPr>
            </w:pPr>
            <w:ins w:id="1018" w:author="Author">
              <w:r>
                <w:t>6</w:t>
              </w:r>
              <w:r w:rsidRPr="00D40B8D">
                <w:t>.</w:t>
              </w:r>
              <w:r>
                <w:t>2</w:t>
              </w:r>
            </w:ins>
          </w:p>
        </w:tc>
        <w:tc>
          <w:tcPr>
            <w:tcW w:w="1204" w:type="dxa"/>
            <w:tcBorders>
              <w:top w:val="single" w:sz="4" w:space="0" w:color="auto"/>
              <w:left w:val="nil"/>
              <w:bottom w:val="single" w:sz="4" w:space="0" w:color="auto"/>
              <w:right w:val="single" w:sz="4" w:space="0" w:color="auto"/>
            </w:tcBorders>
          </w:tcPr>
          <w:p w14:paraId="24AB5F43" w14:textId="77777777" w:rsidR="00287DFD" w:rsidRDefault="00287DFD" w:rsidP="00BD0CE7">
            <w:pPr>
              <w:pStyle w:val="Tabletext"/>
              <w:jc w:val="center"/>
              <w:rPr>
                <w:ins w:id="1019" w:author="Author"/>
              </w:rPr>
            </w:pPr>
            <w:ins w:id="1020" w:author="Author">
              <w:r>
                <w:t>0</w:t>
              </w:r>
              <w:r w:rsidRPr="00D40B8D">
                <w:t>.</w:t>
              </w:r>
              <w:r>
                <w:t>6</w:t>
              </w:r>
            </w:ins>
          </w:p>
        </w:tc>
        <w:tc>
          <w:tcPr>
            <w:tcW w:w="1068" w:type="dxa"/>
            <w:tcBorders>
              <w:top w:val="single" w:sz="4" w:space="0" w:color="auto"/>
              <w:left w:val="nil"/>
              <w:bottom w:val="single" w:sz="4" w:space="0" w:color="auto"/>
              <w:right w:val="single" w:sz="4" w:space="0" w:color="auto"/>
            </w:tcBorders>
          </w:tcPr>
          <w:p w14:paraId="5D725558" w14:textId="77777777" w:rsidR="00287DFD" w:rsidRDefault="00287DFD" w:rsidP="00BD0CE7">
            <w:pPr>
              <w:pStyle w:val="Tabletext"/>
              <w:jc w:val="center"/>
              <w:rPr>
                <w:ins w:id="1021" w:author="Author"/>
              </w:rPr>
            </w:pPr>
            <w:ins w:id="1022" w:author="Author">
              <w:r>
                <w:t>-142.4</w:t>
              </w:r>
            </w:ins>
          </w:p>
        </w:tc>
        <w:tc>
          <w:tcPr>
            <w:tcW w:w="563" w:type="dxa"/>
            <w:tcBorders>
              <w:top w:val="single" w:sz="4" w:space="0" w:color="auto"/>
              <w:left w:val="nil"/>
              <w:bottom w:val="single" w:sz="4" w:space="0" w:color="auto"/>
              <w:right w:val="single" w:sz="4" w:space="0" w:color="auto"/>
            </w:tcBorders>
          </w:tcPr>
          <w:p w14:paraId="0641002B" w14:textId="77777777" w:rsidR="00287DFD" w:rsidRDefault="00287DFD" w:rsidP="00BD0CE7">
            <w:pPr>
              <w:pStyle w:val="Tabletext"/>
              <w:jc w:val="center"/>
              <w:rPr>
                <w:ins w:id="1023" w:author="Author"/>
              </w:rPr>
            </w:pPr>
            <w:ins w:id="1024" w:author="Author">
              <w:r>
                <w:t>30.0</w:t>
              </w:r>
            </w:ins>
          </w:p>
        </w:tc>
        <w:tc>
          <w:tcPr>
            <w:tcW w:w="973" w:type="dxa"/>
            <w:tcBorders>
              <w:top w:val="single" w:sz="4" w:space="0" w:color="auto"/>
              <w:left w:val="nil"/>
              <w:bottom w:val="single" w:sz="4" w:space="0" w:color="auto"/>
              <w:right w:val="single" w:sz="4" w:space="0" w:color="auto"/>
            </w:tcBorders>
          </w:tcPr>
          <w:p w14:paraId="06B01404" w14:textId="77777777" w:rsidR="00287DFD" w:rsidRDefault="00287DFD" w:rsidP="00BD0CE7">
            <w:pPr>
              <w:pStyle w:val="Tabletext"/>
              <w:jc w:val="center"/>
              <w:rPr>
                <w:ins w:id="1025" w:author="Author"/>
              </w:rPr>
            </w:pPr>
            <w:ins w:id="1026" w:author="Author">
              <w:r>
                <w:t>33.4</w:t>
              </w:r>
            </w:ins>
          </w:p>
        </w:tc>
      </w:tr>
      <w:tr w:rsidR="00287DFD" w:rsidRPr="00D40B8D" w14:paraId="4D8247F8" w14:textId="77777777" w:rsidTr="00BD0CE7">
        <w:trPr>
          <w:trHeight w:val="300"/>
          <w:jc w:val="center"/>
          <w:ins w:id="1027" w:author="Author"/>
        </w:trPr>
        <w:tc>
          <w:tcPr>
            <w:tcW w:w="854" w:type="dxa"/>
            <w:tcBorders>
              <w:top w:val="nil"/>
              <w:left w:val="single" w:sz="4" w:space="0" w:color="auto"/>
              <w:bottom w:val="single" w:sz="4" w:space="0" w:color="auto"/>
              <w:right w:val="single" w:sz="4" w:space="0" w:color="auto"/>
            </w:tcBorders>
            <w:noWrap/>
            <w:hideMark/>
          </w:tcPr>
          <w:p w14:paraId="1575D36F" w14:textId="77777777" w:rsidR="00287DFD" w:rsidRPr="00D40B8D" w:rsidRDefault="00287DFD" w:rsidP="00BD0CE7">
            <w:pPr>
              <w:pStyle w:val="Tabletext"/>
              <w:jc w:val="center"/>
              <w:rPr>
                <w:ins w:id="1028" w:author="Author"/>
              </w:rPr>
            </w:pPr>
            <w:ins w:id="1029" w:author="Author">
              <w:r w:rsidRPr="00D40B8D">
                <w:t>10</w:t>
              </w:r>
            </w:ins>
          </w:p>
        </w:tc>
        <w:tc>
          <w:tcPr>
            <w:tcW w:w="1683" w:type="dxa"/>
            <w:tcBorders>
              <w:top w:val="single" w:sz="4" w:space="0" w:color="auto"/>
              <w:left w:val="nil"/>
              <w:bottom w:val="single" w:sz="4" w:space="0" w:color="auto"/>
              <w:right w:val="single" w:sz="4" w:space="0" w:color="auto"/>
            </w:tcBorders>
          </w:tcPr>
          <w:p w14:paraId="643D0EDB" w14:textId="77777777" w:rsidR="00287DFD" w:rsidRPr="00D40B8D" w:rsidRDefault="00287DFD" w:rsidP="00BD0CE7">
            <w:pPr>
              <w:pStyle w:val="Tabletext"/>
              <w:jc w:val="center"/>
              <w:rPr>
                <w:ins w:id="1030" w:author="Author"/>
              </w:rPr>
            </w:pPr>
            <w:ins w:id="1031" w:author="Author">
              <w:r>
                <w:t>-147.4</w:t>
              </w:r>
            </w:ins>
          </w:p>
        </w:tc>
        <w:tc>
          <w:tcPr>
            <w:tcW w:w="1861" w:type="dxa"/>
            <w:tcBorders>
              <w:top w:val="single" w:sz="4" w:space="0" w:color="auto"/>
              <w:left w:val="nil"/>
              <w:bottom w:val="single" w:sz="4" w:space="0" w:color="auto"/>
              <w:right w:val="single" w:sz="4" w:space="0" w:color="auto"/>
            </w:tcBorders>
          </w:tcPr>
          <w:p w14:paraId="156FD6FB" w14:textId="77777777" w:rsidR="00287DFD" w:rsidRDefault="00287DFD" w:rsidP="00BD0CE7">
            <w:pPr>
              <w:pStyle w:val="Tabletext"/>
              <w:jc w:val="center"/>
              <w:rPr>
                <w:ins w:id="1032" w:author="Author"/>
              </w:rPr>
            </w:pPr>
            <w:ins w:id="1033" w:author="Author">
              <w:r>
                <w:t>-141.4</w:t>
              </w:r>
            </w:ins>
          </w:p>
        </w:tc>
        <w:tc>
          <w:tcPr>
            <w:tcW w:w="850" w:type="dxa"/>
            <w:tcBorders>
              <w:top w:val="single" w:sz="4" w:space="0" w:color="auto"/>
              <w:left w:val="nil"/>
              <w:bottom w:val="single" w:sz="4" w:space="0" w:color="auto"/>
              <w:right w:val="single" w:sz="4" w:space="0" w:color="auto"/>
            </w:tcBorders>
          </w:tcPr>
          <w:p w14:paraId="7E97127A" w14:textId="77777777" w:rsidR="00287DFD" w:rsidRDefault="00287DFD" w:rsidP="00BD0CE7">
            <w:pPr>
              <w:pStyle w:val="Tabletext"/>
              <w:jc w:val="center"/>
              <w:rPr>
                <w:ins w:id="1034" w:author="Author"/>
              </w:rPr>
            </w:pPr>
            <w:ins w:id="1035" w:author="Author">
              <w:r>
                <w:t>1</w:t>
              </w:r>
              <w:r w:rsidRPr="00D40B8D">
                <w:t>.</w:t>
              </w:r>
              <w:r>
                <w:t>7</w:t>
              </w:r>
            </w:ins>
          </w:p>
        </w:tc>
        <w:tc>
          <w:tcPr>
            <w:tcW w:w="1204" w:type="dxa"/>
            <w:tcBorders>
              <w:top w:val="single" w:sz="4" w:space="0" w:color="auto"/>
              <w:left w:val="nil"/>
              <w:bottom w:val="single" w:sz="4" w:space="0" w:color="auto"/>
              <w:right w:val="single" w:sz="4" w:space="0" w:color="auto"/>
            </w:tcBorders>
          </w:tcPr>
          <w:p w14:paraId="04ACD47A" w14:textId="77777777" w:rsidR="00287DFD" w:rsidRDefault="00287DFD" w:rsidP="00BD0CE7">
            <w:pPr>
              <w:pStyle w:val="Tabletext"/>
              <w:jc w:val="center"/>
              <w:rPr>
                <w:ins w:id="1036" w:author="Author"/>
              </w:rPr>
            </w:pPr>
            <w:ins w:id="1037" w:author="Author">
              <w:r w:rsidRPr="00D40B8D">
                <w:t>−</w:t>
              </w:r>
              <w:r>
                <w:t>3</w:t>
              </w:r>
              <w:r w:rsidRPr="00D40B8D">
                <w:t>.</w:t>
              </w:r>
              <w:r>
                <w:t>9</w:t>
              </w:r>
            </w:ins>
          </w:p>
        </w:tc>
        <w:tc>
          <w:tcPr>
            <w:tcW w:w="1068" w:type="dxa"/>
            <w:tcBorders>
              <w:top w:val="single" w:sz="4" w:space="0" w:color="auto"/>
              <w:left w:val="nil"/>
              <w:bottom w:val="single" w:sz="4" w:space="0" w:color="auto"/>
              <w:right w:val="single" w:sz="4" w:space="0" w:color="auto"/>
            </w:tcBorders>
          </w:tcPr>
          <w:p w14:paraId="755FED10" w14:textId="77777777" w:rsidR="00287DFD" w:rsidRDefault="00287DFD" w:rsidP="00BD0CE7">
            <w:pPr>
              <w:pStyle w:val="Tabletext"/>
              <w:jc w:val="center"/>
              <w:rPr>
                <w:ins w:id="1038" w:author="Author"/>
              </w:rPr>
            </w:pPr>
            <w:ins w:id="1039" w:author="Author">
              <w:r>
                <w:t>-145.3</w:t>
              </w:r>
            </w:ins>
          </w:p>
        </w:tc>
        <w:tc>
          <w:tcPr>
            <w:tcW w:w="563" w:type="dxa"/>
            <w:tcBorders>
              <w:top w:val="single" w:sz="4" w:space="0" w:color="auto"/>
              <w:left w:val="nil"/>
              <w:bottom w:val="single" w:sz="4" w:space="0" w:color="auto"/>
              <w:right w:val="single" w:sz="4" w:space="0" w:color="auto"/>
            </w:tcBorders>
          </w:tcPr>
          <w:p w14:paraId="7C16671C" w14:textId="77777777" w:rsidR="00287DFD" w:rsidRDefault="00287DFD" w:rsidP="00BD0CE7">
            <w:pPr>
              <w:pStyle w:val="Tabletext"/>
              <w:jc w:val="center"/>
              <w:rPr>
                <w:ins w:id="1040" w:author="Author"/>
              </w:rPr>
            </w:pPr>
            <w:ins w:id="1041" w:author="Author">
              <w:r>
                <w:t>32.9</w:t>
              </w:r>
            </w:ins>
          </w:p>
        </w:tc>
        <w:tc>
          <w:tcPr>
            <w:tcW w:w="973" w:type="dxa"/>
            <w:tcBorders>
              <w:top w:val="single" w:sz="4" w:space="0" w:color="auto"/>
              <w:left w:val="nil"/>
              <w:bottom w:val="single" w:sz="4" w:space="0" w:color="auto"/>
              <w:right w:val="single" w:sz="4" w:space="0" w:color="auto"/>
            </w:tcBorders>
          </w:tcPr>
          <w:p w14:paraId="027E9762" w14:textId="77777777" w:rsidR="00287DFD" w:rsidRDefault="00287DFD" w:rsidP="00BD0CE7">
            <w:pPr>
              <w:pStyle w:val="Tabletext"/>
              <w:jc w:val="center"/>
              <w:rPr>
                <w:ins w:id="1042" w:author="Author"/>
              </w:rPr>
            </w:pPr>
            <w:ins w:id="1043" w:author="Author">
              <w:r>
                <w:t>34.6</w:t>
              </w:r>
            </w:ins>
          </w:p>
        </w:tc>
      </w:tr>
      <w:tr w:rsidR="00287DFD" w:rsidRPr="00D40B8D" w14:paraId="17D20154" w14:textId="77777777" w:rsidTr="00BD0CE7">
        <w:trPr>
          <w:trHeight w:val="300"/>
          <w:jc w:val="center"/>
          <w:ins w:id="1044" w:author="Author"/>
        </w:trPr>
        <w:tc>
          <w:tcPr>
            <w:tcW w:w="854" w:type="dxa"/>
            <w:tcBorders>
              <w:top w:val="nil"/>
              <w:left w:val="single" w:sz="4" w:space="0" w:color="auto"/>
              <w:bottom w:val="single" w:sz="4" w:space="0" w:color="auto"/>
              <w:right w:val="single" w:sz="4" w:space="0" w:color="auto"/>
            </w:tcBorders>
            <w:noWrap/>
            <w:hideMark/>
          </w:tcPr>
          <w:p w14:paraId="1A0FC5DF" w14:textId="77777777" w:rsidR="00287DFD" w:rsidRPr="00D40B8D" w:rsidRDefault="00287DFD" w:rsidP="00BD0CE7">
            <w:pPr>
              <w:pStyle w:val="Tabletext"/>
              <w:jc w:val="center"/>
              <w:rPr>
                <w:ins w:id="1045" w:author="Author"/>
              </w:rPr>
            </w:pPr>
            <w:ins w:id="1046" w:author="Author">
              <w:r w:rsidRPr="00D40B8D">
                <w:t>20</w:t>
              </w:r>
            </w:ins>
          </w:p>
        </w:tc>
        <w:tc>
          <w:tcPr>
            <w:tcW w:w="1683" w:type="dxa"/>
            <w:tcBorders>
              <w:top w:val="single" w:sz="4" w:space="0" w:color="auto"/>
              <w:left w:val="nil"/>
              <w:bottom w:val="single" w:sz="4" w:space="0" w:color="auto"/>
              <w:right w:val="single" w:sz="4" w:space="0" w:color="auto"/>
            </w:tcBorders>
          </w:tcPr>
          <w:p w14:paraId="6A26BF25" w14:textId="77777777" w:rsidR="00287DFD" w:rsidRPr="00D40B8D" w:rsidRDefault="00287DFD" w:rsidP="00BD0CE7">
            <w:pPr>
              <w:pStyle w:val="Tabletext"/>
              <w:jc w:val="center"/>
              <w:rPr>
                <w:ins w:id="1047" w:author="Author"/>
              </w:rPr>
            </w:pPr>
            <w:ins w:id="1048" w:author="Author">
              <w:r>
                <w:t>-145.8</w:t>
              </w:r>
            </w:ins>
          </w:p>
        </w:tc>
        <w:tc>
          <w:tcPr>
            <w:tcW w:w="1861" w:type="dxa"/>
            <w:tcBorders>
              <w:top w:val="single" w:sz="4" w:space="0" w:color="auto"/>
              <w:left w:val="nil"/>
              <w:bottom w:val="single" w:sz="4" w:space="0" w:color="auto"/>
              <w:right w:val="single" w:sz="4" w:space="0" w:color="auto"/>
            </w:tcBorders>
          </w:tcPr>
          <w:p w14:paraId="6B7FE50D" w14:textId="77777777" w:rsidR="00287DFD" w:rsidRDefault="00287DFD" w:rsidP="00BD0CE7">
            <w:pPr>
              <w:pStyle w:val="Tabletext"/>
              <w:jc w:val="center"/>
              <w:rPr>
                <w:ins w:id="1049" w:author="Author"/>
              </w:rPr>
            </w:pPr>
            <w:ins w:id="1050" w:author="Author">
              <w:r>
                <w:t>-139.8</w:t>
              </w:r>
            </w:ins>
          </w:p>
        </w:tc>
        <w:tc>
          <w:tcPr>
            <w:tcW w:w="850" w:type="dxa"/>
            <w:tcBorders>
              <w:top w:val="single" w:sz="4" w:space="0" w:color="auto"/>
              <w:left w:val="nil"/>
              <w:bottom w:val="single" w:sz="4" w:space="0" w:color="auto"/>
              <w:right w:val="single" w:sz="4" w:space="0" w:color="auto"/>
            </w:tcBorders>
          </w:tcPr>
          <w:p w14:paraId="2483122B" w14:textId="77777777" w:rsidR="00287DFD" w:rsidRDefault="00287DFD" w:rsidP="00BD0CE7">
            <w:pPr>
              <w:pStyle w:val="Tabletext"/>
              <w:jc w:val="center"/>
              <w:rPr>
                <w:ins w:id="1051" w:author="Author"/>
              </w:rPr>
            </w:pPr>
            <w:ins w:id="1052" w:author="Author">
              <w:r w:rsidRPr="00D40B8D">
                <w:t>−</w:t>
              </w:r>
              <w:r>
                <w:t>7</w:t>
              </w:r>
              <w:r w:rsidRPr="00D40B8D">
                <w:t>.</w:t>
              </w:r>
              <w:r>
                <w:t>2</w:t>
              </w:r>
            </w:ins>
          </w:p>
        </w:tc>
        <w:tc>
          <w:tcPr>
            <w:tcW w:w="1204" w:type="dxa"/>
            <w:tcBorders>
              <w:top w:val="single" w:sz="4" w:space="0" w:color="auto"/>
              <w:left w:val="nil"/>
              <w:bottom w:val="single" w:sz="4" w:space="0" w:color="auto"/>
              <w:right w:val="single" w:sz="4" w:space="0" w:color="auto"/>
            </w:tcBorders>
          </w:tcPr>
          <w:p w14:paraId="535CCB92" w14:textId="77777777" w:rsidR="00287DFD" w:rsidRDefault="00287DFD" w:rsidP="00BD0CE7">
            <w:pPr>
              <w:pStyle w:val="Tabletext"/>
              <w:jc w:val="center"/>
              <w:rPr>
                <w:ins w:id="1053" w:author="Author"/>
              </w:rPr>
            </w:pPr>
            <w:ins w:id="1054" w:author="Author">
              <w:r w:rsidRPr="00D40B8D">
                <w:t>−</w:t>
              </w:r>
              <w:r>
                <w:t>12</w:t>
              </w:r>
              <w:r w:rsidRPr="00D40B8D">
                <w:t>.</w:t>
              </w:r>
              <w:r>
                <w:t>8</w:t>
              </w:r>
            </w:ins>
          </w:p>
        </w:tc>
        <w:tc>
          <w:tcPr>
            <w:tcW w:w="1068" w:type="dxa"/>
            <w:tcBorders>
              <w:top w:val="single" w:sz="4" w:space="0" w:color="auto"/>
              <w:left w:val="nil"/>
              <w:bottom w:val="single" w:sz="4" w:space="0" w:color="auto"/>
              <w:right w:val="single" w:sz="4" w:space="0" w:color="auto"/>
            </w:tcBorders>
          </w:tcPr>
          <w:p w14:paraId="29FA729D" w14:textId="77777777" w:rsidR="00287DFD" w:rsidRDefault="00287DFD" w:rsidP="00BD0CE7">
            <w:pPr>
              <w:pStyle w:val="Tabletext"/>
              <w:jc w:val="center"/>
              <w:rPr>
                <w:ins w:id="1055" w:author="Author"/>
              </w:rPr>
            </w:pPr>
            <w:ins w:id="1056" w:author="Author">
              <w:r>
                <w:t>-152.6</w:t>
              </w:r>
            </w:ins>
          </w:p>
        </w:tc>
        <w:tc>
          <w:tcPr>
            <w:tcW w:w="563" w:type="dxa"/>
            <w:tcBorders>
              <w:top w:val="single" w:sz="4" w:space="0" w:color="auto"/>
              <w:left w:val="nil"/>
              <w:bottom w:val="single" w:sz="4" w:space="0" w:color="auto"/>
              <w:right w:val="single" w:sz="4" w:space="0" w:color="auto"/>
            </w:tcBorders>
          </w:tcPr>
          <w:p w14:paraId="080BAAF5" w14:textId="77777777" w:rsidR="00287DFD" w:rsidRDefault="00287DFD" w:rsidP="00BD0CE7">
            <w:pPr>
              <w:pStyle w:val="Tabletext"/>
              <w:jc w:val="center"/>
              <w:rPr>
                <w:ins w:id="1057" w:author="Author"/>
              </w:rPr>
            </w:pPr>
            <w:ins w:id="1058" w:author="Author">
              <w:r>
                <w:t>40.2</w:t>
              </w:r>
            </w:ins>
          </w:p>
        </w:tc>
        <w:tc>
          <w:tcPr>
            <w:tcW w:w="973" w:type="dxa"/>
            <w:tcBorders>
              <w:top w:val="single" w:sz="4" w:space="0" w:color="auto"/>
              <w:left w:val="nil"/>
              <w:bottom w:val="single" w:sz="4" w:space="0" w:color="auto"/>
              <w:right w:val="single" w:sz="4" w:space="0" w:color="auto"/>
            </w:tcBorders>
          </w:tcPr>
          <w:p w14:paraId="42AA3C24" w14:textId="77777777" w:rsidR="00287DFD" w:rsidRDefault="00287DFD" w:rsidP="00BD0CE7">
            <w:pPr>
              <w:pStyle w:val="Tabletext"/>
              <w:jc w:val="center"/>
              <w:rPr>
                <w:ins w:id="1059" w:author="Author"/>
              </w:rPr>
            </w:pPr>
            <w:ins w:id="1060" w:author="Author">
              <w:r>
                <w:t>40.6</w:t>
              </w:r>
            </w:ins>
          </w:p>
        </w:tc>
      </w:tr>
      <w:tr w:rsidR="00287DFD" w:rsidRPr="00D40B8D" w14:paraId="6B3D8881" w14:textId="77777777" w:rsidTr="00BD0CE7">
        <w:trPr>
          <w:trHeight w:val="300"/>
          <w:jc w:val="center"/>
          <w:ins w:id="1061" w:author="Author"/>
        </w:trPr>
        <w:tc>
          <w:tcPr>
            <w:tcW w:w="854" w:type="dxa"/>
            <w:tcBorders>
              <w:top w:val="nil"/>
              <w:left w:val="single" w:sz="4" w:space="0" w:color="auto"/>
              <w:bottom w:val="single" w:sz="4" w:space="0" w:color="auto"/>
              <w:right w:val="single" w:sz="4" w:space="0" w:color="auto"/>
            </w:tcBorders>
            <w:noWrap/>
            <w:hideMark/>
          </w:tcPr>
          <w:p w14:paraId="6E89BB98" w14:textId="77777777" w:rsidR="00287DFD" w:rsidRPr="00D40B8D" w:rsidRDefault="00287DFD" w:rsidP="00BD0CE7">
            <w:pPr>
              <w:pStyle w:val="Tabletext"/>
              <w:jc w:val="center"/>
              <w:rPr>
                <w:ins w:id="1062" w:author="Author"/>
              </w:rPr>
            </w:pPr>
            <w:ins w:id="1063" w:author="Author">
              <w:r w:rsidRPr="00D40B8D">
                <w:t>30</w:t>
              </w:r>
            </w:ins>
          </w:p>
        </w:tc>
        <w:tc>
          <w:tcPr>
            <w:tcW w:w="1683" w:type="dxa"/>
            <w:tcBorders>
              <w:top w:val="single" w:sz="4" w:space="0" w:color="auto"/>
              <w:left w:val="nil"/>
              <w:bottom w:val="single" w:sz="4" w:space="0" w:color="auto"/>
              <w:right w:val="single" w:sz="4" w:space="0" w:color="auto"/>
            </w:tcBorders>
          </w:tcPr>
          <w:p w14:paraId="34EEAC62" w14:textId="77777777" w:rsidR="00287DFD" w:rsidRPr="00D40B8D" w:rsidRDefault="00287DFD" w:rsidP="00BD0CE7">
            <w:pPr>
              <w:pStyle w:val="Tabletext"/>
              <w:jc w:val="center"/>
              <w:rPr>
                <w:ins w:id="1064" w:author="Author"/>
              </w:rPr>
            </w:pPr>
            <w:ins w:id="1065" w:author="Author">
              <w:r>
                <w:t>-144.2</w:t>
              </w:r>
            </w:ins>
          </w:p>
        </w:tc>
        <w:tc>
          <w:tcPr>
            <w:tcW w:w="1861" w:type="dxa"/>
            <w:tcBorders>
              <w:top w:val="single" w:sz="4" w:space="0" w:color="auto"/>
              <w:left w:val="nil"/>
              <w:bottom w:val="single" w:sz="4" w:space="0" w:color="auto"/>
              <w:right w:val="single" w:sz="4" w:space="0" w:color="auto"/>
            </w:tcBorders>
          </w:tcPr>
          <w:p w14:paraId="4357F050" w14:textId="77777777" w:rsidR="00287DFD" w:rsidRDefault="00287DFD" w:rsidP="00BD0CE7">
            <w:pPr>
              <w:pStyle w:val="Tabletext"/>
              <w:jc w:val="center"/>
              <w:rPr>
                <w:ins w:id="1066" w:author="Author"/>
              </w:rPr>
            </w:pPr>
            <w:ins w:id="1067" w:author="Author">
              <w:r>
                <w:t>-138.2</w:t>
              </w:r>
            </w:ins>
          </w:p>
        </w:tc>
        <w:tc>
          <w:tcPr>
            <w:tcW w:w="850" w:type="dxa"/>
            <w:tcBorders>
              <w:top w:val="single" w:sz="4" w:space="0" w:color="auto"/>
              <w:left w:val="nil"/>
              <w:bottom w:val="single" w:sz="4" w:space="0" w:color="auto"/>
              <w:right w:val="single" w:sz="4" w:space="0" w:color="auto"/>
            </w:tcBorders>
          </w:tcPr>
          <w:p w14:paraId="1FAAF632" w14:textId="77777777" w:rsidR="00287DFD" w:rsidRDefault="00287DFD" w:rsidP="00BD0CE7">
            <w:pPr>
              <w:pStyle w:val="Tabletext"/>
              <w:jc w:val="center"/>
              <w:rPr>
                <w:ins w:id="1068" w:author="Author"/>
              </w:rPr>
            </w:pPr>
            <w:ins w:id="1069" w:author="Author">
              <w:r w:rsidRPr="00D40B8D">
                <w:t>−</w:t>
              </w:r>
              <w:r>
                <w:t>8</w:t>
              </w:r>
              <w:r w:rsidRPr="00D40B8D">
                <w:t>.</w:t>
              </w:r>
              <w:r>
                <w:t>4</w:t>
              </w:r>
            </w:ins>
          </w:p>
        </w:tc>
        <w:tc>
          <w:tcPr>
            <w:tcW w:w="1204" w:type="dxa"/>
            <w:tcBorders>
              <w:top w:val="single" w:sz="4" w:space="0" w:color="auto"/>
              <w:left w:val="nil"/>
              <w:bottom w:val="single" w:sz="4" w:space="0" w:color="auto"/>
              <w:right w:val="single" w:sz="4" w:space="0" w:color="auto"/>
            </w:tcBorders>
          </w:tcPr>
          <w:p w14:paraId="7CB39A6D" w14:textId="77777777" w:rsidR="00287DFD" w:rsidRDefault="00287DFD" w:rsidP="00BD0CE7">
            <w:pPr>
              <w:pStyle w:val="Tabletext"/>
              <w:jc w:val="center"/>
              <w:rPr>
                <w:ins w:id="1070" w:author="Author"/>
              </w:rPr>
            </w:pPr>
            <w:ins w:id="1071" w:author="Author">
              <w:r w:rsidRPr="00D40B8D">
                <w:t>−</w:t>
              </w:r>
              <w:r>
                <w:t>14</w:t>
              </w:r>
              <w:r w:rsidRPr="00D40B8D">
                <w:t>.</w:t>
              </w:r>
              <w:r>
                <w:t>0</w:t>
              </w:r>
            </w:ins>
          </w:p>
        </w:tc>
        <w:tc>
          <w:tcPr>
            <w:tcW w:w="1068" w:type="dxa"/>
            <w:tcBorders>
              <w:top w:val="single" w:sz="4" w:space="0" w:color="auto"/>
              <w:left w:val="nil"/>
              <w:bottom w:val="single" w:sz="4" w:space="0" w:color="auto"/>
              <w:right w:val="single" w:sz="4" w:space="0" w:color="auto"/>
            </w:tcBorders>
          </w:tcPr>
          <w:p w14:paraId="113845A1" w14:textId="77777777" w:rsidR="00287DFD" w:rsidRDefault="00287DFD" w:rsidP="00BD0CE7">
            <w:pPr>
              <w:pStyle w:val="Tabletext"/>
              <w:jc w:val="center"/>
              <w:rPr>
                <w:ins w:id="1072" w:author="Author"/>
              </w:rPr>
            </w:pPr>
            <w:ins w:id="1073" w:author="Author">
              <w:r>
                <w:t>-152.2</w:t>
              </w:r>
            </w:ins>
          </w:p>
        </w:tc>
        <w:tc>
          <w:tcPr>
            <w:tcW w:w="563" w:type="dxa"/>
            <w:tcBorders>
              <w:top w:val="single" w:sz="4" w:space="0" w:color="auto"/>
              <w:left w:val="nil"/>
              <w:bottom w:val="single" w:sz="4" w:space="0" w:color="auto"/>
              <w:right w:val="single" w:sz="4" w:space="0" w:color="auto"/>
            </w:tcBorders>
          </w:tcPr>
          <w:p w14:paraId="36D3F90C" w14:textId="77777777" w:rsidR="00287DFD" w:rsidRDefault="00287DFD" w:rsidP="00BD0CE7">
            <w:pPr>
              <w:pStyle w:val="Tabletext"/>
              <w:jc w:val="center"/>
              <w:rPr>
                <w:ins w:id="1074" w:author="Author"/>
              </w:rPr>
            </w:pPr>
            <w:ins w:id="1075" w:author="Author">
              <w:r>
                <w:t>39.8</w:t>
              </w:r>
            </w:ins>
          </w:p>
        </w:tc>
        <w:tc>
          <w:tcPr>
            <w:tcW w:w="973" w:type="dxa"/>
            <w:tcBorders>
              <w:top w:val="single" w:sz="4" w:space="0" w:color="auto"/>
              <w:left w:val="nil"/>
              <w:bottom w:val="single" w:sz="4" w:space="0" w:color="auto"/>
              <w:right w:val="single" w:sz="4" w:space="0" w:color="auto"/>
            </w:tcBorders>
          </w:tcPr>
          <w:p w14:paraId="7D0606BD" w14:textId="77777777" w:rsidR="00287DFD" w:rsidRDefault="00287DFD" w:rsidP="00BD0CE7">
            <w:pPr>
              <w:pStyle w:val="Tabletext"/>
              <w:jc w:val="center"/>
              <w:rPr>
                <w:ins w:id="1076" w:author="Author"/>
              </w:rPr>
            </w:pPr>
            <w:ins w:id="1077" w:author="Author">
              <w:r>
                <w:t>39.8</w:t>
              </w:r>
            </w:ins>
          </w:p>
        </w:tc>
      </w:tr>
      <w:tr w:rsidR="00287DFD" w:rsidRPr="00D40B8D" w14:paraId="20E883CD" w14:textId="77777777" w:rsidTr="00BD0CE7">
        <w:trPr>
          <w:trHeight w:val="300"/>
          <w:jc w:val="center"/>
          <w:ins w:id="1078" w:author="Author"/>
        </w:trPr>
        <w:tc>
          <w:tcPr>
            <w:tcW w:w="854" w:type="dxa"/>
            <w:tcBorders>
              <w:top w:val="nil"/>
              <w:left w:val="single" w:sz="4" w:space="0" w:color="auto"/>
              <w:bottom w:val="single" w:sz="4" w:space="0" w:color="auto"/>
              <w:right w:val="single" w:sz="4" w:space="0" w:color="auto"/>
            </w:tcBorders>
            <w:noWrap/>
            <w:hideMark/>
          </w:tcPr>
          <w:p w14:paraId="32AAA2D8" w14:textId="77777777" w:rsidR="00287DFD" w:rsidRPr="00D40B8D" w:rsidRDefault="00287DFD" w:rsidP="00BD0CE7">
            <w:pPr>
              <w:pStyle w:val="Tabletext"/>
              <w:jc w:val="center"/>
              <w:rPr>
                <w:ins w:id="1079" w:author="Author"/>
              </w:rPr>
            </w:pPr>
            <w:ins w:id="1080" w:author="Author">
              <w:r w:rsidRPr="00D40B8D">
                <w:t>40</w:t>
              </w:r>
            </w:ins>
          </w:p>
        </w:tc>
        <w:tc>
          <w:tcPr>
            <w:tcW w:w="1683" w:type="dxa"/>
            <w:tcBorders>
              <w:top w:val="single" w:sz="4" w:space="0" w:color="auto"/>
              <w:left w:val="nil"/>
              <w:bottom w:val="single" w:sz="4" w:space="0" w:color="auto"/>
              <w:right w:val="single" w:sz="4" w:space="0" w:color="auto"/>
            </w:tcBorders>
          </w:tcPr>
          <w:p w14:paraId="5735F42F" w14:textId="77777777" w:rsidR="00287DFD" w:rsidRPr="00D40B8D" w:rsidRDefault="00287DFD" w:rsidP="00BD0CE7">
            <w:pPr>
              <w:pStyle w:val="Tabletext"/>
              <w:jc w:val="center"/>
              <w:rPr>
                <w:ins w:id="1081" w:author="Author"/>
              </w:rPr>
            </w:pPr>
            <w:ins w:id="1082" w:author="Author">
              <w:r>
                <w:t>-142.6</w:t>
              </w:r>
            </w:ins>
          </w:p>
        </w:tc>
        <w:tc>
          <w:tcPr>
            <w:tcW w:w="1861" w:type="dxa"/>
            <w:tcBorders>
              <w:top w:val="single" w:sz="4" w:space="0" w:color="auto"/>
              <w:left w:val="nil"/>
              <w:bottom w:val="single" w:sz="4" w:space="0" w:color="auto"/>
              <w:right w:val="single" w:sz="4" w:space="0" w:color="auto"/>
            </w:tcBorders>
          </w:tcPr>
          <w:p w14:paraId="4BE5A65C" w14:textId="77777777" w:rsidR="00287DFD" w:rsidRDefault="00287DFD" w:rsidP="00BD0CE7">
            <w:pPr>
              <w:pStyle w:val="Tabletext"/>
              <w:jc w:val="center"/>
              <w:rPr>
                <w:ins w:id="1083" w:author="Author"/>
              </w:rPr>
            </w:pPr>
            <w:ins w:id="1084" w:author="Author">
              <w:r>
                <w:t>-136.6</w:t>
              </w:r>
            </w:ins>
          </w:p>
        </w:tc>
        <w:tc>
          <w:tcPr>
            <w:tcW w:w="850" w:type="dxa"/>
            <w:tcBorders>
              <w:top w:val="single" w:sz="4" w:space="0" w:color="auto"/>
              <w:left w:val="nil"/>
              <w:bottom w:val="single" w:sz="4" w:space="0" w:color="auto"/>
              <w:right w:val="single" w:sz="4" w:space="0" w:color="auto"/>
            </w:tcBorders>
          </w:tcPr>
          <w:p w14:paraId="442BF7DB" w14:textId="77777777" w:rsidR="00287DFD" w:rsidRDefault="00287DFD" w:rsidP="00BD0CE7">
            <w:pPr>
              <w:pStyle w:val="Tabletext"/>
              <w:jc w:val="center"/>
              <w:rPr>
                <w:ins w:id="1085" w:author="Author"/>
              </w:rPr>
            </w:pPr>
            <w:ins w:id="1086" w:author="Author">
              <w:r w:rsidRPr="00D40B8D">
                <w:t>−</w:t>
              </w:r>
              <w:r>
                <w:t>9</w:t>
              </w:r>
              <w:r w:rsidRPr="00D40B8D">
                <w:t>.0</w:t>
              </w:r>
            </w:ins>
          </w:p>
        </w:tc>
        <w:tc>
          <w:tcPr>
            <w:tcW w:w="1204" w:type="dxa"/>
            <w:tcBorders>
              <w:top w:val="single" w:sz="4" w:space="0" w:color="auto"/>
              <w:left w:val="nil"/>
              <w:bottom w:val="single" w:sz="4" w:space="0" w:color="auto"/>
              <w:right w:val="single" w:sz="4" w:space="0" w:color="auto"/>
            </w:tcBorders>
          </w:tcPr>
          <w:p w14:paraId="65D05DA1" w14:textId="77777777" w:rsidR="00287DFD" w:rsidRDefault="00287DFD" w:rsidP="00BD0CE7">
            <w:pPr>
              <w:pStyle w:val="Tabletext"/>
              <w:jc w:val="center"/>
              <w:rPr>
                <w:ins w:id="1087" w:author="Author"/>
              </w:rPr>
            </w:pPr>
            <w:ins w:id="1088" w:author="Author">
              <w:r w:rsidRPr="00D40B8D">
                <w:t>−</w:t>
              </w:r>
              <w:r>
                <w:t>14</w:t>
              </w:r>
              <w:r w:rsidRPr="00D40B8D">
                <w:t>.</w:t>
              </w:r>
              <w:r>
                <w:t>6</w:t>
              </w:r>
            </w:ins>
          </w:p>
        </w:tc>
        <w:tc>
          <w:tcPr>
            <w:tcW w:w="1068" w:type="dxa"/>
            <w:tcBorders>
              <w:top w:val="single" w:sz="4" w:space="0" w:color="auto"/>
              <w:left w:val="nil"/>
              <w:bottom w:val="single" w:sz="4" w:space="0" w:color="auto"/>
              <w:right w:val="single" w:sz="4" w:space="0" w:color="auto"/>
            </w:tcBorders>
          </w:tcPr>
          <w:p w14:paraId="05A4D7DD" w14:textId="77777777" w:rsidR="00287DFD" w:rsidRDefault="00287DFD" w:rsidP="00BD0CE7">
            <w:pPr>
              <w:pStyle w:val="Tabletext"/>
              <w:jc w:val="center"/>
              <w:rPr>
                <w:ins w:id="1089" w:author="Author"/>
              </w:rPr>
            </w:pPr>
            <w:ins w:id="1090" w:author="Author">
              <w:r>
                <w:t>-151.2</w:t>
              </w:r>
            </w:ins>
          </w:p>
        </w:tc>
        <w:tc>
          <w:tcPr>
            <w:tcW w:w="563" w:type="dxa"/>
            <w:tcBorders>
              <w:top w:val="single" w:sz="4" w:space="0" w:color="auto"/>
              <w:left w:val="nil"/>
              <w:bottom w:val="single" w:sz="4" w:space="0" w:color="auto"/>
              <w:right w:val="single" w:sz="4" w:space="0" w:color="auto"/>
            </w:tcBorders>
          </w:tcPr>
          <w:p w14:paraId="1FF9DBC1" w14:textId="77777777" w:rsidR="00287DFD" w:rsidRDefault="00287DFD" w:rsidP="00BD0CE7">
            <w:pPr>
              <w:pStyle w:val="Tabletext"/>
              <w:jc w:val="center"/>
              <w:rPr>
                <w:ins w:id="1091" w:author="Author"/>
              </w:rPr>
            </w:pPr>
            <w:ins w:id="1092" w:author="Author">
              <w:r>
                <w:t>38.8</w:t>
              </w:r>
            </w:ins>
          </w:p>
        </w:tc>
        <w:tc>
          <w:tcPr>
            <w:tcW w:w="973" w:type="dxa"/>
            <w:tcBorders>
              <w:top w:val="single" w:sz="4" w:space="0" w:color="auto"/>
              <w:left w:val="nil"/>
              <w:bottom w:val="single" w:sz="4" w:space="0" w:color="auto"/>
              <w:right w:val="single" w:sz="4" w:space="0" w:color="auto"/>
            </w:tcBorders>
          </w:tcPr>
          <w:p w14:paraId="4F7043DE" w14:textId="77777777" w:rsidR="00287DFD" w:rsidRDefault="00287DFD" w:rsidP="00BD0CE7">
            <w:pPr>
              <w:pStyle w:val="Tabletext"/>
              <w:jc w:val="center"/>
              <w:rPr>
                <w:ins w:id="1093" w:author="Author"/>
              </w:rPr>
            </w:pPr>
            <w:ins w:id="1094" w:author="Author">
              <w:r>
                <w:t>39.6</w:t>
              </w:r>
            </w:ins>
          </w:p>
        </w:tc>
      </w:tr>
      <w:tr w:rsidR="00287DFD" w:rsidRPr="00D40B8D" w14:paraId="057E7985" w14:textId="77777777" w:rsidTr="00BD0CE7">
        <w:trPr>
          <w:trHeight w:val="300"/>
          <w:jc w:val="center"/>
          <w:ins w:id="1095" w:author="Author"/>
        </w:trPr>
        <w:tc>
          <w:tcPr>
            <w:tcW w:w="854" w:type="dxa"/>
            <w:tcBorders>
              <w:top w:val="nil"/>
              <w:left w:val="single" w:sz="4" w:space="0" w:color="auto"/>
              <w:bottom w:val="single" w:sz="4" w:space="0" w:color="auto"/>
              <w:right w:val="single" w:sz="4" w:space="0" w:color="auto"/>
            </w:tcBorders>
            <w:noWrap/>
            <w:hideMark/>
          </w:tcPr>
          <w:p w14:paraId="13151562" w14:textId="77777777" w:rsidR="00287DFD" w:rsidRPr="00D40B8D" w:rsidRDefault="00287DFD" w:rsidP="00BD0CE7">
            <w:pPr>
              <w:pStyle w:val="Tabletext"/>
              <w:jc w:val="center"/>
              <w:rPr>
                <w:ins w:id="1096" w:author="Author"/>
              </w:rPr>
            </w:pPr>
            <w:ins w:id="1097" w:author="Author">
              <w:r w:rsidRPr="00D40B8D">
                <w:t>50</w:t>
              </w:r>
            </w:ins>
          </w:p>
        </w:tc>
        <w:tc>
          <w:tcPr>
            <w:tcW w:w="1683" w:type="dxa"/>
            <w:tcBorders>
              <w:top w:val="single" w:sz="4" w:space="0" w:color="auto"/>
              <w:left w:val="nil"/>
              <w:bottom w:val="single" w:sz="4" w:space="0" w:color="auto"/>
              <w:right w:val="single" w:sz="4" w:space="0" w:color="auto"/>
            </w:tcBorders>
          </w:tcPr>
          <w:p w14:paraId="2AE21623" w14:textId="77777777" w:rsidR="00287DFD" w:rsidRPr="00D40B8D" w:rsidRDefault="00287DFD" w:rsidP="00BD0CE7">
            <w:pPr>
              <w:pStyle w:val="Tabletext"/>
              <w:jc w:val="center"/>
              <w:rPr>
                <w:ins w:id="1098" w:author="Author"/>
              </w:rPr>
            </w:pPr>
            <w:ins w:id="1099" w:author="Author">
              <w:r>
                <w:t>-139.4</w:t>
              </w:r>
            </w:ins>
          </w:p>
        </w:tc>
        <w:tc>
          <w:tcPr>
            <w:tcW w:w="1861" w:type="dxa"/>
            <w:tcBorders>
              <w:top w:val="single" w:sz="4" w:space="0" w:color="auto"/>
              <w:left w:val="nil"/>
              <w:bottom w:val="single" w:sz="4" w:space="0" w:color="auto"/>
              <w:right w:val="single" w:sz="4" w:space="0" w:color="auto"/>
            </w:tcBorders>
          </w:tcPr>
          <w:p w14:paraId="3E7805C5" w14:textId="77777777" w:rsidR="00287DFD" w:rsidRDefault="00287DFD" w:rsidP="00BD0CE7">
            <w:pPr>
              <w:pStyle w:val="Tabletext"/>
              <w:jc w:val="center"/>
              <w:rPr>
                <w:ins w:id="1100" w:author="Author"/>
              </w:rPr>
            </w:pPr>
            <w:ins w:id="1101" w:author="Author">
              <w:r>
                <w:t>-133.4</w:t>
              </w:r>
            </w:ins>
          </w:p>
        </w:tc>
        <w:tc>
          <w:tcPr>
            <w:tcW w:w="850" w:type="dxa"/>
            <w:tcBorders>
              <w:top w:val="single" w:sz="4" w:space="0" w:color="auto"/>
              <w:left w:val="nil"/>
              <w:bottom w:val="single" w:sz="4" w:space="0" w:color="auto"/>
              <w:right w:val="single" w:sz="4" w:space="0" w:color="auto"/>
            </w:tcBorders>
          </w:tcPr>
          <w:p w14:paraId="1D82343B" w14:textId="77777777" w:rsidR="00287DFD" w:rsidRDefault="00287DFD" w:rsidP="00BD0CE7">
            <w:pPr>
              <w:pStyle w:val="Tabletext"/>
              <w:jc w:val="center"/>
              <w:rPr>
                <w:ins w:id="1102" w:author="Author"/>
              </w:rPr>
            </w:pPr>
            <w:ins w:id="1103" w:author="Author">
              <w:r w:rsidRPr="00D40B8D">
                <w:t>−</w:t>
              </w:r>
              <w:r>
                <w:t>9</w:t>
              </w:r>
              <w:r w:rsidRPr="00D40B8D">
                <w:t>.</w:t>
              </w:r>
              <w:r>
                <w:t>4</w:t>
              </w:r>
            </w:ins>
          </w:p>
        </w:tc>
        <w:tc>
          <w:tcPr>
            <w:tcW w:w="1204" w:type="dxa"/>
            <w:tcBorders>
              <w:top w:val="single" w:sz="4" w:space="0" w:color="auto"/>
              <w:left w:val="nil"/>
              <w:bottom w:val="single" w:sz="4" w:space="0" w:color="auto"/>
              <w:right w:val="single" w:sz="4" w:space="0" w:color="auto"/>
            </w:tcBorders>
          </w:tcPr>
          <w:p w14:paraId="271A70DC" w14:textId="77777777" w:rsidR="00287DFD" w:rsidRDefault="00287DFD" w:rsidP="00BD0CE7">
            <w:pPr>
              <w:pStyle w:val="Tabletext"/>
              <w:jc w:val="center"/>
              <w:rPr>
                <w:ins w:id="1104" w:author="Author"/>
              </w:rPr>
            </w:pPr>
            <w:ins w:id="1105" w:author="Author">
              <w:r w:rsidRPr="00D40B8D">
                <w:t>−</w:t>
              </w:r>
              <w:r>
                <w:t>15</w:t>
              </w:r>
              <w:r w:rsidRPr="00D40B8D">
                <w:t>.</w:t>
              </w:r>
              <w:r>
                <w:t>0</w:t>
              </w:r>
            </w:ins>
          </w:p>
        </w:tc>
        <w:tc>
          <w:tcPr>
            <w:tcW w:w="1068" w:type="dxa"/>
            <w:tcBorders>
              <w:top w:val="single" w:sz="4" w:space="0" w:color="auto"/>
              <w:left w:val="nil"/>
              <w:bottom w:val="single" w:sz="4" w:space="0" w:color="auto"/>
              <w:right w:val="single" w:sz="4" w:space="0" w:color="auto"/>
            </w:tcBorders>
          </w:tcPr>
          <w:p w14:paraId="3C686EF4" w14:textId="77777777" w:rsidR="00287DFD" w:rsidRDefault="00287DFD" w:rsidP="00BD0CE7">
            <w:pPr>
              <w:pStyle w:val="Tabletext"/>
              <w:jc w:val="center"/>
              <w:rPr>
                <w:ins w:id="1106" w:author="Author"/>
              </w:rPr>
            </w:pPr>
            <w:ins w:id="1107" w:author="Author">
              <w:r>
                <w:t>-148.4</w:t>
              </w:r>
            </w:ins>
          </w:p>
        </w:tc>
        <w:tc>
          <w:tcPr>
            <w:tcW w:w="563" w:type="dxa"/>
            <w:tcBorders>
              <w:top w:val="single" w:sz="4" w:space="0" w:color="auto"/>
              <w:left w:val="nil"/>
              <w:bottom w:val="single" w:sz="4" w:space="0" w:color="auto"/>
              <w:right w:val="single" w:sz="4" w:space="0" w:color="auto"/>
            </w:tcBorders>
          </w:tcPr>
          <w:p w14:paraId="0D7567FA" w14:textId="77777777" w:rsidR="00287DFD" w:rsidRDefault="00287DFD" w:rsidP="00BD0CE7">
            <w:pPr>
              <w:pStyle w:val="Tabletext"/>
              <w:jc w:val="center"/>
              <w:rPr>
                <w:ins w:id="1108" w:author="Author"/>
              </w:rPr>
            </w:pPr>
            <w:ins w:id="1109" w:author="Author">
              <w:r>
                <w:t>36.0</w:t>
              </w:r>
            </w:ins>
          </w:p>
        </w:tc>
        <w:tc>
          <w:tcPr>
            <w:tcW w:w="973" w:type="dxa"/>
            <w:tcBorders>
              <w:top w:val="single" w:sz="4" w:space="0" w:color="auto"/>
              <w:left w:val="nil"/>
              <w:bottom w:val="single" w:sz="4" w:space="0" w:color="auto"/>
              <w:right w:val="single" w:sz="4" w:space="0" w:color="auto"/>
            </w:tcBorders>
          </w:tcPr>
          <w:p w14:paraId="6C22936C" w14:textId="77777777" w:rsidR="00287DFD" w:rsidRDefault="00287DFD" w:rsidP="00BD0CE7">
            <w:pPr>
              <w:pStyle w:val="Tabletext"/>
              <w:jc w:val="center"/>
              <w:rPr>
                <w:ins w:id="1110" w:author="Author"/>
              </w:rPr>
            </w:pPr>
            <w:ins w:id="1111" w:author="Author">
              <w:r>
                <w:t>40.1</w:t>
              </w:r>
            </w:ins>
          </w:p>
        </w:tc>
      </w:tr>
      <w:tr w:rsidR="00287DFD" w:rsidRPr="00D40B8D" w14:paraId="4802DFA7" w14:textId="77777777" w:rsidTr="00BD0CE7">
        <w:trPr>
          <w:trHeight w:val="300"/>
          <w:jc w:val="center"/>
          <w:ins w:id="1112" w:author="Author"/>
        </w:trPr>
        <w:tc>
          <w:tcPr>
            <w:tcW w:w="854" w:type="dxa"/>
            <w:tcBorders>
              <w:top w:val="nil"/>
              <w:left w:val="single" w:sz="4" w:space="0" w:color="auto"/>
              <w:bottom w:val="single" w:sz="4" w:space="0" w:color="auto"/>
              <w:right w:val="single" w:sz="4" w:space="0" w:color="auto"/>
            </w:tcBorders>
            <w:noWrap/>
            <w:hideMark/>
          </w:tcPr>
          <w:p w14:paraId="60088A5A" w14:textId="77777777" w:rsidR="00287DFD" w:rsidRPr="00D40B8D" w:rsidRDefault="00287DFD" w:rsidP="00BD0CE7">
            <w:pPr>
              <w:pStyle w:val="Tabletext"/>
              <w:jc w:val="center"/>
              <w:rPr>
                <w:ins w:id="1113" w:author="Author"/>
              </w:rPr>
            </w:pPr>
            <w:ins w:id="1114" w:author="Author">
              <w:r w:rsidRPr="00D40B8D">
                <w:t>60</w:t>
              </w:r>
            </w:ins>
          </w:p>
        </w:tc>
        <w:tc>
          <w:tcPr>
            <w:tcW w:w="1683" w:type="dxa"/>
            <w:tcBorders>
              <w:top w:val="single" w:sz="4" w:space="0" w:color="auto"/>
              <w:left w:val="nil"/>
              <w:bottom w:val="single" w:sz="4" w:space="0" w:color="auto"/>
              <w:right w:val="single" w:sz="4" w:space="0" w:color="auto"/>
            </w:tcBorders>
          </w:tcPr>
          <w:p w14:paraId="42B090E3" w14:textId="77777777" w:rsidR="00287DFD" w:rsidRPr="00D40B8D" w:rsidRDefault="00287DFD" w:rsidP="00BD0CE7">
            <w:pPr>
              <w:pStyle w:val="Tabletext"/>
              <w:jc w:val="center"/>
              <w:rPr>
                <w:ins w:id="1115" w:author="Author"/>
              </w:rPr>
            </w:pPr>
            <w:ins w:id="1116" w:author="Author">
              <w:r>
                <w:t>-134.0</w:t>
              </w:r>
            </w:ins>
          </w:p>
        </w:tc>
        <w:tc>
          <w:tcPr>
            <w:tcW w:w="1861" w:type="dxa"/>
            <w:tcBorders>
              <w:top w:val="single" w:sz="4" w:space="0" w:color="auto"/>
              <w:left w:val="nil"/>
              <w:bottom w:val="single" w:sz="4" w:space="0" w:color="auto"/>
              <w:right w:val="single" w:sz="4" w:space="0" w:color="auto"/>
            </w:tcBorders>
          </w:tcPr>
          <w:p w14:paraId="0AB3276A" w14:textId="77777777" w:rsidR="00287DFD" w:rsidRDefault="00287DFD" w:rsidP="00BD0CE7">
            <w:pPr>
              <w:pStyle w:val="Tabletext"/>
              <w:jc w:val="center"/>
              <w:rPr>
                <w:ins w:id="1117" w:author="Author"/>
              </w:rPr>
            </w:pPr>
            <w:ins w:id="1118" w:author="Author">
              <w:r>
                <w:t>-128.0</w:t>
              </w:r>
            </w:ins>
          </w:p>
        </w:tc>
        <w:tc>
          <w:tcPr>
            <w:tcW w:w="850" w:type="dxa"/>
            <w:tcBorders>
              <w:top w:val="single" w:sz="4" w:space="0" w:color="auto"/>
              <w:left w:val="nil"/>
              <w:bottom w:val="single" w:sz="4" w:space="0" w:color="auto"/>
              <w:right w:val="single" w:sz="4" w:space="0" w:color="auto"/>
            </w:tcBorders>
          </w:tcPr>
          <w:p w14:paraId="15FBC3E9" w14:textId="77777777" w:rsidR="00287DFD" w:rsidRDefault="00287DFD" w:rsidP="00BD0CE7">
            <w:pPr>
              <w:pStyle w:val="Tabletext"/>
              <w:jc w:val="center"/>
              <w:rPr>
                <w:ins w:id="1119" w:author="Author"/>
              </w:rPr>
            </w:pPr>
            <w:ins w:id="1120" w:author="Author">
              <w:r w:rsidRPr="00D40B8D">
                <w:t>−</w:t>
              </w:r>
              <w:r>
                <w:t>9</w:t>
              </w:r>
              <w:r w:rsidRPr="00D40B8D">
                <w:t>.</w:t>
              </w:r>
              <w:r>
                <w:t>6</w:t>
              </w:r>
            </w:ins>
          </w:p>
        </w:tc>
        <w:tc>
          <w:tcPr>
            <w:tcW w:w="1204" w:type="dxa"/>
            <w:tcBorders>
              <w:top w:val="single" w:sz="4" w:space="0" w:color="auto"/>
              <w:left w:val="nil"/>
              <w:bottom w:val="single" w:sz="4" w:space="0" w:color="auto"/>
              <w:right w:val="single" w:sz="4" w:space="0" w:color="auto"/>
            </w:tcBorders>
          </w:tcPr>
          <w:p w14:paraId="7697702C" w14:textId="77777777" w:rsidR="00287DFD" w:rsidRDefault="00287DFD" w:rsidP="00BD0CE7">
            <w:pPr>
              <w:pStyle w:val="Tabletext"/>
              <w:jc w:val="center"/>
              <w:rPr>
                <w:ins w:id="1121" w:author="Author"/>
              </w:rPr>
            </w:pPr>
            <w:ins w:id="1122" w:author="Author">
              <w:r w:rsidRPr="00D40B8D">
                <w:t>−</w:t>
              </w:r>
              <w:r>
                <w:t>15</w:t>
              </w:r>
              <w:r w:rsidRPr="00D40B8D">
                <w:t>.</w:t>
              </w:r>
              <w:r>
                <w:t>2</w:t>
              </w:r>
            </w:ins>
          </w:p>
        </w:tc>
        <w:tc>
          <w:tcPr>
            <w:tcW w:w="1068" w:type="dxa"/>
            <w:tcBorders>
              <w:top w:val="single" w:sz="4" w:space="0" w:color="auto"/>
              <w:left w:val="nil"/>
              <w:bottom w:val="single" w:sz="4" w:space="0" w:color="auto"/>
              <w:right w:val="single" w:sz="4" w:space="0" w:color="auto"/>
            </w:tcBorders>
          </w:tcPr>
          <w:p w14:paraId="2AB74078" w14:textId="77777777" w:rsidR="00287DFD" w:rsidRDefault="00287DFD" w:rsidP="00BD0CE7">
            <w:pPr>
              <w:pStyle w:val="Tabletext"/>
              <w:jc w:val="center"/>
              <w:rPr>
                <w:ins w:id="1123" w:author="Author"/>
              </w:rPr>
            </w:pPr>
            <w:ins w:id="1124" w:author="Author">
              <w:r>
                <w:t>-143.2</w:t>
              </w:r>
            </w:ins>
          </w:p>
        </w:tc>
        <w:tc>
          <w:tcPr>
            <w:tcW w:w="563" w:type="dxa"/>
            <w:tcBorders>
              <w:top w:val="single" w:sz="4" w:space="0" w:color="auto"/>
              <w:left w:val="nil"/>
              <w:bottom w:val="single" w:sz="4" w:space="0" w:color="auto"/>
              <w:right w:val="single" w:sz="4" w:space="0" w:color="auto"/>
            </w:tcBorders>
          </w:tcPr>
          <w:p w14:paraId="5331186E" w14:textId="77777777" w:rsidR="00287DFD" w:rsidRDefault="00287DFD" w:rsidP="00BD0CE7">
            <w:pPr>
              <w:pStyle w:val="Tabletext"/>
              <w:jc w:val="center"/>
              <w:rPr>
                <w:ins w:id="1125" w:author="Author"/>
              </w:rPr>
            </w:pPr>
            <w:ins w:id="1126" w:author="Author">
              <w:r>
                <w:t>30.8</w:t>
              </w:r>
            </w:ins>
          </w:p>
        </w:tc>
        <w:tc>
          <w:tcPr>
            <w:tcW w:w="973" w:type="dxa"/>
            <w:tcBorders>
              <w:top w:val="single" w:sz="4" w:space="0" w:color="auto"/>
              <w:left w:val="nil"/>
              <w:bottom w:val="single" w:sz="4" w:space="0" w:color="auto"/>
              <w:right w:val="single" w:sz="4" w:space="0" w:color="auto"/>
            </w:tcBorders>
          </w:tcPr>
          <w:p w14:paraId="1D830FD3" w14:textId="77777777" w:rsidR="00287DFD" w:rsidRDefault="00287DFD" w:rsidP="00BD0CE7">
            <w:pPr>
              <w:pStyle w:val="Tabletext"/>
              <w:jc w:val="center"/>
              <w:rPr>
                <w:ins w:id="1127" w:author="Author"/>
              </w:rPr>
            </w:pPr>
            <w:ins w:id="1128" w:author="Author">
              <w:r>
                <w:t>41.3</w:t>
              </w:r>
            </w:ins>
          </w:p>
        </w:tc>
      </w:tr>
      <w:tr w:rsidR="00287DFD" w:rsidRPr="00D40B8D" w14:paraId="468D15A8" w14:textId="77777777" w:rsidTr="00BD0CE7">
        <w:trPr>
          <w:trHeight w:val="300"/>
          <w:jc w:val="center"/>
          <w:ins w:id="1129" w:author="Author"/>
        </w:trPr>
        <w:tc>
          <w:tcPr>
            <w:tcW w:w="854" w:type="dxa"/>
            <w:tcBorders>
              <w:top w:val="nil"/>
              <w:left w:val="single" w:sz="4" w:space="0" w:color="auto"/>
              <w:bottom w:val="single" w:sz="4" w:space="0" w:color="auto"/>
              <w:right w:val="single" w:sz="4" w:space="0" w:color="auto"/>
            </w:tcBorders>
            <w:noWrap/>
            <w:hideMark/>
          </w:tcPr>
          <w:p w14:paraId="314AE6E1" w14:textId="77777777" w:rsidR="00287DFD" w:rsidRPr="00D40B8D" w:rsidRDefault="00287DFD" w:rsidP="00BD0CE7">
            <w:pPr>
              <w:pStyle w:val="Tabletext"/>
              <w:jc w:val="center"/>
              <w:rPr>
                <w:ins w:id="1130" w:author="Author"/>
              </w:rPr>
            </w:pPr>
            <w:ins w:id="1131" w:author="Author">
              <w:r w:rsidRPr="00D40B8D">
                <w:t>70</w:t>
              </w:r>
            </w:ins>
          </w:p>
        </w:tc>
        <w:tc>
          <w:tcPr>
            <w:tcW w:w="1683" w:type="dxa"/>
            <w:tcBorders>
              <w:top w:val="single" w:sz="4" w:space="0" w:color="auto"/>
              <w:left w:val="nil"/>
              <w:bottom w:val="single" w:sz="4" w:space="0" w:color="auto"/>
              <w:right w:val="single" w:sz="4" w:space="0" w:color="auto"/>
            </w:tcBorders>
          </w:tcPr>
          <w:p w14:paraId="21881E15" w14:textId="77777777" w:rsidR="00287DFD" w:rsidRPr="00D40B8D" w:rsidRDefault="00287DFD" w:rsidP="00BD0CE7">
            <w:pPr>
              <w:pStyle w:val="Tabletext"/>
              <w:jc w:val="center"/>
              <w:rPr>
                <w:ins w:id="1132" w:author="Author"/>
              </w:rPr>
            </w:pPr>
            <w:ins w:id="1133" w:author="Author">
              <w:r>
                <w:t>-133.0</w:t>
              </w:r>
            </w:ins>
          </w:p>
        </w:tc>
        <w:tc>
          <w:tcPr>
            <w:tcW w:w="1861" w:type="dxa"/>
            <w:tcBorders>
              <w:top w:val="single" w:sz="4" w:space="0" w:color="auto"/>
              <w:left w:val="nil"/>
              <w:bottom w:val="single" w:sz="4" w:space="0" w:color="auto"/>
              <w:right w:val="single" w:sz="4" w:space="0" w:color="auto"/>
            </w:tcBorders>
          </w:tcPr>
          <w:p w14:paraId="7DF6C505" w14:textId="77777777" w:rsidR="00287DFD" w:rsidRDefault="00287DFD" w:rsidP="00BD0CE7">
            <w:pPr>
              <w:pStyle w:val="Tabletext"/>
              <w:jc w:val="center"/>
              <w:rPr>
                <w:ins w:id="1134" w:author="Author"/>
              </w:rPr>
            </w:pPr>
            <w:ins w:id="1135" w:author="Author">
              <w:r>
                <w:t>-127.0</w:t>
              </w:r>
            </w:ins>
          </w:p>
        </w:tc>
        <w:tc>
          <w:tcPr>
            <w:tcW w:w="850" w:type="dxa"/>
            <w:tcBorders>
              <w:top w:val="single" w:sz="4" w:space="0" w:color="auto"/>
              <w:left w:val="nil"/>
              <w:bottom w:val="single" w:sz="4" w:space="0" w:color="auto"/>
              <w:right w:val="single" w:sz="4" w:space="0" w:color="auto"/>
            </w:tcBorders>
          </w:tcPr>
          <w:p w14:paraId="7EF15643" w14:textId="77777777" w:rsidR="00287DFD" w:rsidRDefault="00287DFD" w:rsidP="00BD0CE7">
            <w:pPr>
              <w:pStyle w:val="Tabletext"/>
              <w:jc w:val="center"/>
              <w:rPr>
                <w:ins w:id="1136" w:author="Author"/>
              </w:rPr>
            </w:pPr>
            <w:ins w:id="1137" w:author="Author">
              <w:r w:rsidRPr="00D40B8D">
                <w:t>−</w:t>
              </w:r>
              <w:r>
                <w:t>9</w:t>
              </w:r>
              <w:r w:rsidRPr="00D40B8D">
                <w:t>.</w:t>
              </w:r>
              <w:r>
                <w:t>7</w:t>
              </w:r>
            </w:ins>
          </w:p>
        </w:tc>
        <w:tc>
          <w:tcPr>
            <w:tcW w:w="1204" w:type="dxa"/>
            <w:tcBorders>
              <w:top w:val="single" w:sz="4" w:space="0" w:color="auto"/>
              <w:left w:val="nil"/>
              <w:bottom w:val="single" w:sz="4" w:space="0" w:color="auto"/>
              <w:right w:val="single" w:sz="4" w:space="0" w:color="auto"/>
            </w:tcBorders>
          </w:tcPr>
          <w:p w14:paraId="0B873584" w14:textId="77777777" w:rsidR="00287DFD" w:rsidRDefault="00287DFD" w:rsidP="00BD0CE7">
            <w:pPr>
              <w:pStyle w:val="Tabletext"/>
              <w:jc w:val="center"/>
              <w:rPr>
                <w:ins w:id="1138" w:author="Author"/>
              </w:rPr>
            </w:pPr>
            <w:ins w:id="1139" w:author="Author">
              <w:r w:rsidRPr="00D40B8D">
                <w:t>−</w:t>
              </w:r>
              <w:r>
                <w:t>15</w:t>
              </w:r>
              <w:r w:rsidRPr="00D40B8D">
                <w:t>.</w:t>
              </w:r>
              <w:r>
                <w:t>3</w:t>
              </w:r>
            </w:ins>
          </w:p>
        </w:tc>
        <w:tc>
          <w:tcPr>
            <w:tcW w:w="1068" w:type="dxa"/>
            <w:tcBorders>
              <w:top w:val="single" w:sz="4" w:space="0" w:color="auto"/>
              <w:left w:val="nil"/>
              <w:bottom w:val="single" w:sz="4" w:space="0" w:color="auto"/>
              <w:right w:val="single" w:sz="4" w:space="0" w:color="auto"/>
            </w:tcBorders>
          </w:tcPr>
          <w:p w14:paraId="5D1CAF17" w14:textId="77777777" w:rsidR="00287DFD" w:rsidRDefault="00287DFD" w:rsidP="00BD0CE7">
            <w:pPr>
              <w:pStyle w:val="Tabletext"/>
              <w:jc w:val="center"/>
              <w:rPr>
                <w:ins w:id="1140" w:author="Author"/>
              </w:rPr>
            </w:pPr>
            <w:ins w:id="1141" w:author="Author">
              <w:r>
                <w:t>-142.3</w:t>
              </w:r>
            </w:ins>
          </w:p>
        </w:tc>
        <w:tc>
          <w:tcPr>
            <w:tcW w:w="563" w:type="dxa"/>
            <w:tcBorders>
              <w:top w:val="single" w:sz="4" w:space="0" w:color="auto"/>
              <w:left w:val="nil"/>
              <w:bottom w:val="single" w:sz="4" w:space="0" w:color="auto"/>
              <w:right w:val="single" w:sz="4" w:space="0" w:color="auto"/>
            </w:tcBorders>
          </w:tcPr>
          <w:p w14:paraId="3075F0A7" w14:textId="77777777" w:rsidR="00287DFD" w:rsidRDefault="00287DFD" w:rsidP="00BD0CE7">
            <w:pPr>
              <w:pStyle w:val="Tabletext"/>
              <w:jc w:val="center"/>
              <w:rPr>
                <w:ins w:id="1142" w:author="Author"/>
              </w:rPr>
            </w:pPr>
            <w:ins w:id="1143" w:author="Author">
              <w:r>
                <w:t>29.9</w:t>
              </w:r>
            </w:ins>
          </w:p>
        </w:tc>
        <w:tc>
          <w:tcPr>
            <w:tcW w:w="973" w:type="dxa"/>
            <w:tcBorders>
              <w:top w:val="single" w:sz="4" w:space="0" w:color="auto"/>
              <w:left w:val="nil"/>
              <w:bottom w:val="single" w:sz="4" w:space="0" w:color="auto"/>
              <w:right w:val="single" w:sz="4" w:space="0" w:color="auto"/>
            </w:tcBorders>
          </w:tcPr>
          <w:p w14:paraId="379E14B4" w14:textId="77777777" w:rsidR="00287DFD" w:rsidRDefault="00287DFD" w:rsidP="00BD0CE7">
            <w:pPr>
              <w:pStyle w:val="Tabletext"/>
              <w:jc w:val="center"/>
              <w:rPr>
                <w:ins w:id="1144" w:author="Author"/>
              </w:rPr>
            </w:pPr>
            <w:ins w:id="1145" w:author="Author">
              <w:r>
                <w:t>43.6</w:t>
              </w:r>
            </w:ins>
          </w:p>
        </w:tc>
      </w:tr>
      <w:tr w:rsidR="00287DFD" w:rsidRPr="00D40B8D" w14:paraId="07DB3EB5" w14:textId="77777777" w:rsidTr="00BD0CE7">
        <w:trPr>
          <w:trHeight w:val="300"/>
          <w:jc w:val="center"/>
          <w:ins w:id="1146" w:author="Author"/>
        </w:trPr>
        <w:tc>
          <w:tcPr>
            <w:tcW w:w="854" w:type="dxa"/>
            <w:tcBorders>
              <w:top w:val="nil"/>
              <w:left w:val="single" w:sz="4" w:space="0" w:color="auto"/>
              <w:bottom w:val="single" w:sz="4" w:space="0" w:color="auto"/>
              <w:right w:val="single" w:sz="4" w:space="0" w:color="auto"/>
            </w:tcBorders>
            <w:noWrap/>
            <w:hideMark/>
          </w:tcPr>
          <w:p w14:paraId="2D84A6D3" w14:textId="77777777" w:rsidR="00287DFD" w:rsidRPr="00D40B8D" w:rsidRDefault="00287DFD" w:rsidP="00BD0CE7">
            <w:pPr>
              <w:pStyle w:val="Tabletext"/>
              <w:jc w:val="center"/>
              <w:rPr>
                <w:ins w:id="1147" w:author="Author"/>
              </w:rPr>
            </w:pPr>
            <w:ins w:id="1148" w:author="Author">
              <w:r w:rsidRPr="00D40B8D">
                <w:t>80</w:t>
              </w:r>
            </w:ins>
          </w:p>
        </w:tc>
        <w:tc>
          <w:tcPr>
            <w:tcW w:w="1683" w:type="dxa"/>
            <w:tcBorders>
              <w:top w:val="single" w:sz="4" w:space="0" w:color="auto"/>
              <w:left w:val="nil"/>
              <w:bottom w:val="single" w:sz="4" w:space="0" w:color="auto"/>
              <w:right w:val="single" w:sz="4" w:space="0" w:color="auto"/>
            </w:tcBorders>
          </w:tcPr>
          <w:p w14:paraId="5500A97E" w14:textId="77777777" w:rsidR="00287DFD" w:rsidRPr="00D40B8D" w:rsidRDefault="00287DFD" w:rsidP="00BD0CE7">
            <w:pPr>
              <w:pStyle w:val="Tabletext"/>
              <w:jc w:val="center"/>
              <w:rPr>
                <w:ins w:id="1149" w:author="Author"/>
              </w:rPr>
            </w:pPr>
            <w:ins w:id="1150" w:author="Author">
              <w:r>
                <w:t>-132.0</w:t>
              </w:r>
            </w:ins>
          </w:p>
        </w:tc>
        <w:tc>
          <w:tcPr>
            <w:tcW w:w="1861" w:type="dxa"/>
            <w:tcBorders>
              <w:top w:val="single" w:sz="4" w:space="0" w:color="auto"/>
              <w:left w:val="nil"/>
              <w:bottom w:val="single" w:sz="4" w:space="0" w:color="auto"/>
              <w:right w:val="single" w:sz="4" w:space="0" w:color="auto"/>
            </w:tcBorders>
          </w:tcPr>
          <w:p w14:paraId="1573337F" w14:textId="77777777" w:rsidR="00287DFD" w:rsidRDefault="00287DFD" w:rsidP="00BD0CE7">
            <w:pPr>
              <w:pStyle w:val="Tabletext"/>
              <w:jc w:val="center"/>
              <w:rPr>
                <w:ins w:id="1151" w:author="Author"/>
              </w:rPr>
            </w:pPr>
            <w:ins w:id="1152" w:author="Author">
              <w:r>
                <w:t>-126.0</w:t>
              </w:r>
            </w:ins>
          </w:p>
        </w:tc>
        <w:tc>
          <w:tcPr>
            <w:tcW w:w="850" w:type="dxa"/>
            <w:tcBorders>
              <w:top w:val="single" w:sz="4" w:space="0" w:color="auto"/>
              <w:left w:val="nil"/>
              <w:bottom w:val="single" w:sz="4" w:space="0" w:color="auto"/>
              <w:right w:val="single" w:sz="4" w:space="0" w:color="auto"/>
            </w:tcBorders>
          </w:tcPr>
          <w:p w14:paraId="7F8B581D" w14:textId="77777777" w:rsidR="00287DFD" w:rsidRDefault="00287DFD" w:rsidP="00BD0CE7">
            <w:pPr>
              <w:pStyle w:val="Tabletext"/>
              <w:jc w:val="center"/>
              <w:rPr>
                <w:ins w:id="1153" w:author="Author"/>
              </w:rPr>
            </w:pPr>
            <w:ins w:id="1154" w:author="Author">
              <w:r w:rsidRPr="00D40B8D">
                <w:t>−</w:t>
              </w:r>
              <w:r>
                <w:t>9</w:t>
              </w:r>
              <w:r w:rsidRPr="00D40B8D">
                <w:t>.</w:t>
              </w:r>
              <w:r>
                <w:t>9</w:t>
              </w:r>
            </w:ins>
          </w:p>
        </w:tc>
        <w:tc>
          <w:tcPr>
            <w:tcW w:w="1204" w:type="dxa"/>
            <w:tcBorders>
              <w:top w:val="single" w:sz="4" w:space="0" w:color="auto"/>
              <w:left w:val="nil"/>
              <w:bottom w:val="single" w:sz="4" w:space="0" w:color="auto"/>
              <w:right w:val="single" w:sz="4" w:space="0" w:color="auto"/>
            </w:tcBorders>
          </w:tcPr>
          <w:p w14:paraId="1FC04D98" w14:textId="77777777" w:rsidR="00287DFD" w:rsidRDefault="00287DFD" w:rsidP="00BD0CE7">
            <w:pPr>
              <w:pStyle w:val="Tabletext"/>
              <w:jc w:val="center"/>
              <w:rPr>
                <w:ins w:id="1155" w:author="Author"/>
              </w:rPr>
            </w:pPr>
            <w:ins w:id="1156" w:author="Author">
              <w:r w:rsidRPr="00D40B8D">
                <w:t>−</w:t>
              </w:r>
              <w:r>
                <w:t>15</w:t>
              </w:r>
              <w:r w:rsidRPr="00D40B8D">
                <w:t>.</w:t>
              </w:r>
              <w:r>
                <w:t>5</w:t>
              </w:r>
            </w:ins>
          </w:p>
        </w:tc>
        <w:tc>
          <w:tcPr>
            <w:tcW w:w="1068" w:type="dxa"/>
            <w:tcBorders>
              <w:top w:val="single" w:sz="4" w:space="0" w:color="auto"/>
              <w:left w:val="nil"/>
              <w:bottom w:val="single" w:sz="4" w:space="0" w:color="auto"/>
              <w:right w:val="single" w:sz="4" w:space="0" w:color="auto"/>
            </w:tcBorders>
          </w:tcPr>
          <w:p w14:paraId="2F6D79D7" w14:textId="77777777" w:rsidR="00287DFD" w:rsidRDefault="00287DFD" w:rsidP="00BD0CE7">
            <w:pPr>
              <w:pStyle w:val="Tabletext"/>
              <w:jc w:val="center"/>
              <w:rPr>
                <w:ins w:id="1157" w:author="Author"/>
              </w:rPr>
            </w:pPr>
            <w:ins w:id="1158" w:author="Author">
              <w:r>
                <w:t>-141.5</w:t>
              </w:r>
            </w:ins>
          </w:p>
        </w:tc>
        <w:tc>
          <w:tcPr>
            <w:tcW w:w="563" w:type="dxa"/>
            <w:tcBorders>
              <w:top w:val="single" w:sz="4" w:space="0" w:color="auto"/>
              <w:left w:val="nil"/>
              <w:bottom w:val="single" w:sz="4" w:space="0" w:color="auto"/>
              <w:right w:val="single" w:sz="4" w:space="0" w:color="auto"/>
            </w:tcBorders>
          </w:tcPr>
          <w:p w14:paraId="15E7FABC" w14:textId="77777777" w:rsidR="00287DFD" w:rsidRDefault="00287DFD" w:rsidP="00BD0CE7">
            <w:pPr>
              <w:pStyle w:val="Tabletext"/>
              <w:jc w:val="center"/>
              <w:rPr>
                <w:ins w:id="1159" w:author="Author"/>
              </w:rPr>
            </w:pPr>
            <w:ins w:id="1160" w:author="Author">
              <w:r>
                <w:t>29.1</w:t>
              </w:r>
            </w:ins>
          </w:p>
        </w:tc>
        <w:tc>
          <w:tcPr>
            <w:tcW w:w="973" w:type="dxa"/>
            <w:tcBorders>
              <w:top w:val="single" w:sz="4" w:space="0" w:color="auto"/>
              <w:left w:val="nil"/>
              <w:bottom w:val="single" w:sz="4" w:space="0" w:color="auto"/>
              <w:right w:val="single" w:sz="4" w:space="0" w:color="auto"/>
            </w:tcBorders>
          </w:tcPr>
          <w:p w14:paraId="7F8AB8AA" w14:textId="77777777" w:rsidR="00287DFD" w:rsidRDefault="00287DFD" w:rsidP="00BD0CE7">
            <w:pPr>
              <w:pStyle w:val="Tabletext"/>
              <w:jc w:val="center"/>
              <w:rPr>
                <w:ins w:id="1161" w:author="Author"/>
              </w:rPr>
            </w:pPr>
            <w:ins w:id="1162" w:author="Author">
              <w:r>
                <w:t>46.3</w:t>
              </w:r>
            </w:ins>
          </w:p>
        </w:tc>
      </w:tr>
      <w:tr w:rsidR="00287DFD" w:rsidRPr="00D40B8D" w14:paraId="21F0C93C" w14:textId="77777777" w:rsidTr="00BD0CE7">
        <w:trPr>
          <w:trHeight w:val="300"/>
          <w:jc w:val="center"/>
          <w:ins w:id="1163" w:author="Author"/>
        </w:trPr>
        <w:tc>
          <w:tcPr>
            <w:tcW w:w="854" w:type="dxa"/>
            <w:tcBorders>
              <w:top w:val="nil"/>
              <w:left w:val="single" w:sz="4" w:space="0" w:color="auto"/>
              <w:bottom w:val="single" w:sz="4" w:space="0" w:color="auto"/>
              <w:right w:val="single" w:sz="4" w:space="0" w:color="auto"/>
            </w:tcBorders>
            <w:noWrap/>
            <w:hideMark/>
          </w:tcPr>
          <w:p w14:paraId="01015D6E" w14:textId="77777777" w:rsidR="00287DFD" w:rsidRPr="00D40B8D" w:rsidRDefault="00287DFD" w:rsidP="00BD0CE7">
            <w:pPr>
              <w:pStyle w:val="Tabletext"/>
              <w:jc w:val="center"/>
              <w:rPr>
                <w:ins w:id="1164" w:author="Author"/>
              </w:rPr>
            </w:pPr>
            <w:ins w:id="1165" w:author="Author">
              <w:r w:rsidRPr="00D40B8D">
                <w:t>90</w:t>
              </w:r>
            </w:ins>
          </w:p>
        </w:tc>
        <w:tc>
          <w:tcPr>
            <w:tcW w:w="1683" w:type="dxa"/>
            <w:tcBorders>
              <w:top w:val="single" w:sz="4" w:space="0" w:color="auto"/>
              <w:left w:val="nil"/>
              <w:bottom w:val="single" w:sz="4" w:space="0" w:color="auto"/>
              <w:right w:val="single" w:sz="4" w:space="0" w:color="auto"/>
            </w:tcBorders>
          </w:tcPr>
          <w:p w14:paraId="2C69F6DD" w14:textId="77777777" w:rsidR="00287DFD" w:rsidRPr="00D40B8D" w:rsidRDefault="00287DFD" w:rsidP="00BD0CE7">
            <w:pPr>
              <w:pStyle w:val="Tabletext"/>
              <w:jc w:val="center"/>
              <w:rPr>
                <w:ins w:id="1166" w:author="Author"/>
              </w:rPr>
            </w:pPr>
            <w:ins w:id="1167" w:author="Author">
              <w:r>
                <w:t>-131.0</w:t>
              </w:r>
            </w:ins>
          </w:p>
        </w:tc>
        <w:tc>
          <w:tcPr>
            <w:tcW w:w="1861" w:type="dxa"/>
            <w:tcBorders>
              <w:top w:val="single" w:sz="4" w:space="0" w:color="auto"/>
              <w:left w:val="nil"/>
              <w:bottom w:val="single" w:sz="4" w:space="0" w:color="auto"/>
              <w:right w:val="single" w:sz="4" w:space="0" w:color="auto"/>
            </w:tcBorders>
          </w:tcPr>
          <w:p w14:paraId="78305513" w14:textId="77777777" w:rsidR="00287DFD" w:rsidRDefault="00287DFD" w:rsidP="00BD0CE7">
            <w:pPr>
              <w:pStyle w:val="Tabletext"/>
              <w:jc w:val="center"/>
              <w:rPr>
                <w:ins w:id="1168" w:author="Author"/>
              </w:rPr>
            </w:pPr>
            <w:ins w:id="1169" w:author="Author">
              <w:r>
                <w:t>-125.0</w:t>
              </w:r>
            </w:ins>
          </w:p>
        </w:tc>
        <w:tc>
          <w:tcPr>
            <w:tcW w:w="850" w:type="dxa"/>
            <w:tcBorders>
              <w:top w:val="single" w:sz="4" w:space="0" w:color="auto"/>
              <w:left w:val="nil"/>
              <w:bottom w:val="single" w:sz="4" w:space="0" w:color="auto"/>
              <w:right w:val="single" w:sz="4" w:space="0" w:color="auto"/>
            </w:tcBorders>
          </w:tcPr>
          <w:p w14:paraId="713CA89B" w14:textId="77777777" w:rsidR="00287DFD" w:rsidRDefault="00287DFD" w:rsidP="00BD0CE7">
            <w:pPr>
              <w:pStyle w:val="Tabletext"/>
              <w:jc w:val="center"/>
              <w:rPr>
                <w:ins w:id="1170" w:author="Author"/>
              </w:rPr>
            </w:pPr>
            <w:ins w:id="1171" w:author="Author">
              <w:r w:rsidRPr="00D40B8D">
                <w:t>−</w:t>
              </w:r>
              <w:r>
                <w:t>9</w:t>
              </w:r>
              <w:r w:rsidRPr="00D40B8D">
                <w:t>.</w:t>
              </w:r>
              <w:r>
                <w:t>9</w:t>
              </w:r>
            </w:ins>
          </w:p>
        </w:tc>
        <w:tc>
          <w:tcPr>
            <w:tcW w:w="1204" w:type="dxa"/>
            <w:tcBorders>
              <w:top w:val="single" w:sz="4" w:space="0" w:color="auto"/>
              <w:left w:val="nil"/>
              <w:bottom w:val="single" w:sz="4" w:space="0" w:color="auto"/>
              <w:right w:val="single" w:sz="4" w:space="0" w:color="auto"/>
            </w:tcBorders>
          </w:tcPr>
          <w:p w14:paraId="3F1D3DB7" w14:textId="77777777" w:rsidR="00287DFD" w:rsidRDefault="00287DFD" w:rsidP="00BD0CE7">
            <w:pPr>
              <w:pStyle w:val="Tabletext"/>
              <w:jc w:val="center"/>
              <w:rPr>
                <w:ins w:id="1172" w:author="Author"/>
              </w:rPr>
            </w:pPr>
            <w:ins w:id="1173" w:author="Author">
              <w:r w:rsidRPr="00D40B8D">
                <w:t>−</w:t>
              </w:r>
              <w:r>
                <w:t>15</w:t>
              </w:r>
              <w:r w:rsidRPr="00D40B8D">
                <w:t>.</w:t>
              </w:r>
              <w:r>
                <w:t>5</w:t>
              </w:r>
            </w:ins>
          </w:p>
        </w:tc>
        <w:tc>
          <w:tcPr>
            <w:tcW w:w="1068" w:type="dxa"/>
            <w:tcBorders>
              <w:top w:val="single" w:sz="4" w:space="0" w:color="auto"/>
              <w:left w:val="nil"/>
              <w:bottom w:val="single" w:sz="4" w:space="0" w:color="auto"/>
              <w:right w:val="single" w:sz="4" w:space="0" w:color="auto"/>
            </w:tcBorders>
          </w:tcPr>
          <w:p w14:paraId="5FD5759D" w14:textId="77777777" w:rsidR="00287DFD" w:rsidRDefault="00287DFD" w:rsidP="00BD0CE7">
            <w:pPr>
              <w:pStyle w:val="Tabletext"/>
              <w:jc w:val="center"/>
              <w:rPr>
                <w:ins w:id="1174" w:author="Author"/>
              </w:rPr>
            </w:pPr>
            <w:ins w:id="1175" w:author="Author">
              <w:r>
                <w:t>-140.5</w:t>
              </w:r>
            </w:ins>
          </w:p>
        </w:tc>
        <w:tc>
          <w:tcPr>
            <w:tcW w:w="563" w:type="dxa"/>
            <w:tcBorders>
              <w:top w:val="single" w:sz="4" w:space="0" w:color="auto"/>
              <w:left w:val="nil"/>
              <w:bottom w:val="single" w:sz="4" w:space="0" w:color="auto"/>
              <w:right w:val="single" w:sz="4" w:space="0" w:color="auto"/>
            </w:tcBorders>
          </w:tcPr>
          <w:p w14:paraId="1B0DE39A" w14:textId="77777777" w:rsidR="00287DFD" w:rsidRDefault="00287DFD" w:rsidP="00BD0CE7">
            <w:pPr>
              <w:pStyle w:val="Tabletext"/>
              <w:jc w:val="center"/>
              <w:rPr>
                <w:ins w:id="1176" w:author="Author"/>
              </w:rPr>
            </w:pPr>
            <w:ins w:id="1177" w:author="Author">
              <w:r>
                <w:t>28.1</w:t>
              </w:r>
            </w:ins>
          </w:p>
        </w:tc>
        <w:tc>
          <w:tcPr>
            <w:tcW w:w="973" w:type="dxa"/>
            <w:tcBorders>
              <w:top w:val="single" w:sz="4" w:space="0" w:color="auto"/>
              <w:left w:val="nil"/>
              <w:bottom w:val="single" w:sz="4" w:space="0" w:color="auto"/>
              <w:right w:val="single" w:sz="4" w:space="0" w:color="auto"/>
            </w:tcBorders>
          </w:tcPr>
          <w:p w14:paraId="7EE13D12" w14:textId="77777777" w:rsidR="00287DFD" w:rsidRDefault="00287DFD" w:rsidP="00BD0CE7">
            <w:pPr>
              <w:pStyle w:val="Tabletext"/>
              <w:jc w:val="center"/>
              <w:rPr>
                <w:ins w:id="1178" w:author="Author"/>
              </w:rPr>
            </w:pPr>
            <w:ins w:id="1179" w:author="Author">
              <w:r>
                <w:t>49.5</w:t>
              </w:r>
            </w:ins>
          </w:p>
        </w:tc>
      </w:tr>
    </w:tbl>
    <w:p w14:paraId="2D64D9A4" w14:textId="34C74D2E" w:rsidR="00287DFD" w:rsidRPr="00D40B8D" w:rsidRDefault="00287DFD" w:rsidP="00287DFD">
      <w:pPr>
        <w:pStyle w:val="TableNo"/>
        <w:rPr>
          <w:ins w:id="1180" w:author="Author"/>
        </w:rPr>
      </w:pPr>
      <w:ins w:id="1181" w:author="Author">
        <w:r w:rsidRPr="00D40B8D">
          <w:lastRenderedPageBreak/>
          <w:t xml:space="preserve">TABLE </w:t>
        </w:r>
        <w:r w:rsidR="00C66C4C">
          <w:t>37</w:t>
        </w:r>
      </w:ins>
    </w:p>
    <w:p w14:paraId="10FE3010" w14:textId="77777777" w:rsidR="00287DFD" w:rsidRPr="00D40B8D" w:rsidRDefault="00287DFD" w:rsidP="00287DFD">
      <w:pPr>
        <w:pStyle w:val="Tabletitle"/>
        <w:rPr>
          <w:ins w:id="1182" w:author="Author"/>
        </w:rPr>
      </w:pPr>
      <w:ins w:id="1183" w:author="Author">
        <w:r>
          <w:t xml:space="preserve">C/I considerations for transmissions from base station to mobile station with received carrier power, C, of -109.4 </w:t>
        </w:r>
        <w:proofErr w:type="spellStart"/>
        <w:r>
          <w:t>dBW</w:t>
        </w:r>
        <w:proofErr w:type="spellEnd"/>
        <w:r>
          <w:t xml:space="preserve"> and interference from the VDE-SAT downlink according to the pfd-mask specified in Recommendation ITU-R M.2092-0</w:t>
        </w:r>
      </w:ins>
    </w:p>
    <w:tbl>
      <w:tblPr>
        <w:tblW w:w="5000" w:type="pct"/>
        <w:jc w:val="center"/>
        <w:tblLayout w:type="fixed"/>
        <w:tblCellMar>
          <w:left w:w="70" w:type="dxa"/>
          <w:right w:w="70" w:type="dxa"/>
        </w:tblCellMar>
        <w:tblLook w:val="04A0" w:firstRow="1" w:lastRow="0" w:firstColumn="1" w:lastColumn="0" w:noHBand="0" w:noVBand="1"/>
      </w:tblPr>
      <w:tblGrid>
        <w:gridCol w:w="923"/>
        <w:gridCol w:w="1858"/>
        <w:gridCol w:w="1969"/>
        <w:gridCol w:w="1072"/>
        <w:gridCol w:w="1223"/>
        <w:gridCol w:w="1071"/>
        <w:gridCol w:w="612"/>
        <w:gridCol w:w="1051"/>
      </w:tblGrid>
      <w:tr w:rsidR="00287DFD" w:rsidRPr="00D40B8D" w14:paraId="303E5AA3" w14:textId="77777777" w:rsidTr="00BD0CE7">
        <w:trPr>
          <w:trHeight w:val="300"/>
          <w:jc w:val="center"/>
          <w:ins w:id="1184" w:author="Author"/>
        </w:trPr>
        <w:tc>
          <w:tcPr>
            <w:tcW w:w="854" w:type="dxa"/>
            <w:tcBorders>
              <w:top w:val="single" w:sz="4" w:space="0" w:color="auto"/>
              <w:left w:val="single" w:sz="4" w:space="0" w:color="auto"/>
              <w:bottom w:val="single" w:sz="4" w:space="0" w:color="auto"/>
              <w:right w:val="single" w:sz="4" w:space="0" w:color="auto"/>
            </w:tcBorders>
            <w:noWrap/>
            <w:vAlign w:val="center"/>
            <w:hideMark/>
          </w:tcPr>
          <w:p w14:paraId="0286943B" w14:textId="77777777" w:rsidR="00287DFD" w:rsidRPr="00D40B8D" w:rsidRDefault="00287DFD" w:rsidP="00BD0CE7">
            <w:pPr>
              <w:pStyle w:val="Tablehead"/>
              <w:ind w:left="-57" w:right="-57"/>
              <w:rPr>
                <w:ins w:id="1185" w:author="Author"/>
              </w:rPr>
            </w:pPr>
            <w:ins w:id="1186" w:author="Author">
              <w:r w:rsidRPr="00D40B8D">
                <w:t>Ship elevation angle</w:t>
              </w:r>
            </w:ins>
          </w:p>
        </w:tc>
        <w:tc>
          <w:tcPr>
            <w:tcW w:w="1721" w:type="dxa"/>
            <w:tcBorders>
              <w:top w:val="single" w:sz="4" w:space="0" w:color="auto"/>
              <w:left w:val="nil"/>
              <w:bottom w:val="single" w:sz="4" w:space="0" w:color="auto"/>
              <w:right w:val="single" w:sz="4" w:space="0" w:color="auto"/>
            </w:tcBorders>
            <w:vAlign w:val="center"/>
          </w:tcPr>
          <w:p w14:paraId="7FF15AAB" w14:textId="77777777" w:rsidR="00287DFD" w:rsidRPr="00D40B8D" w:rsidRDefault="00287DFD" w:rsidP="00BD0CE7">
            <w:pPr>
              <w:pStyle w:val="Tablehead"/>
              <w:ind w:left="-57" w:right="-57"/>
              <w:rPr>
                <w:ins w:id="1187" w:author="Author"/>
              </w:rPr>
            </w:pPr>
            <w:ins w:id="1188" w:author="Author">
              <w:r>
                <w:t>pfd-mask specified in Rec. ITU-R M.2092-0</w:t>
              </w:r>
            </w:ins>
          </w:p>
        </w:tc>
        <w:tc>
          <w:tcPr>
            <w:tcW w:w="1823" w:type="dxa"/>
            <w:tcBorders>
              <w:top w:val="single" w:sz="4" w:space="0" w:color="auto"/>
              <w:left w:val="nil"/>
              <w:bottom w:val="single" w:sz="4" w:space="0" w:color="auto"/>
              <w:right w:val="single" w:sz="4" w:space="0" w:color="auto"/>
            </w:tcBorders>
            <w:vAlign w:val="center"/>
          </w:tcPr>
          <w:p w14:paraId="69305E03" w14:textId="77777777" w:rsidR="00287DFD" w:rsidRDefault="00287DFD" w:rsidP="00BD0CE7">
            <w:pPr>
              <w:pStyle w:val="Tablehead"/>
              <w:ind w:left="-57" w:right="-57"/>
              <w:rPr>
                <w:ins w:id="1189" w:author="Author"/>
              </w:rPr>
            </w:pPr>
            <w:ins w:id="1190" w:author="Author">
              <w:r>
                <w:t>pfd per 16 kHz</w:t>
              </w:r>
            </w:ins>
          </w:p>
        </w:tc>
        <w:tc>
          <w:tcPr>
            <w:tcW w:w="993" w:type="dxa"/>
            <w:tcBorders>
              <w:top w:val="single" w:sz="4" w:space="0" w:color="auto"/>
              <w:left w:val="nil"/>
              <w:bottom w:val="single" w:sz="4" w:space="0" w:color="auto"/>
              <w:right w:val="single" w:sz="4" w:space="0" w:color="auto"/>
            </w:tcBorders>
            <w:vAlign w:val="center"/>
          </w:tcPr>
          <w:p w14:paraId="7F938EA6" w14:textId="77777777" w:rsidR="00287DFD" w:rsidRDefault="00287DFD" w:rsidP="00BD0CE7">
            <w:pPr>
              <w:pStyle w:val="Tablehead"/>
              <w:ind w:left="-57" w:right="-57"/>
              <w:rPr>
                <w:ins w:id="1191" w:author="Author"/>
              </w:rPr>
            </w:pPr>
            <w:ins w:id="1192" w:author="Author">
              <w:r>
                <w:t>Mobile station antenna gain including feed loss</w:t>
              </w:r>
            </w:ins>
          </w:p>
        </w:tc>
        <w:tc>
          <w:tcPr>
            <w:tcW w:w="1133" w:type="dxa"/>
            <w:tcBorders>
              <w:top w:val="single" w:sz="4" w:space="0" w:color="auto"/>
              <w:left w:val="nil"/>
              <w:bottom w:val="single" w:sz="4" w:space="0" w:color="auto"/>
              <w:right w:val="single" w:sz="4" w:space="0" w:color="auto"/>
            </w:tcBorders>
            <w:vAlign w:val="center"/>
          </w:tcPr>
          <w:p w14:paraId="5AD47648" w14:textId="77777777" w:rsidR="00287DFD" w:rsidRPr="006A3048" w:rsidRDefault="00287DFD" w:rsidP="00BD0CE7">
            <w:pPr>
              <w:pStyle w:val="Tablehead"/>
              <w:ind w:left="-57" w:right="-57"/>
              <w:rPr>
                <w:ins w:id="1193" w:author="Author"/>
              </w:rPr>
            </w:pPr>
            <w:ins w:id="1194" w:author="Author">
              <w:r w:rsidRPr="006A3048">
                <w:t xml:space="preserve">Effective area of </w:t>
              </w:r>
              <w:r>
                <w:t>mobile</w:t>
              </w:r>
              <w:r w:rsidRPr="006A3048">
                <w:t xml:space="preserve"> station antenna</w:t>
              </w:r>
            </w:ins>
          </w:p>
        </w:tc>
        <w:tc>
          <w:tcPr>
            <w:tcW w:w="992" w:type="dxa"/>
            <w:tcBorders>
              <w:top w:val="single" w:sz="4" w:space="0" w:color="auto"/>
              <w:left w:val="nil"/>
              <w:bottom w:val="single" w:sz="4" w:space="0" w:color="auto"/>
              <w:right w:val="single" w:sz="4" w:space="0" w:color="auto"/>
            </w:tcBorders>
            <w:vAlign w:val="center"/>
          </w:tcPr>
          <w:p w14:paraId="23CA8B4A" w14:textId="77777777" w:rsidR="00287DFD" w:rsidRDefault="00287DFD" w:rsidP="00BD0CE7">
            <w:pPr>
              <w:pStyle w:val="Tablehead"/>
              <w:ind w:left="-57" w:right="-57"/>
              <w:rPr>
                <w:ins w:id="1195" w:author="Author"/>
              </w:rPr>
            </w:pPr>
            <w:ins w:id="1196" w:author="Author">
              <w:r w:rsidRPr="006A3048">
                <w:rPr>
                  <w:i/>
                </w:rPr>
                <w:t>I</w:t>
              </w:r>
            </w:ins>
          </w:p>
          <w:p w14:paraId="2C4E5546" w14:textId="77777777" w:rsidR="00287DFD" w:rsidRPr="000A637E" w:rsidRDefault="00287DFD" w:rsidP="00BD0CE7">
            <w:pPr>
              <w:pStyle w:val="Tablehead"/>
              <w:ind w:left="-57" w:right="-57"/>
              <w:rPr>
                <w:ins w:id="1197" w:author="Author"/>
                <w:i/>
              </w:rPr>
            </w:pPr>
            <w:ins w:id="1198" w:author="Author">
              <w:r>
                <w:t>per 16 kHz</w:t>
              </w:r>
            </w:ins>
          </w:p>
        </w:tc>
        <w:tc>
          <w:tcPr>
            <w:tcW w:w="567" w:type="dxa"/>
            <w:tcBorders>
              <w:top w:val="single" w:sz="4" w:space="0" w:color="auto"/>
              <w:left w:val="nil"/>
              <w:bottom w:val="single" w:sz="4" w:space="0" w:color="auto"/>
              <w:right w:val="single" w:sz="4" w:space="0" w:color="auto"/>
            </w:tcBorders>
            <w:vAlign w:val="center"/>
          </w:tcPr>
          <w:p w14:paraId="542A2B88" w14:textId="77777777" w:rsidR="00287DFD" w:rsidRPr="000A637E" w:rsidRDefault="00287DFD" w:rsidP="00BD0CE7">
            <w:pPr>
              <w:pStyle w:val="Tablehead"/>
              <w:ind w:left="-57" w:right="-57"/>
              <w:rPr>
                <w:ins w:id="1199" w:author="Author"/>
                <w:i/>
              </w:rPr>
            </w:pPr>
            <w:ins w:id="1200" w:author="Author">
              <w:r w:rsidRPr="000A637E">
                <w:rPr>
                  <w:i/>
                </w:rPr>
                <w:t>C/I</w:t>
              </w:r>
            </w:ins>
          </w:p>
        </w:tc>
        <w:tc>
          <w:tcPr>
            <w:tcW w:w="973" w:type="dxa"/>
            <w:tcBorders>
              <w:top w:val="single" w:sz="4" w:space="0" w:color="auto"/>
              <w:left w:val="nil"/>
              <w:bottom w:val="single" w:sz="4" w:space="0" w:color="auto"/>
              <w:right w:val="single" w:sz="4" w:space="0" w:color="auto"/>
            </w:tcBorders>
            <w:vAlign w:val="center"/>
          </w:tcPr>
          <w:p w14:paraId="70D4D6B9" w14:textId="77777777" w:rsidR="00287DFD" w:rsidRPr="000A637E" w:rsidRDefault="00287DFD" w:rsidP="00BD0CE7">
            <w:pPr>
              <w:pStyle w:val="Tablehead"/>
              <w:ind w:left="-57" w:right="-57"/>
              <w:rPr>
                <w:ins w:id="1201" w:author="Author"/>
                <w:i/>
              </w:rPr>
            </w:pPr>
            <w:ins w:id="1202" w:author="Author">
              <w:r>
                <w:rPr>
                  <w:i/>
                </w:rPr>
                <w:t>C/I</w:t>
              </w:r>
              <w:r w:rsidRPr="00181C74">
                <w:t xml:space="preserve"> with realizable pfd</w:t>
              </w:r>
            </w:ins>
          </w:p>
        </w:tc>
      </w:tr>
      <w:tr w:rsidR="00287DFD" w:rsidRPr="00D40B8D" w14:paraId="33724144" w14:textId="77777777" w:rsidTr="00BD0CE7">
        <w:trPr>
          <w:trHeight w:val="300"/>
          <w:jc w:val="center"/>
          <w:ins w:id="1203" w:author="Author"/>
        </w:trPr>
        <w:tc>
          <w:tcPr>
            <w:tcW w:w="854" w:type="dxa"/>
            <w:tcBorders>
              <w:top w:val="nil"/>
              <w:left w:val="single" w:sz="4" w:space="0" w:color="auto"/>
              <w:bottom w:val="single" w:sz="4" w:space="0" w:color="auto"/>
              <w:right w:val="single" w:sz="4" w:space="0" w:color="auto"/>
            </w:tcBorders>
            <w:noWrap/>
            <w:hideMark/>
          </w:tcPr>
          <w:p w14:paraId="6327FA8D" w14:textId="77777777" w:rsidR="00287DFD" w:rsidRPr="00D40B8D" w:rsidRDefault="00287DFD" w:rsidP="00BD0CE7">
            <w:pPr>
              <w:pStyle w:val="Tablehead"/>
              <w:ind w:left="-57" w:right="-57"/>
              <w:rPr>
                <w:ins w:id="1204" w:author="Author"/>
              </w:rPr>
            </w:pPr>
            <w:ins w:id="1205" w:author="Author">
              <w:r w:rsidRPr="00D40B8D">
                <w:t>degrees</w:t>
              </w:r>
            </w:ins>
          </w:p>
        </w:tc>
        <w:tc>
          <w:tcPr>
            <w:tcW w:w="1721" w:type="dxa"/>
            <w:tcBorders>
              <w:top w:val="single" w:sz="4" w:space="0" w:color="auto"/>
              <w:left w:val="nil"/>
              <w:bottom w:val="single" w:sz="4" w:space="0" w:color="auto"/>
              <w:right w:val="single" w:sz="4" w:space="0" w:color="auto"/>
            </w:tcBorders>
          </w:tcPr>
          <w:p w14:paraId="0FC3DD2D" w14:textId="77777777" w:rsidR="00287DFD" w:rsidRPr="00D40B8D" w:rsidRDefault="00287DFD" w:rsidP="00BD0CE7">
            <w:pPr>
              <w:pStyle w:val="Tablehead"/>
              <w:ind w:left="-57" w:right="-57"/>
              <w:rPr>
                <w:ins w:id="1206" w:author="Author"/>
              </w:rPr>
            </w:pPr>
            <w:proofErr w:type="spellStart"/>
            <w:ins w:id="1207" w:author="Author">
              <w:r>
                <w:t>dBW</w:t>
              </w:r>
              <w:proofErr w:type="spellEnd"/>
              <w:r>
                <w:t>/m</w:t>
              </w:r>
              <w:r w:rsidRPr="007E7FCE">
                <w:rPr>
                  <w:vertAlign w:val="superscript"/>
                </w:rPr>
                <w:t>2</w:t>
              </w:r>
              <w:r>
                <w:t xml:space="preserve"> per 4 kHz</w:t>
              </w:r>
            </w:ins>
          </w:p>
        </w:tc>
        <w:tc>
          <w:tcPr>
            <w:tcW w:w="1823" w:type="dxa"/>
            <w:tcBorders>
              <w:top w:val="single" w:sz="4" w:space="0" w:color="auto"/>
              <w:left w:val="nil"/>
              <w:bottom w:val="single" w:sz="4" w:space="0" w:color="auto"/>
              <w:right w:val="single" w:sz="4" w:space="0" w:color="auto"/>
            </w:tcBorders>
          </w:tcPr>
          <w:p w14:paraId="6808B4AD" w14:textId="77777777" w:rsidR="00287DFD" w:rsidRDefault="00287DFD" w:rsidP="00BD0CE7">
            <w:pPr>
              <w:pStyle w:val="Tablehead"/>
              <w:ind w:left="-57" w:right="-57"/>
              <w:rPr>
                <w:ins w:id="1208" w:author="Author"/>
              </w:rPr>
            </w:pPr>
            <w:proofErr w:type="spellStart"/>
            <w:ins w:id="1209" w:author="Author">
              <w:r>
                <w:t>dBW</w:t>
              </w:r>
              <w:proofErr w:type="spellEnd"/>
              <w:r>
                <w:t>/m</w:t>
              </w:r>
              <w:r w:rsidRPr="007E7FCE">
                <w:rPr>
                  <w:vertAlign w:val="superscript"/>
                </w:rPr>
                <w:t>2</w:t>
              </w:r>
              <w:r>
                <w:t xml:space="preserve"> per 16 kHz</w:t>
              </w:r>
            </w:ins>
          </w:p>
        </w:tc>
        <w:tc>
          <w:tcPr>
            <w:tcW w:w="993" w:type="dxa"/>
            <w:tcBorders>
              <w:top w:val="single" w:sz="4" w:space="0" w:color="auto"/>
              <w:left w:val="nil"/>
              <w:bottom w:val="single" w:sz="4" w:space="0" w:color="auto"/>
              <w:right w:val="single" w:sz="4" w:space="0" w:color="auto"/>
            </w:tcBorders>
          </w:tcPr>
          <w:p w14:paraId="31084CEE" w14:textId="77777777" w:rsidR="00287DFD" w:rsidRDefault="00287DFD" w:rsidP="00BD0CE7">
            <w:pPr>
              <w:pStyle w:val="Tablehead"/>
              <w:ind w:left="-57" w:right="-57"/>
              <w:rPr>
                <w:ins w:id="1210" w:author="Author"/>
              </w:rPr>
            </w:pPr>
            <w:proofErr w:type="spellStart"/>
            <w:ins w:id="1211" w:author="Author">
              <w:r>
                <w:t>dBi</w:t>
              </w:r>
              <w:proofErr w:type="spellEnd"/>
            </w:ins>
          </w:p>
        </w:tc>
        <w:tc>
          <w:tcPr>
            <w:tcW w:w="1133" w:type="dxa"/>
            <w:tcBorders>
              <w:top w:val="single" w:sz="4" w:space="0" w:color="auto"/>
              <w:left w:val="nil"/>
              <w:bottom w:val="single" w:sz="4" w:space="0" w:color="auto"/>
              <w:right w:val="single" w:sz="4" w:space="0" w:color="auto"/>
            </w:tcBorders>
          </w:tcPr>
          <w:p w14:paraId="267C1882" w14:textId="77777777" w:rsidR="00287DFD" w:rsidRDefault="00287DFD" w:rsidP="00BD0CE7">
            <w:pPr>
              <w:pStyle w:val="Tablehead"/>
              <w:ind w:left="-57" w:right="-57"/>
              <w:rPr>
                <w:ins w:id="1212" w:author="Author"/>
              </w:rPr>
            </w:pPr>
            <w:ins w:id="1213" w:author="Author">
              <w:r>
                <w:t>dB(m</w:t>
              </w:r>
              <w:r>
                <w:rPr>
                  <w:vertAlign w:val="superscript"/>
                </w:rPr>
                <w:t>2</w:t>
              </w:r>
              <w:r>
                <w:t>)</w:t>
              </w:r>
            </w:ins>
          </w:p>
        </w:tc>
        <w:tc>
          <w:tcPr>
            <w:tcW w:w="992" w:type="dxa"/>
            <w:tcBorders>
              <w:top w:val="single" w:sz="4" w:space="0" w:color="auto"/>
              <w:left w:val="nil"/>
              <w:bottom w:val="single" w:sz="4" w:space="0" w:color="auto"/>
              <w:right w:val="single" w:sz="4" w:space="0" w:color="auto"/>
            </w:tcBorders>
          </w:tcPr>
          <w:p w14:paraId="01C50919" w14:textId="77777777" w:rsidR="00287DFD" w:rsidRDefault="00287DFD" w:rsidP="00BD0CE7">
            <w:pPr>
              <w:pStyle w:val="Tablehead"/>
              <w:ind w:left="-57" w:right="-57"/>
              <w:rPr>
                <w:ins w:id="1214" w:author="Author"/>
              </w:rPr>
            </w:pPr>
            <w:proofErr w:type="spellStart"/>
            <w:ins w:id="1215" w:author="Author">
              <w:r>
                <w:t>dBW</w:t>
              </w:r>
              <w:proofErr w:type="spellEnd"/>
            </w:ins>
          </w:p>
        </w:tc>
        <w:tc>
          <w:tcPr>
            <w:tcW w:w="567" w:type="dxa"/>
            <w:tcBorders>
              <w:top w:val="single" w:sz="4" w:space="0" w:color="auto"/>
              <w:left w:val="nil"/>
              <w:bottom w:val="single" w:sz="4" w:space="0" w:color="auto"/>
              <w:right w:val="single" w:sz="4" w:space="0" w:color="auto"/>
            </w:tcBorders>
          </w:tcPr>
          <w:p w14:paraId="7EFABDB3" w14:textId="77777777" w:rsidR="00287DFD" w:rsidRDefault="00287DFD" w:rsidP="00BD0CE7">
            <w:pPr>
              <w:pStyle w:val="Tablehead"/>
              <w:ind w:left="-57" w:right="-57"/>
              <w:rPr>
                <w:ins w:id="1216" w:author="Author"/>
              </w:rPr>
            </w:pPr>
            <w:ins w:id="1217" w:author="Author">
              <w:r>
                <w:t>dB</w:t>
              </w:r>
            </w:ins>
          </w:p>
        </w:tc>
        <w:tc>
          <w:tcPr>
            <w:tcW w:w="973" w:type="dxa"/>
            <w:tcBorders>
              <w:top w:val="single" w:sz="4" w:space="0" w:color="auto"/>
              <w:left w:val="nil"/>
              <w:bottom w:val="single" w:sz="4" w:space="0" w:color="auto"/>
              <w:right w:val="single" w:sz="4" w:space="0" w:color="auto"/>
            </w:tcBorders>
          </w:tcPr>
          <w:p w14:paraId="744C7004" w14:textId="77777777" w:rsidR="00287DFD" w:rsidRDefault="00287DFD" w:rsidP="00BD0CE7">
            <w:pPr>
              <w:pStyle w:val="Tablehead"/>
              <w:ind w:left="-57" w:right="-57"/>
              <w:rPr>
                <w:ins w:id="1218" w:author="Author"/>
              </w:rPr>
            </w:pPr>
            <w:ins w:id="1219" w:author="Author">
              <w:r>
                <w:t>dB</w:t>
              </w:r>
            </w:ins>
          </w:p>
        </w:tc>
      </w:tr>
      <w:tr w:rsidR="00287DFD" w:rsidRPr="00D40B8D" w14:paraId="0DCAE296" w14:textId="77777777" w:rsidTr="00BD0CE7">
        <w:trPr>
          <w:trHeight w:val="300"/>
          <w:jc w:val="center"/>
          <w:ins w:id="1220" w:author="Author"/>
        </w:trPr>
        <w:tc>
          <w:tcPr>
            <w:tcW w:w="854" w:type="dxa"/>
            <w:tcBorders>
              <w:top w:val="nil"/>
              <w:left w:val="single" w:sz="4" w:space="0" w:color="auto"/>
              <w:bottom w:val="single" w:sz="4" w:space="0" w:color="auto"/>
              <w:right w:val="single" w:sz="4" w:space="0" w:color="auto"/>
            </w:tcBorders>
            <w:noWrap/>
            <w:hideMark/>
          </w:tcPr>
          <w:p w14:paraId="413E9243" w14:textId="77777777" w:rsidR="00287DFD" w:rsidRPr="00D40B8D" w:rsidRDefault="00287DFD" w:rsidP="00BD0CE7">
            <w:pPr>
              <w:pStyle w:val="Tabletext"/>
              <w:jc w:val="center"/>
              <w:rPr>
                <w:ins w:id="1221" w:author="Author"/>
              </w:rPr>
            </w:pPr>
            <w:ins w:id="1222" w:author="Author">
              <w:r w:rsidRPr="00D40B8D">
                <w:t>0</w:t>
              </w:r>
            </w:ins>
          </w:p>
        </w:tc>
        <w:tc>
          <w:tcPr>
            <w:tcW w:w="1721" w:type="dxa"/>
            <w:tcBorders>
              <w:top w:val="single" w:sz="4" w:space="0" w:color="auto"/>
              <w:left w:val="nil"/>
              <w:bottom w:val="single" w:sz="4" w:space="0" w:color="auto"/>
              <w:right w:val="single" w:sz="4" w:space="0" w:color="auto"/>
            </w:tcBorders>
          </w:tcPr>
          <w:p w14:paraId="187DF5E6" w14:textId="77777777" w:rsidR="00287DFD" w:rsidRPr="00D40B8D" w:rsidRDefault="00287DFD" w:rsidP="00BD0CE7">
            <w:pPr>
              <w:pStyle w:val="Tabletext"/>
              <w:jc w:val="center"/>
              <w:rPr>
                <w:ins w:id="1223" w:author="Author"/>
              </w:rPr>
            </w:pPr>
            <w:ins w:id="1224" w:author="Author">
              <w:r>
                <w:t>-149.0</w:t>
              </w:r>
            </w:ins>
          </w:p>
        </w:tc>
        <w:tc>
          <w:tcPr>
            <w:tcW w:w="1823" w:type="dxa"/>
            <w:tcBorders>
              <w:top w:val="single" w:sz="4" w:space="0" w:color="auto"/>
              <w:left w:val="nil"/>
              <w:bottom w:val="single" w:sz="4" w:space="0" w:color="auto"/>
              <w:right w:val="single" w:sz="4" w:space="0" w:color="auto"/>
            </w:tcBorders>
          </w:tcPr>
          <w:p w14:paraId="334F3F10" w14:textId="77777777" w:rsidR="00287DFD" w:rsidRDefault="00287DFD" w:rsidP="00BD0CE7">
            <w:pPr>
              <w:pStyle w:val="Tabletext"/>
              <w:jc w:val="center"/>
              <w:rPr>
                <w:ins w:id="1225" w:author="Author"/>
              </w:rPr>
            </w:pPr>
            <w:ins w:id="1226" w:author="Author">
              <w:r>
                <w:t>-143.0</w:t>
              </w:r>
            </w:ins>
          </w:p>
        </w:tc>
        <w:tc>
          <w:tcPr>
            <w:tcW w:w="993" w:type="dxa"/>
            <w:tcBorders>
              <w:top w:val="single" w:sz="4" w:space="0" w:color="auto"/>
              <w:left w:val="nil"/>
              <w:bottom w:val="single" w:sz="4" w:space="0" w:color="auto"/>
              <w:right w:val="single" w:sz="4" w:space="0" w:color="auto"/>
            </w:tcBorders>
          </w:tcPr>
          <w:p w14:paraId="02331FBC" w14:textId="77777777" w:rsidR="00287DFD" w:rsidRDefault="00287DFD" w:rsidP="00BD0CE7">
            <w:pPr>
              <w:pStyle w:val="Tabletext"/>
              <w:jc w:val="center"/>
              <w:rPr>
                <w:ins w:id="1227" w:author="Author"/>
              </w:rPr>
            </w:pPr>
            <w:ins w:id="1228" w:author="Author">
              <w:r>
                <w:t>1</w:t>
              </w:r>
              <w:r w:rsidRPr="00D40B8D">
                <w:t>.</w:t>
              </w:r>
              <w:r>
                <w:t>2</w:t>
              </w:r>
            </w:ins>
          </w:p>
        </w:tc>
        <w:tc>
          <w:tcPr>
            <w:tcW w:w="1133" w:type="dxa"/>
            <w:tcBorders>
              <w:top w:val="single" w:sz="4" w:space="0" w:color="auto"/>
              <w:left w:val="nil"/>
              <w:bottom w:val="single" w:sz="4" w:space="0" w:color="auto"/>
              <w:right w:val="single" w:sz="4" w:space="0" w:color="auto"/>
            </w:tcBorders>
          </w:tcPr>
          <w:p w14:paraId="7E551761" w14:textId="77777777" w:rsidR="00287DFD" w:rsidRDefault="00287DFD" w:rsidP="00BD0CE7">
            <w:pPr>
              <w:pStyle w:val="Tabletext"/>
              <w:jc w:val="center"/>
              <w:rPr>
                <w:ins w:id="1229" w:author="Author"/>
              </w:rPr>
            </w:pPr>
            <w:ins w:id="1230" w:author="Author">
              <w:r w:rsidRPr="00D40B8D">
                <w:t>−</w:t>
              </w:r>
              <w:r>
                <w:t>4</w:t>
              </w:r>
              <w:r w:rsidRPr="00D40B8D">
                <w:t>.</w:t>
              </w:r>
              <w:r>
                <w:t>4</w:t>
              </w:r>
            </w:ins>
          </w:p>
        </w:tc>
        <w:tc>
          <w:tcPr>
            <w:tcW w:w="992" w:type="dxa"/>
            <w:tcBorders>
              <w:top w:val="single" w:sz="4" w:space="0" w:color="auto"/>
              <w:left w:val="nil"/>
              <w:bottom w:val="single" w:sz="4" w:space="0" w:color="auto"/>
              <w:right w:val="single" w:sz="4" w:space="0" w:color="auto"/>
            </w:tcBorders>
          </w:tcPr>
          <w:p w14:paraId="216EEB43" w14:textId="77777777" w:rsidR="00287DFD" w:rsidRDefault="00287DFD" w:rsidP="00BD0CE7">
            <w:pPr>
              <w:pStyle w:val="Tabletext"/>
              <w:jc w:val="center"/>
              <w:rPr>
                <w:ins w:id="1231" w:author="Author"/>
              </w:rPr>
            </w:pPr>
            <w:ins w:id="1232" w:author="Author">
              <w:r>
                <w:t>-147.4</w:t>
              </w:r>
            </w:ins>
          </w:p>
        </w:tc>
        <w:tc>
          <w:tcPr>
            <w:tcW w:w="567" w:type="dxa"/>
            <w:tcBorders>
              <w:top w:val="single" w:sz="4" w:space="0" w:color="auto"/>
              <w:left w:val="nil"/>
              <w:bottom w:val="single" w:sz="4" w:space="0" w:color="auto"/>
              <w:right w:val="single" w:sz="4" w:space="0" w:color="auto"/>
            </w:tcBorders>
          </w:tcPr>
          <w:p w14:paraId="37444008" w14:textId="77777777" w:rsidR="00287DFD" w:rsidRDefault="00287DFD" w:rsidP="00BD0CE7">
            <w:pPr>
              <w:pStyle w:val="Tabletext"/>
              <w:jc w:val="center"/>
              <w:rPr>
                <w:ins w:id="1233" w:author="Author"/>
              </w:rPr>
            </w:pPr>
            <w:ins w:id="1234" w:author="Author">
              <w:r>
                <w:t>38.0</w:t>
              </w:r>
            </w:ins>
          </w:p>
        </w:tc>
        <w:tc>
          <w:tcPr>
            <w:tcW w:w="973" w:type="dxa"/>
            <w:tcBorders>
              <w:top w:val="single" w:sz="4" w:space="0" w:color="auto"/>
              <w:left w:val="nil"/>
              <w:bottom w:val="single" w:sz="4" w:space="0" w:color="auto"/>
              <w:right w:val="single" w:sz="4" w:space="0" w:color="auto"/>
            </w:tcBorders>
          </w:tcPr>
          <w:p w14:paraId="505952D0" w14:textId="77777777" w:rsidR="00287DFD" w:rsidRDefault="00287DFD" w:rsidP="00BD0CE7">
            <w:pPr>
              <w:pStyle w:val="Tabletext"/>
              <w:jc w:val="center"/>
              <w:rPr>
                <w:ins w:id="1235" w:author="Author"/>
              </w:rPr>
            </w:pPr>
            <w:ins w:id="1236" w:author="Author">
              <w:r>
                <w:t>41.4</w:t>
              </w:r>
            </w:ins>
          </w:p>
        </w:tc>
      </w:tr>
      <w:tr w:rsidR="00287DFD" w:rsidRPr="00D40B8D" w14:paraId="16C43BAD" w14:textId="77777777" w:rsidTr="00BD0CE7">
        <w:trPr>
          <w:trHeight w:val="300"/>
          <w:jc w:val="center"/>
          <w:ins w:id="1237" w:author="Author"/>
        </w:trPr>
        <w:tc>
          <w:tcPr>
            <w:tcW w:w="854" w:type="dxa"/>
            <w:tcBorders>
              <w:top w:val="nil"/>
              <w:left w:val="single" w:sz="4" w:space="0" w:color="auto"/>
              <w:bottom w:val="single" w:sz="4" w:space="0" w:color="auto"/>
              <w:right w:val="single" w:sz="4" w:space="0" w:color="auto"/>
            </w:tcBorders>
            <w:noWrap/>
            <w:hideMark/>
          </w:tcPr>
          <w:p w14:paraId="3B6352FC" w14:textId="77777777" w:rsidR="00287DFD" w:rsidRPr="00D40B8D" w:rsidRDefault="00287DFD" w:rsidP="00BD0CE7">
            <w:pPr>
              <w:pStyle w:val="Tabletext"/>
              <w:jc w:val="center"/>
              <w:rPr>
                <w:ins w:id="1238" w:author="Author"/>
              </w:rPr>
            </w:pPr>
            <w:ins w:id="1239" w:author="Author">
              <w:r w:rsidRPr="00D40B8D">
                <w:t>10</w:t>
              </w:r>
            </w:ins>
          </w:p>
        </w:tc>
        <w:tc>
          <w:tcPr>
            <w:tcW w:w="1721" w:type="dxa"/>
            <w:tcBorders>
              <w:top w:val="single" w:sz="4" w:space="0" w:color="auto"/>
              <w:left w:val="nil"/>
              <w:bottom w:val="single" w:sz="4" w:space="0" w:color="auto"/>
              <w:right w:val="single" w:sz="4" w:space="0" w:color="auto"/>
            </w:tcBorders>
          </w:tcPr>
          <w:p w14:paraId="6C7353C1" w14:textId="77777777" w:rsidR="00287DFD" w:rsidRPr="00D40B8D" w:rsidRDefault="00287DFD" w:rsidP="00BD0CE7">
            <w:pPr>
              <w:pStyle w:val="Tabletext"/>
              <w:jc w:val="center"/>
              <w:rPr>
                <w:ins w:id="1240" w:author="Author"/>
              </w:rPr>
            </w:pPr>
            <w:ins w:id="1241" w:author="Author">
              <w:r>
                <w:t>-147.4</w:t>
              </w:r>
            </w:ins>
          </w:p>
        </w:tc>
        <w:tc>
          <w:tcPr>
            <w:tcW w:w="1823" w:type="dxa"/>
            <w:tcBorders>
              <w:top w:val="single" w:sz="4" w:space="0" w:color="auto"/>
              <w:left w:val="nil"/>
              <w:bottom w:val="single" w:sz="4" w:space="0" w:color="auto"/>
              <w:right w:val="single" w:sz="4" w:space="0" w:color="auto"/>
            </w:tcBorders>
          </w:tcPr>
          <w:p w14:paraId="1F60F486" w14:textId="77777777" w:rsidR="00287DFD" w:rsidRDefault="00287DFD" w:rsidP="00BD0CE7">
            <w:pPr>
              <w:pStyle w:val="Tabletext"/>
              <w:jc w:val="center"/>
              <w:rPr>
                <w:ins w:id="1242" w:author="Author"/>
              </w:rPr>
            </w:pPr>
            <w:ins w:id="1243" w:author="Author">
              <w:r>
                <w:t>-141.4</w:t>
              </w:r>
            </w:ins>
          </w:p>
        </w:tc>
        <w:tc>
          <w:tcPr>
            <w:tcW w:w="993" w:type="dxa"/>
            <w:tcBorders>
              <w:top w:val="single" w:sz="4" w:space="0" w:color="auto"/>
              <w:left w:val="nil"/>
              <w:bottom w:val="single" w:sz="4" w:space="0" w:color="auto"/>
              <w:right w:val="single" w:sz="4" w:space="0" w:color="auto"/>
            </w:tcBorders>
          </w:tcPr>
          <w:p w14:paraId="65917140" w14:textId="77777777" w:rsidR="00287DFD" w:rsidRDefault="00287DFD" w:rsidP="00BD0CE7">
            <w:pPr>
              <w:pStyle w:val="Tabletext"/>
              <w:jc w:val="center"/>
              <w:rPr>
                <w:ins w:id="1244" w:author="Author"/>
              </w:rPr>
            </w:pPr>
            <w:ins w:id="1245" w:author="Author">
              <w:r>
                <w:t>0</w:t>
              </w:r>
              <w:r w:rsidRPr="00D40B8D">
                <w:t>.</w:t>
              </w:r>
              <w:r>
                <w:t>9</w:t>
              </w:r>
            </w:ins>
          </w:p>
        </w:tc>
        <w:tc>
          <w:tcPr>
            <w:tcW w:w="1133" w:type="dxa"/>
            <w:tcBorders>
              <w:top w:val="single" w:sz="4" w:space="0" w:color="auto"/>
              <w:left w:val="nil"/>
              <w:bottom w:val="single" w:sz="4" w:space="0" w:color="auto"/>
              <w:right w:val="single" w:sz="4" w:space="0" w:color="auto"/>
            </w:tcBorders>
          </w:tcPr>
          <w:p w14:paraId="17B28369" w14:textId="77777777" w:rsidR="00287DFD" w:rsidRDefault="00287DFD" w:rsidP="00BD0CE7">
            <w:pPr>
              <w:pStyle w:val="Tabletext"/>
              <w:jc w:val="center"/>
              <w:rPr>
                <w:ins w:id="1246" w:author="Author"/>
              </w:rPr>
            </w:pPr>
            <w:ins w:id="1247" w:author="Author">
              <w:r w:rsidRPr="00D40B8D">
                <w:t>−</w:t>
              </w:r>
              <w:r>
                <w:t>4</w:t>
              </w:r>
              <w:r w:rsidRPr="00D40B8D">
                <w:t>.</w:t>
              </w:r>
              <w:r>
                <w:t>7</w:t>
              </w:r>
            </w:ins>
          </w:p>
        </w:tc>
        <w:tc>
          <w:tcPr>
            <w:tcW w:w="992" w:type="dxa"/>
            <w:tcBorders>
              <w:top w:val="single" w:sz="4" w:space="0" w:color="auto"/>
              <w:left w:val="nil"/>
              <w:bottom w:val="single" w:sz="4" w:space="0" w:color="auto"/>
              <w:right w:val="single" w:sz="4" w:space="0" w:color="auto"/>
            </w:tcBorders>
          </w:tcPr>
          <w:p w14:paraId="366820D9" w14:textId="77777777" w:rsidR="00287DFD" w:rsidRDefault="00287DFD" w:rsidP="00BD0CE7">
            <w:pPr>
              <w:pStyle w:val="Tabletext"/>
              <w:jc w:val="center"/>
              <w:rPr>
                <w:ins w:id="1248" w:author="Author"/>
              </w:rPr>
            </w:pPr>
            <w:ins w:id="1249" w:author="Author">
              <w:r>
                <w:t>-146.1</w:t>
              </w:r>
            </w:ins>
          </w:p>
        </w:tc>
        <w:tc>
          <w:tcPr>
            <w:tcW w:w="567" w:type="dxa"/>
            <w:tcBorders>
              <w:top w:val="single" w:sz="4" w:space="0" w:color="auto"/>
              <w:left w:val="nil"/>
              <w:bottom w:val="single" w:sz="4" w:space="0" w:color="auto"/>
              <w:right w:val="single" w:sz="4" w:space="0" w:color="auto"/>
            </w:tcBorders>
          </w:tcPr>
          <w:p w14:paraId="53C0E62B" w14:textId="77777777" w:rsidR="00287DFD" w:rsidRDefault="00287DFD" w:rsidP="00BD0CE7">
            <w:pPr>
              <w:pStyle w:val="Tabletext"/>
              <w:jc w:val="center"/>
              <w:rPr>
                <w:ins w:id="1250" w:author="Author"/>
              </w:rPr>
            </w:pPr>
            <w:ins w:id="1251" w:author="Author">
              <w:r>
                <w:t>36.7</w:t>
              </w:r>
            </w:ins>
          </w:p>
        </w:tc>
        <w:tc>
          <w:tcPr>
            <w:tcW w:w="973" w:type="dxa"/>
            <w:tcBorders>
              <w:top w:val="single" w:sz="4" w:space="0" w:color="auto"/>
              <w:left w:val="nil"/>
              <w:bottom w:val="single" w:sz="4" w:space="0" w:color="auto"/>
              <w:right w:val="single" w:sz="4" w:space="0" w:color="auto"/>
            </w:tcBorders>
          </w:tcPr>
          <w:p w14:paraId="2A4AE873" w14:textId="77777777" w:rsidR="00287DFD" w:rsidRDefault="00287DFD" w:rsidP="00BD0CE7">
            <w:pPr>
              <w:pStyle w:val="Tabletext"/>
              <w:jc w:val="center"/>
              <w:rPr>
                <w:ins w:id="1252" w:author="Author"/>
              </w:rPr>
            </w:pPr>
            <w:ins w:id="1253" w:author="Author">
              <w:r>
                <w:t>38.4</w:t>
              </w:r>
            </w:ins>
          </w:p>
        </w:tc>
      </w:tr>
      <w:tr w:rsidR="00287DFD" w:rsidRPr="00D40B8D" w14:paraId="367D4134" w14:textId="77777777" w:rsidTr="00BD0CE7">
        <w:trPr>
          <w:trHeight w:val="300"/>
          <w:jc w:val="center"/>
          <w:ins w:id="1254" w:author="Author"/>
        </w:trPr>
        <w:tc>
          <w:tcPr>
            <w:tcW w:w="854" w:type="dxa"/>
            <w:tcBorders>
              <w:top w:val="nil"/>
              <w:left w:val="single" w:sz="4" w:space="0" w:color="auto"/>
              <w:bottom w:val="single" w:sz="4" w:space="0" w:color="auto"/>
              <w:right w:val="single" w:sz="4" w:space="0" w:color="auto"/>
            </w:tcBorders>
            <w:noWrap/>
            <w:hideMark/>
          </w:tcPr>
          <w:p w14:paraId="013222A9" w14:textId="77777777" w:rsidR="00287DFD" w:rsidRPr="00D40B8D" w:rsidRDefault="00287DFD" w:rsidP="00BD0CE7">
            <w:pPr>
              <w:pStyle w:val="Tabletext"/>
              <w:jc w:val="center"/>
              <w:rPr>
                <w:ins w:id="1255" w:author="Author"/>
              </w:rPr>
            </w:pPr>
            <w:ins w:id="1256" w:author="Author">
              <w:r w:rsidRPr="00D40B8D">
                <w:t>20</w:t>
              </w:r>
            </w:ins>
          </w:p>
        </w:tc>
        <w:tc>
          <w:tcPr>
            <w:tcW w:w="1721" w:type="dxa"/>
            <w:tcBorders>
              <w:top w:val="single" w:sz="4" w:space="0" w:color="auto"/>
              <w:left w:val="nil"/>
              <w:bottom w:val="single" w:sz="4" w:space="0" w:color="auto"/>
              <w:right w:val="single" w:sz="4" w:space="0" w:color="auto"/>
            </w:tcBorders>
          </w:tcPr>
          <w:p w14:paraId="7B685374" w14:textId="77777777" w:rsidR="00287DFD" w:rsidRPr="00D40B8D" w:rsidRDefault="00287DFD" w:rsidP="00BD0CE7">
            <w:pPr>
              <w:pStyle w:val="Tabletext"/>
              <w:jc w:val="center"/>
              <w:rPr>
                <w:ins w:id="1257" w:author="Author"/>
              </w:rPr>
            </w:pPr>
            <w:ins w:id="1258" w:author="Author">
              <w:r>
                <w:t>-145.8</w:t>
              </w:r>
            </w:ins>
          </w:p>
        </w:tc>
        <w:tc>
          <w:tcPr>
            <w:tcW w:w="1823" w:type="dxa"/>
            <w:tcBorders>
              <w:top w:val="single" w:sz="4" w:space="0" w:color="auto"/>
              <w:left w:val="nil"/>
              <w:bottom w:val="single" w:sz="4" w:space="0" w:color="auto"/>
              <w:right w:val="single" w:sz="4" w:space="0" w:color="auto"/>
            </w:tcBorders>
          </w:tcPr>
          <w:p w14:paraId="6C5693D5" w14:textId="77777777" w:rsidR="00287DFD" w:rsidRDefault="00287DFD" w:rsidP="00BD0CE7">
            <w:pPr>
              <w:pStyle w:val="Tabletext"/>
              <w:jc w:val="center"/>
              <w:rPr>
                <w:ins w:id="1259" w:author="Author"/>
              </w:rPr>
            </w:pPr>
            <w:ins w:id="1260" w:author="Author">
              <w:r>
                <w:t>-139.8</w:t>
              </w:r>
            </w:ins>
          </w:p>
        </w:tc>
        <w:tc>
          <w:tcPr>
            <w:tcW w:w="993" w:type="dxa"/>
            <w:tcBorders>
              <w:top w:val="single" w:sz="4" w:space="0" w:color="auto"/>
              <w:left w:val="nil"/>
              <w:bottom w:val="single" w:sz="4" w:space="0" w:color="auto"/>
              <w:right w:val="single" w:sz="4" w:space="0" w:color="auto"/>
            </w:tcBorders>
          </w:tcPr>
          <w:p w14:paraId="50724026" w14:textId="77777777" w:rsidR="00287DFD" w:rsidRDefault="00287DFD" w:rsidP="00BD0CE7">
            <w:pPr>
              <w:pStyle w:val="Tabletext"/>
              <w:jc w:val="center"/>
              <w:rPr>
                <w:ins w:id="1261" w:author="Author"/>
              </w:rPr>
            </w:pPr>
            <w:ins w:id="1262" w:author="Author">
              <w:r>
                <w:t>0</w:t>
              </w:r>
              <w:r w:rsidRPr="00D40B8D">
                <w:t>.</w:t>
              </w:r>
              <w:r>
                <w:t>0</w:t>
              </w:r>
            </w:ins>
          </w:p>
        </w:tc>
        <w:tc>
          <w:tcPr>
            <w:tcW w:w="1133" w:type="dxa"/>
            <w:tcBorders>
              <w:top w:val="single" w:sz="4" w:space="0" w:color="auto"/>
              <w:left w:val="nil"/>
              <w:bottom w:val="single" w:sz="4" w:space="0" w:color="auto"/>
              <w:right w:val="single" w:sz="4" w:space="0" w:color="auto"/>
            </w:tcBorders>
          </w:tcPr>
          <w:p w14:paraId="4A13CFB1" w14:textId="77777777" w:rsidR="00287DFD" w:rsidRDefault="00287DFD" w:rsidP="00BD0CE7">
            <w:pPr>
              <w:pStyle w:val="Tabletext"/>
              <w:jc w:val="center"/>
              <w:rPr>
                <w:ins w:id="1263" w:author="Author"/>
              </w:rPr>
            </w:pPr>
            <w:ins w:id="1264" w:author="Author">
              <w:r w:rsidRPr="00D40B8D">
                <w:t>−</w:t>
              </w:r>
              <w:r>
                <w:t>5</w:t>
              </w:r>
              <w:r w:rsidRPr="00D40B8D">
                <w:t>.</w:t>
              </w:r>
              <w:r>
                <w:t>6</w:t>
              </w:r>
            </w:ins>
          </w:p>
        </w:tc>
        <w:tc>
          <w:tcPr>
            <w:tcW w:w="992" w:type="dxa"/>
            <w:tcBorders>
              <w:top w:val="single" w:sz="4" w:space="0" w:color="auto"/>
              <w:left w:val="nil"/>
              <w:bottom w:val="single" w:sz="4" w:space="0" w:color="auto"/>
              <w:right w:val="single" w:sz="4" w:space="0" w:color="auto"/>
            </w:tcBorders>
          </w:tcPr>
          <w:p w14:paraId="751383A0" w14:textId="77777777" w:rsidR="00287DFD" w:rsidRDefault="00287DFD" w:rsidP="00BD0CE7">
            <w:pPr>
              <w:pStyle w:val="Tabletext"/>
              <w:jc w:val="center"/>
              <w:rPr>
                <w:ins w:id="1265" w:author="Author"/>
              </w:rPr>
            </w:pPr>
            <w:ins w:id="1266" w:author="Author">
              <w:r>
                <w:t>-145.4</w:t>
              </w:r>
            </w:ins>
          </w:p>
        </w:tc>
        <w:tc>
          <w:tcPr>
            <w:tcW w:w="567" w:type="dxa"/>
            <w:tcBorders>
              <w:top w:val="single" w:sz="4" w:space="0" w:color="auto"/>
              <w:left w:val="nil"/>
              <w:bottom w:val="single" w:sz="4" w:space="0" w:color="auto"/>
              <w:right w:val="single" w:sz="4" w:space="0" w:color="auto"/>
            </w:tcBorders>
          </w:tcPr>
          <w:p w14:paraId="08AD9886" w14:textId="77777777" w:rsidR="00287DFD" w:rsidRDefault="00287DFD" w:rsidP="00BD0CE7">
            <w:pPr>
              <w:pStyle w:val="Tabletext"/>
              <w:jc w:val="center"/>
              <w:rPr>
                <w:ins w:id="1267" w:author="Author"/>
              </w:rPr>
            </w:pPr>
            <w:ins w:id="1268" w:author="Author">
              <w:r>
                <w:t>36.0</w:t>
              </w:r>
            </w:ins>
          </w:p>
        </w:tc>
        <w:tc>
          <w:tcPr>
            <w:tcW w:w="973" w:type="dxa"/>
            <w:tcBorders>
              <w:top w:val="single" w:sz="4" w:space="0" w:color="auto"/>
              <w:left w:val="nil"/>
              <w:bottom w:val="single" w:sz="4" w:space="0" w:color="auto"/>
              <w:right w:val="single" w:sz="4" w:space="0" w:color="auto"/>
            </w:tcBorders>
          </w:tcPr>
          <w:p w14:paraId="06C108DA" w14:textId="77777777" w:rsidR="00287DFD" w:rsidRDefault="00287DFD" w:rsidP="00BD0CE7">
            <w:pPr>
              <w:pStyle w:val="Tabletext"/>
              <w:jc w:val="center"/>
              <w:rPr>
                <w:ins w:id="1269" w:author="Author"/>
              </w:rPr>
            </w:pPr>
            <w:ins w:id="1270" w:author="Author">
              <w:r>
                <w:t>36.4</w:t>
              </w:r>
            </w:ins>
          </w:p>
        </w:tc>
      </w:tr>
      <w:tr w:rsidR="00287DFD" w:rsidRPr="00D40B8D" w14:paraId="4B42F83C" w14:textId="77777777" w:rsidTr="00BD0CE7">
        <w:trPr>
          <w:trHeight w:val="300"/>
          <w:jc w:val="center"/>
          <w:ins w:id="1271" w:author="Author"/>
        </w:trPr>
        <w:tc>
          <w:tcPr>
            <w:tcW w:w="854" w:type="dxa"/>
            <w:tcBorders>
              <w:top w:val="nil"/>
              <w:left w:val="single" w:sz="4" w:space="0" w:color="auto"/>
              <w:bottom w:val="single" w:sz="4" w:space="0" w:color="auto"/>
              <w:right w:val="single" w:sz="4" w:space="0" w:color="auto"/>
            </w:tcBorders>
            <w:noWrap/>
            <w:hideMark/>
          </w:tcPr>
          <w:p w14:paraId="7E3B2F98" w14:textId="77777777" w:rsidR="00287DFD" w:rsidRPr="00D40B8D" w:rsidRDefault="00287DFD" w:rsidP="00BD0CE7">
            <w:pPr>
              <w:pStyle w:val="Tabletext"/>
              <w:jc w:val="center"/>
              <w:rPr>
                <w:ins w:id="1272" w:author="Author"/>
              </w:rPr>
            </w:pPr>
            <w:ins w:id="1273" w:author="Author">
              <w:r w:rsidRPr="00D40B8D">
                <w:t>30</w:t>
              </w:r>
            </w:ins>
          </w:p>
        </w:tc>
        <w:tc>
          <w:tcPr>
            <w:tcW w:w="1721" w:type="dxa"/>
            <w:tcBorders>
              <w:top w:val="single" w:sz="4" w:space="0" w:color="auto"/>
              <w:left w:val="nil"/>
              <w:bottom w:val="single" w:sz="4" w:space="0" w:color="auto"/>
              <w:right w:val="single" w:sz="4" w:space="0" w:color="auto"/>
            </w:tcBorders>
          </w:tcPr>
          <w:p w14:paraId="3F9DD3E7" w14:textId="77777777" w:rsidR="00287DFD" w:rsidRPr="00D40B8D" w:rsidRDefault="00287DFD" w:rsidP="00BD0CE7">
            <w:pPr>
              <w:pStyle w:val="Tabletext"/>
              <w:jc w:val="center"/>
              <w:rPr>
                <w:ins w:id="1274" w:author="Author"/>
              </w:rPr>
            </w:pPr>
            <w:ins w:id="1275" w:author="Author">
              <w:r>
                <w:t>-144.2</w:t>
              </w:r>
            </w:ins>
          </w:p>
        </w:tc>
        <w:tc>
          <w:tcPr>
            <w:tcW w:w="1823" w:type="dxa"/>
            <w:tcBorders>
              <w:top w:val="single" w:sz="4" w:space="0" w:color="auto"/>
              <w:left w:val="nil"/>
              <w:bottom w:val="single" w:sz="4" w:space="0" w:color="auto"/>
              <w:right w:val="single" w:sz="4" w:space="0" w:color="auto"/>
            </w:tcBorders>
          </w:tcPr>
          <w:p w14:paraId="24D71E29" w14:textId="77777777" w:rsidR="00287DFD" w:rsidRDefault="00287DFD" w:rsidP="00BD0CE7">
            <w:pPr>
              <w:pStyle w:val="Tabletext"/>
              <w:jc w:val="center"/>
              <w:rPr>
                <w:ins w:id="1276" w:author="Author"/>
              </w:rPr>
            </w:pPr>
            <w:ins w:id="1277" w:author="Author">
              <w:r>
                <w:t>-138.2</w:t>
              </w:r>
            </w:ins>
          </w:p>
        </w:tc>
        <w:tc>
          <w:tcPr>
            <w:tcW w:w="993" w:type="dxa"/>
            <w:tcBorders>
              <w:top w:val="single" w:sz="4" w:space="0" w:color="auto"/>
              <w:left w:val="nil"/>
              <w:bottom w:val="single" w:sz="4" w:space="0" w:color="auto"/>
              <w:right w:val="single" w:sz="4" w:space="0" w:color="auto"/>
            </w:tcBorders>
          </w:tcPr>
          <w:p w14:paraId="6BACCB2E" w14:textId="77777777" w:rsidR="00287DFD" w:rsidRDefault="00287DFD" w:rsidP="00BD0CE7">
            <w:pPr>
              <w:pStyle w:val="Tabletext"/>
              <w:jc w:val="center"/>
              <w:rPr>
                <w:ins w:id="1278" w:author="Author"/>
              </w:rPr>
            </w:pPr>
            <w:ins w:id="1279" w:author="Author">
              <w:r w:rsidRPr="00D40B8D">
                <w:t>−</w:t>
              </w:r>
              <w:r>
                <w:t>1</w:t>
              </w:r>
              <w:r w:rsidRPr="00D40B8D">
                <w:t>.</w:t>
              </w:r>
              <w:r>
                <w:t>4</w:t>
              </w:r>
            </w:ins>
          </w:p>
        </w:tc>
        <w:tc>
          <w:tcPr>
            <w:tcW w:w="1133" w:type="dxa"/>
            <w:tcBorders>
              <w:top w:val="single" w:sz="4" w:space="0" w:color="auto"/>
              <w:left w:val="nil"/>
              <w:bottom w:val="single" w:sz="4" w:space="0" w:color="auto"/>
              <w:right w:val="single" w:sz="4" w:space="0" w:color="auto"/>
            </w:tcBorders>
          </w:tcPr>
          <w:p w14:paraId="5EFB9E11" w14:textId="77777777" w:rsidR="00287DFD" w:rsidRDefault="00287DFD" w:rsidP="00BD0CE7">
            <w:pPr>
              <w:pStyle w:val="Tabletext"/>
              <w:jc w:val="center"/>
              <w:rPr>
                <w:ins w:id="1280" w:author="Author"/>
              </w:rPr>
            </w:pPr>
            <w:ins w:id="1281" w:author="Author">
              <w:r w:rsidRPr="00D40B8D">
                <w:t>−</w:t>
              </w:r>
              <w:r>
                <w:t>7</w:t>
              </w:r>
              <w:r w:rsidRPr="00D40B8D">
                <w:t>.</w:t>
              </w:r>
              <w:r>
                <w:t>0</w:t>
              </w:r>
            </w:ins>
          </w:p>
        </w:tc>
        <w:tc>
          <w:tcPr>
            <w:tcW w:w="992" w:type="dxa"/>
            <w:tcBorders>
              <w:top w:val="single" w:sz="4" w:space="0" w:color="auto"/>
              <w:left w:val="nil"/>
              <w:bottom w:val="single" w:sz="4" w:space="0" w:color="auto"/>
              <w:right w:val="single" w:sz="4" w:space="0" w:color="auto"/>
            </w:tcBorders>
          </w:tcPr>
          <w:p w14:paraId="75EBE3D7" w14:textId="77777777" w:rsidR="00287DFD" w:rsidRDefault="00287DFD" w:rsidP="00BD0CE7">
            <w:pPr>
              <w:pStyle w:val="Tabletext"/>
              <w:jc w:val="center"/>
              <w:rPr>
                <w:ins w:id="1282" w:author="Author"/>
              </w:rPr>
            </w:pPr>
            <w:ins w:id="1283" w:author="Author">
              <w:r>
                <w:t>-145.2</w:t>
              </w:r>
            </w:ins>
          </w:p>
        </w:tc>
        <w:tc>
          <w:tcPr>
            <w:tcW w:w="567" w:type="dxa"/>
            <w:tcBorders>
              <w:top w:val="single" w:sz="4" w:space="0" w:color="auto"/>
              <w:left w:val="nil"/>
              <w:bottom w:val="single" w:sz="4" w:space="0" w:color="auto"/>
              <w:right w:val="single" w:sz="4" w:space="0" w:color="auto"/>
            </w:tcBorders>
          </w:tcPr>
          <w:p w14:paraId="75909DFF" w14:textId="77777777" w:rsidR="00287DFD" w:rsidRDefault="00287DFD" w:rsidP="00BD0CE7">
            <w:pPr>
              <w:pStyle w:val="Tabletext"/>
              <w:jc w:val="center"/>
              <w:rPr>
                <w:ins w:id="1284" w:author="Author"/>
              </w:rPr>
            </w:pPr>
            <w:ins w:id="1285" w:author="Author">
              <w:r>
                <w:t>35.8</w:t>
              </w:r>
            </w:ins>
          </w:p>
        </w:tc>
        <w:tc>
          <w:tcPr>
            <w:tcW w:w="973" w:type="dxa"/>
            <w:tcBorders>
              <w:top w:val="single" w:sz="4" w:space="0" w:color="auto"/>
              <w:left w:val="nil"/>
              <w:bottom w:val="single" w:sz="4" w:space="0" w:color="auto"/>
              <w:right w:val="single" w:sz="4" w:space="0" w:color="auto"/>
            </w:tcBorders>
          </w:tcPr>
          <w:p w14:paraId="480A393F" w14:textId="77777777" w:rsidR="00287DFD" w:rsidRDefault="00287DFD" w:rsidP="00BD0CE7">
            <w:pPr>
              <w:pStyle w:val="Tabletext"/>
              <w:jc w:val="center"/>
              <w:rPr>
                <w:ins w:id="1286" w:author="Author"/>
              </w:rPr>
            </w:pPr>
            <w:ins w:id="1287" w:author="Author">
              <w:r>
                <w:t>35.8</w:t>
              </w:r>
            </w:ins>
          </w:p>
        </w:tc>
      </w:tr>
      <w:tr w:rsidR="00287DFD" w:rsidRPr="00D40B8D" w14:paraId="68086F09" w14:textId="77777777" w:rsidTr="00BD0CE7">
        <w:trPr>
          <w:trHeight w:val="300"/>
          <w:jc w:val="center"/>
          <w:ins w:id="1288" w:author="Author"/>
        </w:trPr>
        <w:tc>
          <w:tcPr>
            <w:tcW w:w="854" w:type="dxa"/>
            <w:tcBorders>
              <w:top w:val="nil"/>
              <w:left w:val="single" w:sz="4" w:space="0" w:color="auto"/>
              <w:bottom w:val="single" w:sz="4" w:space="0" w:color="auto"/>
              <w:right w:val="single" w:sz="4" w:space="0" w:color="auto"/>
            </w:tcBorders>
            <w:noWrap/>
            <w:hideMark/>
          </w:tcPr>
          <w:p w14:paraId="6339E12C" w14:textId="77777777" w:rsidR="00287DFD" w:rsidRPr="00D40B8D" w:rsidRDefault="00287DFD" w:rsidP="00BD0CE7">
            <w:pPr>
              <w:pStyle w:val="Tabletext"/>
              <w:jc w:val="center"/>
              <w:rPr>
                <w:ins w:id="1289" w:author="Author"/>
              </w:rPr>
            </w:pPr>
            <w:ins w:id="1290" w:author="Author">
              <w:r w:rsidRPr="00D40B8D">
                <w:t>40</w:t>
              </w:r>
            </w:ins>
          </w:p>
        </w:tc>
        <w:tc>
          <w:tcPr>
            <w:tcW w:w="1721" w:type="dxa"/>
            <w:tcBorders>
              <w:top w:val="single" w:sz="4" w:space="0" w:color="auto"/>
              <w:left w:val="nil"/>
              <w:bottom w:val="single" w:sz="4" w:space="0" w:color="auto"/>
              <w:right w:val="single" w:sz="4" w:space="0" w:color="auto"/>
            </w:tcBorders>
          </w:tcPr>
          <w:p w14:paraId="3E804AD9" w14:textId="77777777" w:rsidR="00287DFD" w:rsidRPr="00D40B8D" w:rsidRDefault="00287DFD" w:rsidP="00BD0CE7">
            <w:pPr>
              <w:pStyle w:val="Tabletext"/>
              <w:jc w:val="center"/>
              <w:rPr>
                <w:ins w:id="1291" w:author="Author"/>
              </w:rPr>
            </w:pPr>
            <w:ins w:id="1292" w:author="Author">
              <w:r>
                <w:t>-142.6</w:t>
              </w:r>
            </w:ins>
          </w:p>
        </w:tc>
        <w:tc>
          <w:tcPr>
            <w:tcW w:w="1823" w:type="dxa"/>
            <w:tcBorders>
              <w:top w:val="single" w:sz="4" w:space="0" w:color="auto"/>
              <w:left w:val="nil"/>
              <w:bottom w:val="single" w:sz="4" w:space="0" w:color="auto"/>
              <w:right w:val="single" w:sz="4" w:space="0" w:color="auto"/>
            </w:tcBorders>
          </w:tcPr>
          <w:p w14:paraId="5AC435F4" w14:textId="77777777" w:rsidR="00287DFD" w:rsidRDefault="00287DFD" w:rsidP="00BD0CE7">
            <w:pPr>
              <w:pStyle w:val="Tabletext"/>
              <w:jc w:val="center"/>
              <w:rPr>
                <w:ins w:id="1293" w:author="Author"/>
              </w:rPr>
            </w:pPr>
            <w:ins w:id="1294" w:author="Author">
              <w:r>
                <w:t>-136.6</w:t>
              </w:r>
            </w:ins>
          </w:p>
        </w:tc>
        <w:tc>
          <w:tcPr>
            <w:tcW w:w="993" w:type="dxa"/>
            <w:tcBorders>
              <w:top w:val="single" w:sz="4" w:space="0" w:color="auto"/>
              <w:left w:val="nil"/>
              <w:bottom w:val="single" w:sz="4" w:space="0" w:color="auto"/>
              <w:right w:val="single" w:sz="4" w:space="0" w:color="auto"/>
            </w:tcBorders>
          </w:tcPr>
          <w:p w14:paraId="3456CAA7" w14:textId="77777777" w:rsidR="00287DFD" w:rsidRDefault="00287DFD" w:rsidP="00BD0CE7">
            <w:pPr>
              <w:pStyle w:val="Tabletext"/>
              <w:jc w:val="center"/>
              <w:rPr>
                <w:ins w:id="1295" w:author="Author"/>
              </w:rPr>
            </w:pPr>
            <w:ins w:id="1296" w:author="Author">
              <w:r w:rsidRPr="00D40B8D">
                <w:t>−</w:t>
              </w:r>
              <w:r>
                <w:t>3</w:t>
              </w:r>
              <w:r w:rsidRPr="00D40B8D">
                <w:t>.</w:t>
              </w:r>
              <w:r>
                <w:t>3</w:t>
              </w:r>
            </w:ins>
          </w:p>
        </w:tc>
        <w:tc>
          <w:tcPr>
            <w:tcW w:w="1133" w:type="dxa"/>
            <w:tcBorders>
              <w:top w:val="single" w:sz="4" w:space="0" w:color="auto"/>
              <w:left w:val="nil"/>
              <w:bottom w:val="single" w:sz="4" w:space="0" w:color="auto"/>
              <w:right w:val="single" w:sz="4" w:space="0" w:color="auto"/>
            </w:tcBorders>
          </w:tcPr>
          <w:p w14:paraId="00A9298F" w14:textId="77777777" w:rsidR="00287DFD" w:rsidRDefault="00287DFD" w:rsidP="00BD0CE7">
            <w:pPr>
              <w:pStyle w:val="Tabletext"/>
              <w:jc w:val="center"/>
              <w:rPr>
                <w:ins w:id="1297" w:author="Author"/>
              </w:rPr>
            </w:pPr>
            <w:ins w:id="1298" w:author="Author">
              <w:r w:rsidRPr="00D40B8D">
                <w:t>−</w:t>
              </w:r>
              <w:r>
                <w:t>8</w:t>
              </w:r>
              <w:r w:rsidRPr="00D40B8D">
                <w:t>.</w:t>
              </w:r>
              <w:r>
                <w:t>9</w:t>
              </w:r>
            </w:ins>
          </w:p>
        </w:tc>
        <w:tc>
          <w:tcPr>
            <w:tcW w:w="992" w:type="dxa"/>
            <w:tcBorders>
              <w:top w:val="single" w:sz="4" w:space="0" w:color="auto"/>
              <w:left w:val="nil"/>
              <w:bottom w:val="single" w:sz="4" w:space="0" w:color="auto"/>
              <w:right w:val="single" w:sz="4" w:space="0" w:color="auto"/>
            </w:tcBorders>
          </w:tcPr>
          <w:p w14:paraId="74AC11F6" w14:textId="77777777" w:rsidR="00287DFD" w:rsidRDefault="00287DFD" w:rsidP="00BD0CE7">
            <w:pPr>
              <w:pStyle w:val="Tabletext"/>
              <w:jc w:val="center"/>
              <w:rPr>
                <w:ins w:id="1299" w:author="Author"/>
              </w:rPr>
            </w:pPr>
            <w:ins w:id="1300" w:author="Author">
              <w:r>
                <w:t>-145.5</w:t>
              </w:r>
            </w:ins>
          </w:p>
        </w:tc>
        <w:tc>
          <w:tcPr>
            <w:tcW w:w="567" w:type="dxa"/>
            <w:tcBorders>
              <w:top w:val="single" w:sz="4" w:space="0" w:color="auto"/>
              <w:left w:val="nil"/>
              <w:bottom w:val="single" w:sz="4" w:space="0" w:color="auto"/>
              <w:right w:val="single" w:sz="4" w:space="0" w:color="auto"/>
            </w:tcBorders>
          </w:tcPr>
          <w:p w14:paraId="083A015C" w14:textId="77777777" w:rsidR="00287DFD" w:rsidRDefault="00287DFD" w:rsidP="00BD0CE7">
            <w:pPr>
              <w:pStyle w:val="Tabletext"/>
              <w:jc w:val="center"/>
              <w:rPr>
                <w:ins w:id="1301" w:author="Author"/>
              </w:rPr>
            </w:pPr>
            <w:ins w:id="1302" w:author="Author">
              <w:r>
                <w:t>36.1</w:t>
              </w:r>
            </w:ins>
          </w:p>
        </w:tc>
        <w:tc>
          <w:tcPr>
            <w:tcW w:w="973" w:type="dxa"/>
            <w:tcBorders>
              <w:top w:val="single" w:sz="4" w:space="0" w:color="auto"/>
              <w:left w:val="nil"/>
              <w:bottom w:val="single" w:sz="4" w:space="0" w:color="auto"/>
              <w:right w:val="single" w:sz="4" w:space="0" w:color="auto"/>
            </w:tcBorders>
          </w:tcPr>
          <w:p w14:paraId="3452D028" w14:textId="77777777" w:rsidR="00287DFD" w:rsidRDefault="00287DFD" w:rsidP="00BD0CE7">
            <w:pPr>
              <w:pStyle w:val="Tabletext"/>
              <w:jc w:val="center"/>
              <w:rPr>
                <w:ins w:id="1303" w:author="Author"/>
              </w:rPr>
            </w:pPr>
            <w:ins w:id="1304" w:author="Author">
              <w:r>
                <w:t>36.9</w:t>
              </w:r>
            </w:ins>
          </w:p>
        </w:tc>
      </w:tr>
      <w:tr w:rsidR="00287DFD" w:rsidRPr="00D40B8D" w14:paraId="59F0C95F" w14:textId="77777777" w:rsidTr="00BD0CE7">
        <w:trPr>
          <w:trHeight w:val="300"/>
          <w:jc w:val="center"/>
          <w:ins w:id="1305" w:author="Author"/>
        </w:trPr>
        <w:tc>
          <w:tcPr>
            <w:tcW w:w="854" w:type="dxa"/>
            <w:tcBorders>
              <w:top w:val="nil"/>
              <w:left w:val="single" w:sz="4" w:space="0" w:color="auto"/>
              <w:bottom w:val="single" w:sz="4" w:space="0" w:color="auto"/>
              <w:right w:val="single" w:sz="4" w:space="0" w:color="auto"/>
            </w:tcBorders>
            <w:noWrap/>
            <w:hideMark/>
          </w:tcPr>
          <w:p w14:paraId="2698AAAD" w14:textId="77777777" w:rsidR="00287DFD" w:rsidRPr="00D40B8D" w:rsidRDefault="00287DFD" w:rsidP="00BD0CE7">
            <w:pPr>
              <w:pStyle w:val="Tabletext"/>
              <w:jc w:val="center"/>
              <w:rPr>
                <w:ins w:id="1306" w:author="Author"/>
              </w:rPr>
            </w:pPr>
            <w:ins w:id="1307" w:author="Author">
              <w:r w:rsidRPr="00D40B8D">
                <w:t>50</w:t>
              </w:r>
            </w:ins>
          </w:p>
        </w:tc>
        <w:tc>
          <w:tcPr>
            <w:tcW w:w="1721" w:type="dxa"/>
            <w:tcBorders>
              <w:top w:val="single" w:sz="4" w:space="0" w:color="auto"/>
              <w:left w:val="nil"/>
              <w:bottom w:val="single" w:sz="4" w:space="0" w:color="auto"/>
              <w:right w:val="single" w:sz="4" w:space="0" w:color="auto"/>
            </w:tcBorders>
          </w:tcPr>
          <w:p w14:paraId="49D872BB" w14:textId="77777777" w:rsidR="00287DFD" w:rsidRPr="00D40B8D" w:rsidRDefault="00287DFD" w:rsidP="00BD0CE7">
            <w:pPr>
              <w:pStyle w:val="Tabletext"/>
              <w:jc w:val="center"/>
              <w:rPr>
                <w:ins w:id="1308" w:author="Author"/>
              </w:rPr>
            </w:pPr>
            <w:ins w:id="1309" w:author="Author">
              <w:r>
                <w:t>-139.4</w:t>
              </w:r>
            </w:ins>
          </w:p>
        </w:tc>
        <w:tc>
          <w:tcPr>
            <w:tcW w:w="1823" w:type="dxa"/>
            <w:tcBorders>
              <w:top w:val="single" w:sz="4" w:space="0" w:color="auto"/>
              <w:left w:val="nil"/>
              <w:bottom w:val="single" w:sz="4" w:space="0" w:color="auto"/>
              <w:right w:val="single" w:sz="4" w:space="0" w:color="auto"/>
            </w:tcBorders>
          </w:tcPr>
          <w:p w14:paraId="0FB65F81" w14:textId="77777777" w:rsidR="00287DFD" w:rsidRDefault="00287DFD" w:rsidP="00BD0CE7">
            <w:pPr>
              <w:pStyle w:val="Tabletext"/>
              <w:jc w:val="center"/>
              <w:rPr>
                <w:ins w:id="1310" w:author="Author"/>
              </w:rPr>
            </w:pPr>
            <w:ins w:id="1311" w:author="Author">
              <w:r>
                <w:t>-133.4</w:t>
              </w:r>
            </w:ins>
          </w:p>
        </w:tc>
        <w:tc>
          <w:tcPr>
            <w:tcW w:w="993" w:type="dxa"/>
            <w:tcBorders>
              <w:top w:val="single" w:sz="4" w:space="0" w:color="auto"/>
              <w:left w:val="nil"/>
              <w:bottom w:val="single" w:sz="4" w:space="0" w:color="auto"/>
              <w:right w:val="single" w:sz="4" w:space="0" w:color="auto"/>
            </w:tcBorders>
          </w:tcPr>
          <w:p w14:paraId="627A9D18" w14:textId="77777777" w:rsidR="00287DFD" w:rsidRDefault="00287DFD" w:rsidP="00BD0CE7">
            <w:pPr>
              <w:pStyle w:val="Tabletext"/>
              <w:jc w:val="center"/>
              <w:rPr>
                <w:ins w:id="1312" w:author="Author"/>
              </w:rPr>
            </w:pPr>
            <w:ins w:id="1313" w:author="Author">
              <w:r w:rsidRPr="00D40B8D">
                <w:t>−</w:t>
              </w:r>
              <w:r>
                <w:t>5</w:t>
              </w:r>
              <w:r w:rsidRPr="00D40B8D">
                <w:t>.</w:t>
              </w:r>
              <w:r>
                <w:t>8</w:t>
              </w:r>
            </w:ins>
          </w:p>
        </w:tc>
        <w:tc>
          <w:tcPr>
            <w:tcW w:w="1133" w:type="dxa"/>
            <w:tcBorders>
              <w:top w:val="single" w:sz="4" w:space="0" w:color="auto"/>
              <w:left w:val="nil"/>
              <w:bottom w:val="single" w:sz="4" w:space="0" w:color="auto"/>
              <w:right w:val="single" w:sz="4" w:space="0" w:color="auto"/>
            </w:tcBorders>
          </w:tcPr>
          <w:p w14:paraId="14E99BA1" w14:textId="77777777" w:rsidR="00287DFD" w:rsidRDefault="00287DFD" w:rsidP="00BD0CE7">
            <w:pPr>
              <w:pStyle w:val="Tabletext"/>
              <w:jc w:val="center"/>
              <w:rPr>
                <w:ins w:id="1314" w:author="Author"/>
              </w:rPr>
            </w:pPr>
            <w:ins w:id="1315" w:author="Author">
              <w:r w:rsidRPr="00D40B8D">
                <w:t>−</w:t>
              </w:r>
              <w:r>
                <w:t>11</w:t>
              </w:r>
              <w:r w:rsidRPr="00D40B8D">
                <w:t>.</w:t>
              </w:r>
              <w:r>
                <w:t>4</w:t>
              </w:r>
            </w:ins>
          </w:p>
        </w:tc>
        <w:tc>
          <w:tcPr>
            <w:tcW w:w="992" w:type="dxa"/>
            <w:tcBorders>
              <w:top w:val="single" w:sz="4" w:space="0" w:color="auto"/>
              <w:left w:val="nil"/>
              <w:bottom w:val="single" w:sz="4" w:space="0" w:color="auto"/>
              <w:right w:val="single" w:sz="4" w:space="0" w:color="auto"/>
            </w:tcBorders>
          </w:tcPr>
          <w:p w14:paraId="61043745" w14:textId="77777777" w:rsidR="00287DFD" w:rsidRDefault="00287DFD" w:rsidP="00BD0CE7">
            <w:pPr>
              <w:pStyle w:val="Tabletext"/>
              <w:jc w:val="center"/>
              <w:rPr>
                <w:ins w:id="1316" w:author="Author"/>
              </w:rPr>
            </w:pPr>
            <w:ins w:id="1317" w:author="Author">
              <w:r>
                <w:t>-144.8</w:t>
              </w:r>
            </w:ins>
          </w:p>
        </w:tc>
        <w:tc>
          <w:tcPr>
            <w:tcW w:w="567" w:type="dxa"/>
            <w:tcBorders>
              <w:top w:val="single" w:sz="4" w:space="0" w:color="auto"/>
              <w:left w:val="nil"/>
              <w:bottom w:val="single" w:sz="4" w:space="0" w:color="auto"/>
              <w:right w:val="single" w:sz="4" w:space="0" w:color="auto"/>
            </w:tcBorders>
          </w:tcPr>
          <w:p w14:paraId="79C92C5A" w14:textId="77777777" w:rsidR="00287DFD" w:rsidRDefault="00287DFD" w:rsidP="00BD0CE7">
            <w:pPr>
              <w:pStyle w:val="Tabletext"/>
              <w:jc w:val="center"/>
              <w:rPr>
                <w:ins w:id="1318" w:author="Author"/>
              </w:rPr>
            </w:pPr>
            <w:ins w:id="1319" w:author="Author">
              <w:r>
                <w:t>35.4</w:t>
              </w:r>
            </w:ins>
          </w:p>
        </w:tc>
        <w:tc>
          <w:tcPr>
            <w:tcW w:w="973" w:type="dxa"/>
            <w:tcBorders>
              <w:top w:val="single" w:sz="4" w:space="0" w:color="auto"/>
              <w:left w:val="nil"/>
              <w:bottom w:val="single" w:sz="4" w:space="0" w:color="auto"/>
              <w:right w:val="single" w:sz="4" w:space="0" w:color="auto"/>
            </w:tcBorders>
          </w:tcPr>
          <w:p w14:paraId="35B7742E" w14:textId="77777777" w:rsidR="00287DFD" w:rsidRDefault="00287DFD" w:rsidP="00BD0CE7">
            <w:pPr>
              <w:pStyle w:val="Tabletext"/>
              <w:jc w:val="center"/>
              <w:rPr>
                <w:ins w:id="1320" w:author="Author"/>
              </w:rPr>
            </w:pPr>
            <w:ins w:id="1321" w:author="Author">
              <w:r>
                <w:t>39.5</w:t>
              </w:r>
            </w:ins>
          </w:p>
        </w:tc>
      </w:tr>
      <w:tr w:rsidR="00287DFD" w:rsidRPr="00D40B8D" w14:paraId="19934BCA" w14:textId="77777777" w:rsidTr="00BD0CE7">
        <w:trPr>
          <w:trHeight w:val="300"/>
          <w:jc w:val="center"/>
          <w:ins w:id="1322" w:author="Author"/>
        </w:trPr>
        <w:tc>
          <w:tcPr>
            <w:tcW w:w="854" w:type="dxa"/>
            <w:tcBorders>
              <w:top w:val="nil"/>
              <w:left w:val="single" w:sz="4" w:space="0" w:color="auto"/>
              <w:bottom w:val="single" w:sz="4" w:space="0" w:color="auto"/>
              <w:right w:val="single" w:sz="4" w:space="0" w:color="auto"/>
            </w:tcBorders>
            <w:noWrap/>
            <w:hideMark/>
          </w:tcPr>
          <w:p w14:paraId="056A385A" w14:textId="77777777" w:rsidR="00287DFD" w:rsidRPr="00D40B8D" w:rsidRDefault="00287DFD" w:rsidP="00BD0CE7">
            <w:pPr>
              <w:pStyle w:val="Tabletext"/>
              <w:jc w:val="center"/>
              <w:rPr>
                <w:ins w:id="1323" w:author="Author"/>
              </w:rPr>
            </w:pPr>
            <w:ins w:id="1324" w:author="Author">
              <w:r w:rsidRPr="00D40B8D">
                <w:t>60</w:t>
              </w:r>
            </w:ins>
          </w:p>
        </w:tc>
        <w:tc>
          <w:tcPr>
            <w:tcW w:w="1721" w:type="dxa"/>
            <w:tcBorders>
              <w:top w:val="single" w:sz="4" w:space="0" w:color="auto"/>
              <w:left w:val="nil"/>
              <w:bottom w:val="single" w:sz="4" w:space="0" w:color="auto"/>
              <w:right w:val="single" w:sz="4" w:space="0" w:color="auto"/>
            </w:tcBorders>
          </w:tcPr>
          <w:p w14:paraId="57008B51" w14:textId="77777777" w:rsidR="00287DFD" w:rsidRPr="00D40B8D" w:rsidRDefault="00287DFD" w:rsidP="00BD0CE7">
            <w:pPr>
              <w:pStyle w:val="Tabletext"/>
              <w:jc w:val="center"/>
              <w:rPr>
                <w:ins w:id="1325" w:author="Author"/>
              </w:rPr>
            </w:pPr>
            <w:ins w:id="1326" w:author="Author">
              <w:r>
                <w:t>-134.0</w:t>
              </w:r>
            </w:ins>
          </w:p>
        </w:tc>
        <w:tc>
          <w:tcPr>
            <w:tcW w:w="1823" w:type="dxa"/>
            <w:tcBorders>
              <w:top w:val="single" w:sz="4" w:space="0" w:color="auto"/>
              <w:left w:val="nil"/>
              <w:bottom w:val="single" w:sz="4" w:space="0" w:color="auto"/>
              <w:right w:val="single" w:sz="4" w:space="0" w:color="auto"/>
            </w:tcBorders>
          </w:tcPr>
          <w:p w14:paraId="4AED8C39" w14:textId="77777777" w:rsidR="00287DFD" w:rsidRDefault="00287DFD" w:rsidP="00BD0CE7">
            <w:pPr>
              <w:pStyle w:val="Tabletext"/>
              <w:jc w:val="center"/>
              <w:rPr>
                <w:ins w:id="1327" w:author="Author"/>
              </w:rPr>
            </w:pPr>
            <w:ins w:id="1328" w:author="Author">
              <w:r>
                <w:t>-128.0</w:t>
              </w:r>
            </w:ins>
          </w:p>
        </w:tc>
        <w:tc>
          <w:tcPr>
            <w:tcW w:w="993" w:type="dxa"/>
            <w:tcBorders>
              <w:top w:val="single" w:sz="4" w:space="0" w:color="auto"/>
              <w:left w:val="nil"/>
              <w:bottom w:val="single" w:sz="4" w:space="0" w:color="auto"/>
              <w:right w:val="single" w:sz="4" w:space="0" w:color="auto"/>
            </w:tcBorders>
          </w:tcPr>
          <w:p w14:paraId="162952D5" w14:textId="77777777" w:rsidR="00287DFD" w:rsidRDefault="00287DFD" w:rsidP="00BD0CE7">
            <w:pPr>
              <w:pStyle w:val="Tabletext"/>
              <w:jc w:val="center"/>
              <w:rPr>
                <w:ins w:id="1329" w:author="Author"/>
              </w:rPr>
            </w:pPr>
            <w:ins w:id="1330" w:author="Author">
              <w:r w:rsidRPr="00D40B8D">
                <w:t>−</w:t>
              </w:r>
              <w:r>
                <w:t>8</w:t>
              </w:r>
              <w:r w:rsidRPr="00D40B8D">
                <w:t>.</w:t>
              </w:r>
              <w:r>
                <w:t>9</w:t>
              </w:r>
            </w:ins>
          </w:p>
        </w:tc>
        <w:tc>
          <w:tcPr>
            <w:tcW w:w="1133" w:type="dxa"/>
            <w:tcBorders>
              <w:top w:val="single" w:sz="4" w:space="0" w:color="auto"/>
              <w:left w:val="nil"/>
              <w:bottom w:val="single" w:sz="4" w:space="0" w:color="auto"/>
              <w:right w:val="single" w:sz="4" w:space="0" w:color="auto"/>
            </w:tcBorders>
          </w:tcPr>
          <w:p w14:paraId="4A5B6CFA" w14:textId="77777777" w:rsidR="00287DFD" w:rsidRDefault="00287DFD" w:rsidP="00BD0CE7">
            <w:pPr>
              <w:pStyle w:val="Tabletext"/>
              <w:jc w:val="center"/>
              <w:rPr>
                <w:ins w:id="1331" w:author="Author"/>
              </w:rPr>
            </w:pPr>
            <w:ins w:id="1332" w:author="Author">
              <w:r w:rsidRPr="00D40B8D">
                <w:t>−</w:t>
              </w:r>
              <w:r>
                <w:t>14</w:t>
              </w:r>
              <w:r w:rsidRPr="00D40B8D">
                <w:t>.</w:t>
              </w:r>
              <w:r>
                <w:t>5</w:t>
              </w:r>
            </w:ins>
          </w:p>
        </w:tc>
        <w:tc>
          <w:tcPr>
            <w:tcW w:w="992" w:type="dxa"/>
            <w:tcBorders>
              <w:top w:val="single" w:sz="4" w:space="0" w:color="auto"/>
              <w:left w:val="nil"/>
              <w:bottom w:val="single" w:sz="4" w:space="0" w:color="auto"/>
              <w:right w:val="single" w:sz="4" w:space="0" w:color="auto"/>
            </w:tcBorders>
          </w:tcPr>
          <w:p w14:paraId="3070841E" w14:textId="77777777" w:rsidR="00287DFD" w:rsidRDefault="00287DFD" w:rsidP="00BD0CE7">
            <w:pPr>
              <w:pStyle w:val="Tabletext"/>
              <w:jc w:val="center"/>
              <w:rPr>
                <w:ins w:id="1333" w:author="Author"/>
              </w:rPr>
            </w:pPr>
            <w:ins w:id="1334" w:author="Author">
              <w:r>
                <w:t>-142.5</w:t>
              </w:r>
            </w:ins>
          </w:p>
        </w:tc>
        <w:tc>
          <w:tcPr>
            <w:tcW w:w="567" w:type="dxa"/>
            <w:tcBorders>
              <w:top w:val="single" w:sz="4" w:space="0" w:color="auto"/>
              <w:left w:val="nil"/>
              <w:bottom w:val="single" w:sz="4" w:space="0" w:color="auto"/>
              <w:right w:val="single" w:sz="4" w:space="0" w:color="auto"/>
            </w:tcBorders>
          </w:tcPr>
          <w:p w14:paraId="67894FCF" w14:textId="77777777" w:rsidR="00287DFD" w:rsidRDefault="00287DFD" w:rsidP="00BD0CE7">
            <w:pPr>
              <w:pStyle w:val="Tabletext"/>
              <w:jc w:val="center"/>
              <w:rPr>
                <w:ins w:id="1335" w:author="Author"/>
              </w:rPr>
            </w:pPr>
            <w:ins w:id="1336" w:author="Author">
              <w:r>
                <w:t>33.1</w:t>
              </w:r>
            </w:ins>
          </w:p>
        </w:tc>
        <w:tc>
          <w:tcPr>
            <w:tcW w:w="973" w:type="dxa"/>
            <w:tcBorders>
              <w:top w:val="single" w:sz="4" w:space="0" w:color="auto"/>
              <w:left w:val="nil"/>
              <w:bottom w:val="single" w:sz="4" w:space="0" w:color="auto"/>
              <w:right w:val="single" w:sz="4" w:space="0" w:color="auto"/>
            </w:tcBorders>
          </w:tcPr>
          <w:p w14:paraId="19C79B08" w14:textId="77777777" w:rsidR="00287DFD" w:rsidRDefault="00287DFD" w:rsidP="00BD0CE7">
            <w:pPr>
              <w:pStyle w:val="Tabletext"/>
              <w:jc w:val="center"/>
              <w:rPr>
                <w:ins w:id="1337" w:author="Author"/>
              </w:rPr>
            </w:pPr>
            <w:ins w:id="1338" w:author="Author">
              <w:r>
                <w:t>43.6</w:t>
              </w:r>
            </w:ins>
          </w:p>
        </w:tc>
      </w:tr>
      <w:tr w:rsidR="00287DFD" w:rsidRPr="00D40B8D" w14:paraId="1B1F67D4" w14:textId="77777777" w:rsidTr="00BD0CE7">
        <w:trPr>
          <w:trHeight w:val="300"/>
          <w:jc w:val="center"/>
          <w:ins w:id="1339" w:author="Author"/>
        </w:trPr>
        <w:tc>
          <w:tcPr>
            <w:tcW w:w="854" w:type="dxa"/>
            <w:tcBorders>
              <w:top w:val="nil"/>
              <w:left w:val="single" w:sz="4" w:space="0" w:color="auto"/>
              <w:bottom w:val="single" w:sz="4" w:space="0" w:color="auto"/>
              <w:right w:val="single" w:sz="4" w:space="0" w:color="auto"/>
            </w:tcBorders>
            <w:noWrap/>
            <w:hideMark/>
          </w:tcPr>
          <w:p w14:paraId="42CF3B9B" w14:textId="77777777" w:rsidR="00287DFD" w:rsidRPr="00D40B8D" w:rsidRDefault="00287DFD" w:rsidP="00BD0CE7">
            <w:pPr>
              <w:pStyle w:val="Tabletext"/>
              <w:jc w:val="center"/>
              <w:rPr>
                <w:ins w:id="1340" w:author="Author"/>
              </w:rPr>
            </w:pPr>
            <w:ins w:id="1341" w:author="Author">
              <w:r w:rsidRPr="00D40B8D">
                <w:t>70</w:t>
              </w:r>
            </w:ins>
          </w:p>
        </w:tc>
        <w:tc>
          <w:tcPr>
            <w:tcW w:w="1721" w:type="dxa"/>
            <w:tcBorders>
              <w:top w:val="single" w:sz="4" w:space="0" w:color="auto"/>
              <w:left w:val="nil"/>
              <w:bottom w:val="single" w:sz="4" w:space="0" w:color="auto"/>
              <w:right w:val="single" w:sz="4" w:space="0" w:color="auto"/>
            </w:tcBorders>
          </w:tcPr>
          <w:p w14:paraId="232E7E21" w14:textId="77777777" w:rsidR="00287DFD" w:rsidRPr="00D40B8D" w:rsidRDefault="00287DFD" w:rsidP="00BD0CE7">
            <w:pPr>
              <w:pStyle w:val="Tabletext"/>
              <w:jc w:val="center"/>
              <w:rPr>
                <w:ins w:id="1342" w:author="Author"/>
              </w:rPr>
            </w:pPr>
            <w:ins w:id="1343" w:author="Author">
              <w:r>
                <w:t>-133.0</w:t>
              </w:r>
            </w:ins>
          </w:p>
        </w:tc>
        <w:tc>
          <w:tcPr>
            <w:tcW w:w="1823" w:type="dxa"/>
            <w:tcBorders>
              <w:top w:val="single" w:sz="4" w:space="0" w:color="auto"/>
              <w:left w:val="nil"/>
              <w:bottom w:val="single" w:sz="4" w:space="0" w:color="auto"/>
              <w:right w:val="single" w:sz="4" w:space="0" w:color="auto"/>
            </w:tcBorders>
          </w:tcPr>
          <w:p w14:paraId="49A98324" w14:textId="77777777" w:rsidR="00287DFD" w:rsidRDefault="00287DFD" w:rsidP="00BD0CE7">
            <w:pPr>
              <w:pStyle w:val="Tabletext"/>
              <w:jc w:val="center"/>
              <w:rPr>
                <w:ins w:id="1344" w:author="Author"/>
              </w:rPr>
            </w:pPr>
            <w:ins w:id="1345" w:author="Author">
              <w:r>
                <w:t>-127.0</w:t>
              </w:r>
            </w:ins>
          </w:p>
        </w:tc>
        <w:tc>
          <w:tcPr>
            <w:tcW w:w="993" w:type="dxa"/>
            <w:tcBorders>
              <w:top w:val="single" w:sz="4" w:space="0" w:color="auto"/>
              <w:left w:val="nil"/>
              <w:bottom w:val="single" w:sz="4" w:space="0" w:color="auto"/>
              <w:right w:val="single" w:sz="4" w:space="0" w:color="auto"/>
            </w:tcBorders>
          </w:tcPr>
          <w:p w14:paraId="0718DD0A" w14:textId="77777777" w:rsidR="00287DFD" w:rsidRDefault="00287DFD" w:rsidP="00BD0CE7">
            <w:pPr>
              <w:pStyle w:val="Tabletext"/>
              <w:jc w:val="center"/>
              <w:rPr>
                <w:ins w:id="1346" w:author="Author"/>
              </w:rPr>
            </w:pPr>
            <w:ins w:id="1347" w:author="Author">
              <w:r w:rsidRPr="00D40B8D">
                <w:t>−</w:t>
              </w:r>
              <w:r>
                <w:t>11</w:t>
              </w:r>
              <w:r w:rsidRPr="00D40B8D">
                <w:t>.</w:t>
              </w:r>
              <w:r>
                <w:t>8</w:t>
              </w:r>
            </w:ins>
          </w:p>
        </w:tc>
        <w:tc>
          <w:tcPr>
            <w:tcW w:w="1133" w:type="dxa"/>
            <w:tcBorders>
              <w:top w:val="single" w:sz="4" w:space="0" w:color="auto"/>
              <w:left w:val="nil"/>
              <w:bottom w:val="single" w:sz="4" w:space="0" w:color="auto"/>
              <w:right w:val="single" w:sz="4" w:space="0" w:color="auto"/>
            </w:tcBorders>
          </w:tcPr>
          <w:p w14:paraId="5FE47DC1" w14:textId="77777777" w:rsidR="00287DFD" w:rsidRDefault="00287DFD" w:rsidP="00BD0CE7">
            <w:pPr>
              <w:pStyle w:val="Tabletext"/>
              <w:jc w:val="center"/>
              <w:rPr>
                <w:ins w:id="1348" w:author="Author"/>
              </w:rPr>
            </w:pPr>
            <w:ins w:id="1349" w:author="Author">
              <w:r w:rsidRPr="00D40B8D">
                <w:t>−</w:t>
              </w:r>
              <w:r>
                <w:t>17</w:t>
              </w:r>
              <w:r w:rsidRPr="00D40B8D">
                <w:t>.</w:t>
              </w:r>
              <w:r>
                <w:t>4</w:t>
              </w:r>
            </w:ins>
          </w:p>
        </w:tc>
        <w:tc>
          <w:tcPr>
            <w:tcW w:w="992" w:type="dxa"/>
            <w:tcBorders>
              <w:top w:val="single" w:sz="4" w:space="0" w:color="auto"/>
              <w:left w:val="nil"/>
              <w:bottom w:val="single" w:sz="4" w:space="0" w:color="auto"/>
              <w:right w:val="single" w:sz="4" w:space="0" w:color="auto"/>
            </w:tcBorders>
          </w:tcPr>
          <w:p w14:paraId="5BB94CFF" w14:textId="77777777" w:rsidR="00287DFD" w:rsidRDefault="00287DFD" w:rsidP="00BD0CE7">
            <w:pPr>
              <w:pStyle w:val="Tabletext"/>
              <w:jc w:val="center"/>
              <w:rPr>
                <w:ins w:id="1350" w:author="Author"/>
              </w:rPr>
            </w:pPr>
            <w:ins w:id="1351" w:author="Author">
              <w:r>
                <w:t>-144.4</w:t>
              </w:r>
            </w:ins>
          </w:p>
        </w:tc>
        <w:tc>
          <w:tcPr>
            <w:tcW w:w="567" w:type="dxa"/>
            <w:tcBorders>
              <w:top w:val="single" w:sz="4" w:space="0" w:color="auto"/>
              <w:left w:val="nil"/>
              <w:bottom w:val="single" w:sz="4" w:space="0" w:color="auto"/>
              <w:right w:val="single" w:sz="4" w:space="0" w:color="auto"/>
            </w:tcBorders>
          </w:tcPr>
          <w:p w14:paraId="6ECBC473" w14:textId="77777777" w:rsidR="00287DFD" w:rsidRDefault="00287DFD" w:rsidP="00BD0CE7">
            <w:pPr>
              <w:pStyle w:val="Tabletext"/>
              <w:jc w:val="center"/>
              <w:rPr>
                <w:ins w:id="1352" w:author="Author"/>
              </w:rPr>
            </w:pPr>
            <w:ins w:id="1353" w:author="Author">
              <w:r>
                <w:t>35.0</w:t>
              </w:r>
            </w:ins>
          </w:p>
        </w:tc>
        <w:tc>
          <w:tcPr>
            <w:tcW w:w="973" w:type="dxa"/>
            <w:tcBorders>
              <w:top w:val="single" w:sz="4" w:space="0" w:color="auto"/>
              <w:left w:val="nil"/>
              <w:bottom w:val="single" w:sz="4" w:space="0" w:color="auto"/>
              <w:right w:val="single" w:sz="4" w:space="0" w:color="auto"/>
            </w:tcBorders>
          </w:tcPr>
          <w:p w14:paraId="1A3C6C9C" w14:textId="77777777" w:rsidR="00287DFD" w:rsidRDefault="00287DFD" w:rsidP="00BD0CE7">
            <w:pPr>
              <w:pStyle w:val="Tabletext"/>
              <w:jc w:val="center"/>
              <w:rPr>
                <w:ins w:id="1354" w:author="Author"/>
              </w:rPr>
            </w:pPr>
            <w:ins w:id="1355" w:author="Author">
              <w:r>
                <w:t>48.7</w:t>
              </w:r>
            </w:ins>
          </w:p>
        </w:tc>
      </w:tr>
      <w:tr w:rsidR="00287DFD" w:rsidRPr="00D40B8D" w14:paraId="39B7D75A" w14:textId="77777777" w:rsidTr="00BD0CE7">
        <w:trPr>
          <w:trHeight w:val="300"/>
          <w:jc w:val="center"/>
          <w:ins w:id="1356" w:author="Author"/>
        </w:trPr>
        <w:tc>
          <w:tcPr>
            <w:tcW w:w="854" w:type="dxa"/>
            <w:tcBorders>
              <w:top w:val="nil"/>
              <w:left w:val="single" w:sz="4" w:space="0" w:color="auto"/>
              <w:bottom w:val="single" w:sz="4" w:space="0" w:color="auto"/>
              <w:right w:val="single" w:sz="4" w:space="0" w:color="auto"/>
            </w:tcBorders>
            <w:noWrap/>
            <w:hideMark/>
          </w:tcPr>
          <w:p w14:paraId="1EDEEA9D" w14:textId="77777777" w:rsidR="00287DFD" w:rsidRPr="00D40B8D" w:rsidRDefault="00287DFD" w:rsidP="00BD0CE7">
            <w:pPr>
              <w:pStyle w:val="Tabletext"/>
              <w:jc w:val="center"/>
              <w:rPr>
                <w:ins w:id="1357" w:author="Author"/>
              </w:rPr>
            </w:pPr>
            <w:ins w:id="1358" w:author="Author">
              <w:r w:rsidRPr="00D40B8D">
                <w:t>80</w:t>
              </w:r>
            </w:ins>
          </w:p>
        </w:tc>
        <w:tc>
          <w:tcPr>
            <w:tcW w:w="1721" w:type="dxa"/>
            <w:tcBorders>
              <w:top w:val="single" w:sz="4" w:space="0" w:color="auto"/>
              <w:left w:val="nil"/>
              <w:bottom w:val="single" w:sz="4" w:space="0" w:color="auto"/>
              <w:right w:val="single" w:sz="4" w:space="0" w:color="auto"/>
            </w:tcBorders>
          </w:tcPr>
          <w:p w14:paraId="68DB3E28" w14:textId="77777777" w:rsidR="00287DFD" w:rsidRPr="00D40B8D" w:rsidRDefault="00287DFD" w:rsidP="00BD0CE7">
            <w:pPr>
              <w:pStyle w:val="Tabletext"/>
              <w:jc w:val="center"/>
              <w:rPr>
                <w:ins w:id="1359" w:author="Author"/>
              </w:rPr>
            </w:pPr>
            <w:ins w:id="1360" w:author="Author">
              <w:r>
                <w:t>-132.0</w:t>
              </w:r>
            </w:ins>
          </w:p>
        </w:tc>
        <w:tc>
          <w:tcPr>
            <w:tcW w:w="1823" w:type="dxa"/>
            <w:tcBorders>
              <w:top w:val="single" w:sz="4" w:space="0" w:color="auto"/>
              <w:left w:val="nil"/>
              <w:bottom w:val="single" w:sz="4" w:space="0" w:color="auto"/>
              <w:right w:val="single" w:sz="4" w:space="0" w:color="auto"/>
            </w:tcBorders>
          </w:tcPr>
          <w:p w14:paraId="3DEC7C6B" w14:textId="77777777" w:rsidR="00287DFD" w:rsidRDefault="00287DFD" w:rsidP="00BD0CE7">
            <w:pPr>
              <w:pStyle w:val="Tabletext"/>
              <w:jc w:val="center"/>
              <w:rPr>
                <w:ins w:id="1361" w:author="Author"/>
              </w:rPr>
            </w:pPr>
            <w:ins w:id="1362" w:author="Author">
              <w:r>
                <w:t>-126.0</w:t>
              </w:r>
            </w:ins>
          </w:p>
        </w:tc>
        <w:tc>
          <w:tcPr>
            <w:tcW w:w="993" w:type="dxa"/>
            <w:tcBorders>
              <w:top w:val="single" w:sz="4" w:space="0" w:color="auto"/>
              <w:left w:val="nil"/>
              <w:bottom w:val="single" w:sz="4" w:space="0" w:color="auto"/>
              <w:right w:val="single" w:sz="4" w:space="0" w:color="auto"/>
            </w:tcBorders>
          </w:tcPr>
          <w:p w14:paraId="346DE053" w14:textId="77777777" w:rsidR="00287DFD" w:rsidRDefault="00287DFD" w:rsidP="00BD0CE7">
            <w:pPr>
              <w:pStyle w:val="Tabletext"/>
              <w:jc w:val="center"/>
              <w:rPr>
                <w:ins w:id="1363" w:author="Author"/>
              </w:rPr>
            </w:pPr>
            <w:ins w:id="1364" w:author="Author">
              <w:r w:rsidRPr="00D40B8D">
                <w:t>−</w:t>
              </w:r>
              <w:r>
                <w:t>12</w:t>
              </w:r>
              <w:r w:rsidRPr="00D40B8D">
                <w:t>.</w:t>
              </w:r>
              <w:r>
                <w:t>3</w:t>
              </w:r>
            </w:ins>
          </w:p>
        </w:tc>
        <w:tc>
          <w:tcPr>
            <w:tcW w:w="1133" w:type="dxa"/>
            <w:tcBorders>
              <w:top w:val="single" w:sz="4" w:space="0" w:color="auto"/>
              <w:left w:val="nil"/>
              <w:bottom w:val="single" w:sz="4" w:space="0" w:color="auto"/>
              <w:right w:val="single" w:sz="4" w:space="0" w:color="auto"/>
            </w:tcBorders>
          </w:tcPr>
          <w:p w14:paraId="7643A69E" w14:textId="77777777" w:rsidR="00287DFD" w:rsidRDefault="00287DFD" w:rsidP="00BD0CE7">
            <w:pPr>
              <w:pStyle w:val="Tabletext"/>
              <w:jc w:val="center"/>
              <w:rPr>
                <w:ins w:id="1365" w:author="Author"/>
              </w:rPr>
            </w:pPr>
            <w:ins w:id="1366" w:author="Author">
              <w:r w:rsidRPr="00D40B8D">
                <w:t>−</w:t>
              </w:r>
              <w:r>
                <w:t>17</w:t>
              </w:r>
              <w:r w:rsidRPr="00D40B8D">
                <w:t>.</w:t>
              </w:r>
              <w:r>
                <w:t>9</w:t>
              </w:r>
            </w:ins>
          </w:p>
        </w:tc>
        <w:tc>
          <w:tcPr>
            <w:tcW w:w="992" w:type="dxa"/>
            <w:tcBorders>
              <w:top w:val="single" w:sz="4" w:space="0" w:color="auto"/>
              <w:left w:val="nil"/>
              <w:bottom w:val="single" w:sz="4" w:space="0" w:color="auto"/>
              <w:right w:val="single" w:sz="4" w:space="0" w:color="auto"/>
            </w:tcBorders>
          </w:tcPr>
          <w:p w14:paraId="1C5BECC4" w14:textId="77777777" w:rsidR="00287DFD" w:rsidRDefault="00287DFD" w:rsidP="00BD0CE7">
            <w:pPr>
              <w:pStyle w:val="Tabletext"/>
              <w:jc w:val="center"/>
              <w:rPr>
                <w:ins w:id="1367" w:author="Author"/>
              </w:rPr>
            </w:pPr>
            <w:ins w:id="1368" w:author="Author">
              <w:r>
                <w:t>-143.9</w:t>
              </w:r>
            </w:ins>
          </w:p>
        </w:tc>
        <w:tc>
          <w:tcPr>
            <w:tcW w:w="567" w:type="dxa"/>
            <w:tcBorders>
              <w:top w:val="single" w:sz="4" w:space="0" w:color="auto"/>
              <w:left w:val="nil"/>
              <w:bottom w:val="single" w:sz="4" w:space="0" w:color="auto"/>
              <w:right w:val="single" w:sz="4" w:space="0" w:color="auto"/>
            </w:tcBorders>
          </w:tcPr>
          <w:p w14:paraId="0D96EE4D" w14:textId="77777777" w:rsidR="00287DFD" w:rsidRDefault="00287DFD" w:rsidP="00BD0CE7">
            <w:pPr>
              <w:pStyle w:val="Tabletext"/>
              <w:jc w:val="center"/>
              <w:rPr>
                <w:ins w:id="1369" w:author="Author"/>
              </w:rPr>
            </w:pPr>
            <w:ins w:id="1370" w:author="Author">
              <w:r>
                <w:t>34.5</w:t>
              </w:r>
            </w:ins>
          </w:p>
        </w:tc>
        <w:tc>
          <w:tcPr>
            <w:tcW w:w="973" w:type="dxa"/>
            <w:tcBorders>
              <w:top w:val="single" w:sz="4" w:space="0" w:color="auto"/>
              <w:left w:val="nil"/>
              <w:bottom w:val="single" w:sz="4" w:space="0" w:color="auto"/>
              <w:right w:val="single" w:sz="4" w:space="0" w:color="auto"/>
            </w:tcBorders>
          </w:tcPr>
          <w:p w14:paraId="7240C44E" w14:textId="77777777" w:rsidR="00287DFD" w:rsidRDefault="00287DFD" w:rsidP="00BD0CE7">
            <w:pPr>
              <w:pStyle w:val="Tabletext"/>
              <w:jc w:val="center"/>
              <w:rPr>
                <w:ins w:id="1371" w:author="Author"/>
              </w:rPr>
            </w:pPr>
            <w:ins w:id="1372" w:author="Author">
              <w:r>
                <w:t>51.7</w:t>
              </w:r>
            </w:ins>
          </w:p>
        </w:tc>
      </w:tr>
      <w:tr w:rsidR="00287DFD" w:rsidRPr="00D40B8D" w14:paraId="62DBE847" w14:textId="77777777" w:rsidTr="00BD0CE7">
        <w:trPr>
          <w:trHeight w:val="300"/>
          <w:jc w:val="center"/>
          <w:ins w:id="1373" w:author="Author"/>
        </w:trPr>
        <w:tc>
          <w:tcPr>
            <w:tcW w:w="854" w:type="dxa"/>
            <w:tcBorders>
              <w:top w:val="nil"/>
              <w:left w:val="single" w:sz="4" w:space="0" w:color="auto"/>
              <w:bottom w:val="single" w:sz="4" w:space="0" w:color="auto"/>
              <w:right w:val="single" w:sz="4" w:space="0" w:color="auto"/>
            </w:tcBorders>
            <w:noWrap/>
            <w:hideMark/>
          </w:tcPr>
          <w:p w14:paraId="5CCD6AA4" w14:textId="77777777" w:rsidR="00287DFD" w:rsidRPr="00D40B8D" w:rsidRDefault="00287DFD" w:rsidP="00BD0CE7">
            <w:pPr>
              <w:pStyle w:val="Tabletext"/>
              <w:jc w:val="center"/>
              <w:rPr>
                <w:ins w:id="1374" w:author="Author"/>
              </w:rPr>
            </w:pPr>
            <w:ins w:id="1375" w:author="Author">
              <w:r w:rsidRPr="00D40B8D">
                <w:t>90</w:t>
              </w:r>
            </w:ins>
          </w:p>
        </w:tc>
        <w:tc>
          <w:tcPr>
            <w:tcW w:w="1721" w:type="dxa"/>
            <w:tcBorders>
              <w:top w:val="single" w:sz="4" w:space="0" w:color="auto"/>
              <w:left w:val="nil"/>
              <w:bottom w:val="single" w:sz="4" w:space="0" w:color="auto"/>
              <w:right w:val="single" w:sz="4" w:space="0" w:color="auto"/>
            </w:tcBorders>
          </w:tcPr>
          <w:p w14:paraId="4F80F257" w14:textId="77777777" w:rsidR="00287DFD" w:rsidRPr="00D40B8D" w:rsidRDefault="00287DFD" w:rsidP="00BD0CE7">
            <w:pPr>
              <w:pStyle w:val="Tabletext"/>
              <w:jc w:val="center"/>
              <w:rPr>
                <w:ins w:id="1376" w:author="Author"/>
              </w:rPr>
            </w:pPr>
            <w:ins w:id="1377" w:author="Author">
              <w:r>
                <w:t>-131.0</w:t>
              </w:r>
            </w:ins>
          </w:p>
        </w:tc>
        <w:tc>
          <w:tcPr>
            <w:tcW w:w="1823" w:type="dxa"/>
            <w:tcBorders>
              <w:top w:val="single" w:sz="4" w:space="0" w:color="auto"/>
              <w:left w:val="nil"/>
              <w:bottom w:val="single" w:sz="4" w:space="0" w:color="auto"/>
              <w:right w:val="single" w:sz="4" w:space="0" w:color="auto"/>
            </w:tcBorders>
          </w:tcPr>
          <w:p w14:paraId="20DDC880" w14:textId="77777777" w:rsidR="00287DFD" w:rsidRDefault="00287DFD" w:rsidP="00BD0CE7">
            <w:pPr>
              <w:pStyle w:val="Tabletext"/>
              <w:jc w:val="center"/>
              <w:rPr>
                <w:ins w:id="1378" w:author="Author"/>
              </w:rPr>
            </w:pPr>
            <w:ins w:id="1379" w:author="Author">
              <w:r>
                <w:t>-125.0</w:t>
              </w:r>
            </w:ins>
          </w:p>
        </w:tc>
        <w:tc>
          <w:tcPr>
            <w:tcW w:w="993" w:type="dxa"/>
            <w:tcBorders>
              <w:top w:val="single" w:sz="4" w:space="0" w:color="auto"/>
              <w:left w:val="nil"/>
              <w:bottom w:val="single" w:sz="4" w:space="0" w:color="auto"/>
              <w:right w:val="single" w:sz="4" w:space="0" w:color="auto"/>
            </w:tcBorders>
          </w:tcPr>
          <w:p w14:paraId="7761A89E" w14:textId="77777777" w:rsidR="00287DFD" w:rsidRDefault="00287DFD" w:rsidP="00BD0CE7">
            <w:pPr>
              <w:pStyle w:val="Tabletext"/>
              <w:jc w:val="center"/>
              <w:rPr>
                <w:ins w:id="1380" w:author="Author"/>
              </w:rPr>
            </w:pPr>
            <w:ins w:id="1381" w:author="Author">
              <w:r w:rsidRPr="00D40B8D">
                <w:t>−</w:t>
              </w:r>
              <w:r>
                <w:t>12</w:t>
              </w:r>
              <w:r w:rsidRPr="00D40B8D">
                <w:t>.</w:t>
              </w:r>
              <w:r>
                <w:t>6</w:t>
              </w:r>
            </w:ins>
          </w:p>
        </w:tc>
        <w:tc>
          <w:tcPr>
            <w:tcW w:w="1133" w:type="dxa"/>
            <w:tcBorders>
              <w:top w:val="single" w:sz="4" w:space="0" w:color="auto"/>
              <w:left w:val="nil"/>
              <w:bottom w:val="single" w:sz="4" w:space="0" w:color="auto"/>
              <w:right w:val="single" w:sz="4" w:space="0" w:color="auto"/>
            </w:tcBorders>
          </w:tcPr>
          <w:p w14:paraId="788EB898" w14:textId="77777777" w:rsidR="00287DFD" w:rsidRDefault="00287DFD" w:rsidP="00BD0CE7">
            <w:pPr>
              <w:pStyle w:val="Tabletext"/>
              <w:jc w:val="center"/>
              <w:rPr>
                <w:ins w:id="1382" w:author="Author"/>
              </w:rPr>
            </w:pPr>
            <w:ins w:id="1383" w:author="Author">
              <w:r w:rsidRPr="00D40B8D">
                <w:t>−</w:t>
              </w:r>
              <w:r>
                <w:t>18</w:t>
              </w:r>
              <w:r w:rsidRPr="00D40B8D">
                <w:t>.</w:t>
              </w:r>
              <w:r>
                <w:t>2</w:t>
              </w:r>
            </w:ins>
          </w:p>
        </w:tc>
        <w:tc>
          <w:tcPr>
            <w:tcW w:w="992" w:type="dxa"/>
            <w:tcBorders>
              <w:top w:val="single" w:sz="4" w:space="0" w:color="auto"/>
              <w:left w:val="nil"/>
              <w:bottom w:val="single" w:sz="4" w:space="0" w:color="auto"/>
              <w:right w:val="single" w:sz="4" w:space="0" w:color="auto"/>
            </w:tcBorders>
          </w:tcPr>
          <w:p w14:paraId="164CA186" w14:textId="77777777" w:rsidR="00287DFD" w:rsidRDefault="00287DFD" w:rsidP="00BD0CE7">
            <w:pPr>
              <w:pStyle w:val="Tabletext"/>
              <w:jc w:val="center"/>
              <w:rPr>
                <w:ins w:id="1384" w:author="Author"/>
              </w:rPr>
            </w:pPr>
            <w:ins w:id="1385" w:author="Author">
              <w:r>
                <w:t>-143.2</w:t>
              </w:r>
            </w:ins>
          </w:p>
        </w:tc>
        <w:tc>
          <w:tcPr>
            <w:tcW w:w="567" w:type="dxa"/>
            <w:tcBorders>
              <w:top w:val="single" w:sz="4" w:space="0" w:color="auto"/>
              <w:left w:val="nil"/>
              <w:bottom w:val="single" w:sz="4" w:space="0" w:color="auto"/>
              <w:right w:val="single" w:sz="4" w:space="0" w:color="auto"/>
            </w:tcBorders>
          </w:tcPr>
          <w:p w14:paraId="14DD405D" w14:textId="77777777" w:rsidR="00287DFD" w:rsidRDefault="00287DFD" w:rsidP="00BD0CE7">
            <w:pPr>
              <w:pStyle w:val="Tabletext"/>
              <w:jc w:val="center"/>
              <w:rPr>
                <w:ins w:id="1386" w:author="Author"/>
              </w:rPr>
            </w:pPr>
            <w:ins w:id="1387" w:author="Author">
              <w:r>
                <w:t>33.8</w:t>
              </w:r>
            </w:ins>
          </w:p>
        </w:tc>
        <w:tc>
          <w:tcPr>
            <w:tcW w:w="973" w:type="dxa"/>
            <w:tcBorders>
              <w:top w:val="single" w:sz="4" w:space="0" w:color="auto"/>
              <w:left w:val="nil"/>
              <w:bottom w:val="single" w:sz="4" w:space="0" w:color="auto"/>
              <w:right w:val="single" w:sz="4" w:space="0" w:color="auto"/>
            </w:tcBorders>
          </w:tcPr>
          <w:p w14:paraId="06FAE97C" w14:textId="77777777" w:rsidR="00287DFD" w:rsidRDefault="00287DFD" w:rsidP="00BD0CE7">
            <w:pPr>
              <w:pStyle w:val="Tabletext"/>
              <w:jc w:val="center"/>
              <w:rPr>
                <w:ins w:id="1388" w:author="Author"/>
              </w:rPr>
            </w:pPr>
            <w:ins w:id="1389" w:author="Author">
              <w:r>
                <w:t>55.2</w:t>
              </w:r>
            </w:ins>
          </w:p>
        </w:tc>
      </w:tr>
    </w:tbl>
    <w:p w14:paraId="296AC868" w14:textId="77777777" w:rsidR="00287DFD" w:rsidRDefault="00287DFD" w:rsidP="00287DFD">
      <w:pPr>
        <w:rPr>
          <w:ins w:id="1390" w:author="Author"/>
        </w:rPr>
      </w:pPr>
    </w:p>
    <w:p w14:paraId="009704BE" w14:textId="77777777" w:rsidR="00287DFD" w:rsidRDefault="00287DFD" w:rsidP="00287DFD">
      <w:pPr>
        <w:pStyle w:val="Heading3"/>
        <w:rPr>
          <w:ins w:id="1391" w:author="Author"/>
        </w:rPr>
      </w:pPr>
      <w:ins w:id="1392" w:author="Author">
        <w:r>
          <w:t>6</w:t>
        </w:r>
        <w:r w:rsidRPr="00D40B8D">
          <w:t>.1.2</w:t>
        </w:r>
        <w:r>
          <w:t>.2.1.4</w:t>
        </w:r>
        <w:r w:rsidRPr="00D40B8D">
          <w:tab/>
        </w:r>
        <w:r>
          <w:t>Conclusions</w:t>
        </w:r>
      </w:ins>
    </w:p>
    <w:p w14:paraId="3C9DA106" w14:textId="278D26FF" w:rsidR="00287DFD" w:rsidRDefault="00287DFD" w:rsidP="00287DFD">
      <w:pPr>
        <w:rPr>
          <w:ins w:id="1393" w:author="Author"/>
        </w:rPr>
      </w:pPr>
      <w:ins w:id="1394" w:author="Author">
        <w:r>
          <w:t xml:space="preserve">As shown in Table </w:t>
        </w:r>
        <w:r w:rsidR="00C66C4C">
          <w:t>36</w:t>
        </w:r>
        <w:r>
          <w:t xml:space="preserve">, the carrier to interference ratio (C/I) for the mobile station to base station link with interference from the VDE-SAT downlink will be between 28.1 dB and 40.2 </w:t>
        </w:r>
        <w:proofErr w:type="spellStart"/>
        <w:r>
          <w:t>dB.</w:t>
        </w:r>
        <w:proofErr w:type="spellEnd"/>
        <w:r>
          <w:t xml:space="preserve"> For the base station to mobile station link the C/I with interference from the VDE-SAT downlink will be between 33.1 and 38.0 dB, as shown in Table </w:t>
        </w:r>
        <w:r w:rsidR="00BE5AF0">
          <w:t>37.</w:t>
        </w:r>
      </w:ins>
    </w:p>
    <w:p w14:paraId="06373F46" w14:textId="6421DCB9" w:rsidR="00287DFD" w:rsidRDefault="00287DFD" w:rsidP="00287DFD">
      <w:pPr>
        <w:rPr>
          <w:ins w:id="1395" w:author="Author"/>
        </w:rPr>
      </w:pPr>
      <w:ins w:id="1396" w:author="Author">
        <w:r>
          <w:t xml:space="preserve">Recommendation ITU-R M.1808, section 2.2 of Annex 1, provide SINAD ratio values of 12 dB to 20 dB for establishing degradation protection for land mobile systems. These SINAD values correspond to C/I values of 6 dB to 10 </w:t>
        </w:r>
        <w:proofErr w:type="spellStart"/>
        <w:r>
          <w:t>dB.</w:t>
        </w:r>
        <w:proofErr w:type="spellEnd"/>
        <w:r>
          <w:t xml:space="preserve"> A C/I level of more than 28.1 dB for the mobile station to base station link with interference from the VDE-SAT downlink is negligible relative to the SINAD degradation protection values provided in Recommendation ITU-R M.1808. When, considering the actual realizable pfd level, the situation will improve even further.</w:t>
        </w:r>
      </w:ins>
    </w:p>
    <w:p w14:paraId="10830213" w14:textId="514067A6" w:rsidR="00287DFD" w:rsidRDefault="00287DFD" w:rsidP="00287DFD">
      <w:pPr>
        <w:rPr>
          <w:ins w:id="1397" w:author="Author"/>
        </w:rPr>
      </w:pPr>
      <w:ins w:id="1398" w:author="Author">
        <w:r>
          <w:t>Furthermore, Report ITU-R M.1021 provide</w:t>
        </w:r>
        <w:r w:rsidR="00AE13C3">
          <w:t>s</w:t>
        </w:r>
        <w:r>
          <w:t xml:space="preserve"> equipment characteristics for digital transmission in the land mobile service, including a bit energy to noise density ratio (</w:t>
        </w:r>
        <w:proofErr w:type="spellStart"/>
        <w:r>
          <w:t>E</w:t>
        </w:r>
        <w:r w:rsidRPr="000051D8">
          <w:rPr>
            <w:vertAlign w:val="subscript"/>
          </w:rPr>
          <w:t>b</w:t>
        </w:r>
        <w:proofErr w:type="spellEnd"/>
        <w:r>
          <w:t>/N</w:t>
        </w:r>
        <w:r w:rsidRPr="000051D8">
          <w:rPr>
            <w:vertAlign w:val="subscript"/>
          </w:rPr>
          <w:t>0</w:t>
        </w:r>
        <w:r>
          <w:t>) reference sensitivity of 12 dB corresponding to a bit error ratio (BER) of 1%. According to Recommendation ITU-R M.1808, digital land mobile systems use C4FM modulation and a BER threshold of 5%. C4FM modulation has two bits per symbol. Given that C/I corresponds to symbol energy to noise density ratio (</w:t>
        </w:r>
        <w:proofErr w:type="spellStart"/>
        <w:r>
          <w:t>E</w:t>
        </w:r>
        <w:r>
          <w:rPr>
            <w:vertAlign w:val="subscript"/>
          </w:rPr>
          <w:t>s</w:t>
        </w:r>
        <w:proofErr w:type="spellEnd"/>
        <w:r>
          <w:t>/N</w:t>
        </w:r>
        <w:r w:rsidRPr="000051D8">
          <w:rPr>
            <w:vertAlign w:val="subscript"/>
          </w:rPr>
          <w:t>0</w:t>
        </w:r>
        <w:r>
          <w:t xml:space="preserve">), digital land mobile systems have a typical C/(N+I) threshold of 15 </w:t>
        </w:r>
        <w:proofErr w:type="spellStart"/>
        <w:r>
          <w:t>dB.</w:t>
        </w:r>
        <w:proofErr w:type="spellEnd"/>
        <w:r>
          <w:t xml:space="preserve"> A C/I level of more than 28.1 dB for the mobile station to base station link with interference from the VDE-SAT downlink is negligible relative to the reference sensitivity provided in Report ITU-R M.1021. When, considering the actual realizable pfd level, the situation will improve even further.</w:t>
        </w:r>
      </w:ins>
    </w:p>
    <w:p w14:paraId="0CF35BBC" w14:textId="77777777" w:rsidR="00287DFD" w:rsidRDefault="00287DFD" w:rsidP="00287DFD">
      <w:pPr>
        <w:rPr>
          <w:ins w:id="1399" w:author="Author"/>
        </w:rPr>
      </w:pPr>
      <w:ins w:id="1400" w:author="Author">
        <w:r>
          <w:t>Therefore, it can be concluded that the land mobile service will not experience harmful interference from the VDE-SAT downlink with the pfd-mask specified in Recommendation ITU-R M.2092-0.</w:t>
        </w:r>
      </w:ins>
    </w:p>
    <w:p w14:paraId="6E45E134" w14:textId="77777777" w:rsidR="00287DFD" w:rsidRPr="00A906A0" w:rsidRDefault="00287DFD" w:rsidP="00F236A2">
      <w:pPr>
        <w:rPr>
          <w:rPrChange w:id="1401" w:author="Author">
            <w:rPr>
              <w:lang w:val="en-US"/>
            </w:rPr>
          </w:rPrChange>
        </w:rPr>
      </w:pPr>
    </w:p>
    <w:p w14:paraId="7486C154" w14:textId="77777777" w:rsidR="00BE6EB2" w:rsidRPr="002A5028" w:rsidRDefault="00BE6EB2" w:rsidP="00F236A2">
      <w:pPr>
        <w:pStyle w:val="Heading5"/>
        <w:rPr>
          <w:lang w:val="en-US"/>
        </w:rPr>
      </w:pPr>
      <w:r w:rsidRPr="002A5028">
        <w:rPr>
          <w:lang w:val="en-US"/>
        </w:rPr>
        <w:lastRenderedPageBreak/>
        <w:t>6.1.2.2.2</w:t>
      </w:r>
      <w:r w:rsidRPr="002A5028">
        <w:rPr>
          <w:lang w:val="en-US"/>
        </w:rPr>
        <w:tab/>
        <w:t xml:space="preserve">View 2 about </w:t>
      </w:r>
      <w:r w:rsidR="005F0E07" w:rsidRPr="002A5028">
        <w:rPr>
          <w:lang w:val="en-US"/>
        </w:rPr>
        <w:t xml:space="preserve">the </w:t>
      </w:r>
      <w:r w:rsidR="00F81ACF" w:rsidRPr="002A5028">
        <w:rPr>
          <w:lang w:val="en-US"/>
        </w:rPr>
        <w:t>power flux density</w:t>
      </w:r>
      <w:r w:rsidRPr="002A5028">
        <w:rPr>
          <w:lang w:val="en-US"/>
        </w:rPr>
        <w:t xml:space="preserve"> mask</w:t>
      </w:r>
    </w:p>
    <w:p w14:paraId="425B4C38" w14:textId="77777777" w:rsidR="007F47C5" w:rsidRPr="002A5028" w:rsidRDefault="007F47C5" w:rsidP="007F47C5">
      <w:pPr>
        <w:spacing w:before="60"/>
        <w:rPr>
          <w:lang w:val="en-US"/>
        </w:rPr>
      </w:pPr>
      <w:r>
        <w:rPr>
          <w:lang w:val="en-US"/>
        </w:rPr>
        <w:t>(… no change …)</w:t>
      </w:r>
    </w:p>
    <w:p w14:paraId="1D1742D1" w14:textId="77777777" w:rsidR="00BE6EB2" w:rsidRPr="002A5028" w:rsidRDefault="00BE6EB2" w:rsidP="00A80624">
      <w:pPr>
        <w:pStyle w:val="Heading5"/>
        <w:rPr>
          <w:lang w:val="en-US"/>
        </w:rPr>
      </w:pPr>
      <w:r w:rsidRPr="002A5028">
        <w:rPr>
          <w:lang w:val="en-US"/>
        </w:rPr>
        <w:t>6.1.2.2.3</w:t>
      </w:r>
      <w:r w:rsidRPr="002A5028">
        <w:rPr>
          <w:lang w:val="en-US"/>
        </w:rPr>
        <w:tab/>
        <w:t xml:space="preserve">View 3 about </w:t>
      </w:r>
      <w:r w:rsidR="005375EB" w:rsidRPr="002A5028">
        <w:rPr>
          <w:lang w:val="en-US"/>
        </w:rPr>
        <w:t>power flux density</w:t>
      </w:r>
      <w:r w:rsidRPr="002A5028">
        <w:rPr>
          <w:lang w:val="en-US"/>
        </w:rPr>
        <w:t xml:space="preserve"> mask</w:t>
      </w:r>
    </w:p>
    <w:p w14:paraId="4387DB62" w14:textId="77777777" w:rsidR="007F47C5" w:rsidRPr="002A5028" w:rsidRDefault="007F47C5" w:rsidP="007F47C5">
      <w:pPr>
        <w:spacing w:before="60"/>
        <w:rPr>
          <w:lang w:val="en-US"/>
        </w:rPr>
      </w:pPr>
      <w:r>
        <w:rPr>
          <w:lang w:val="en-US"/>
        </w:rPr>
        <w:t>(… no change …)</w:t>
      </w:r>
    </w:p>
    <w:p w14:paraId="5F90C07F" w14:textId="77777777" w:rsidR="00BE6EB2" w:rsidRPr="002A5028" w:rsidRDefault="00BE6EB2" w:rsidP="00006CD9">
      <w:pPr>
        <w:pStyle w:val="Heading2"/>
        <w:ind w:left="0" w:firstLine="0"/>
        <w:rPr>
          <w:lang w:val="en-US"/>
        </w:rPr>
      </w:pPr>
      <w:r w:rsidRPr="002A5028">
        <w:rPr>
          <w:lang w:val="en-US"/>
        </w:rPr>
        <w:t>6.2</w:t>
      </w:r>
      <w:r w:rsidRPr="002A5028">
        <w:rPr>
          <w:lang w:val="en-US"/>
        </w:rPr>
        <w:tab/>
        <w:t>Out-of-band interference</w:t>
      </w:r>
    </w:p>
    <w:bookmarkEnd w:id="27"/>
    <w:p w14:paraId="391B4C39" w14:textId="3BD15FA2" w:rsidR="00BE6EB2" w:rsidRPr="002A5028" w:rsidRDefault="007F47C5" w:rsidP="00D2513C">
      <w:pPr>
        <w:spacing w:before="60"/>
        <w:rPr>
          <w:lang w:val="en-US"/>
        </w:rPr>
      </w:pPr>
      <w:r>
        <w:rPr>
          <w:lang w:val="en-US"/>
        </w:rPr>
        <w:t>(… no change …)</w:t>
      </w:r>
    </w:p>
    <w:p w14:paraId="6747F9A7" w14:textId="77777777" w:rsidR="00BE6EB2" w:rsidRPr="002A5028" w:rsidRDefault="00BE6EB2" w:rsidP="00006CD9">
      <w:pPr>
        <w:pStyle w:val="Heading1"/>
        <w:numPr>
          <w:ilvl w:val="0"/>
          <w:numId w:val="2"/>
        </w:numPr>
        <w:ind w:left="1134" w:hanging="1134"/>
        <w:rPr>
          <w:lang w:val="en-US"/>
        </w:rPr>
      </w:pPr>
      <w:bookmarkStart w:id="1402" w:name="_Toc445972032"/>
      <w:r w:rsidRPr="002A5028">
        <w:rPr>
          <w:lang w:val="en-US"/>
        </w:rPr>
        <w:t>Satellite receiver resilience to harmful interference from incumbent services and those in adjacent frequency band</w:t>
      </w:r>
      <w:bookmarkEnd w:id="1402"/>
    </w:p>
    <w:p w14:paraId="4F41586E" w14:textId="77777777" w:rsidR="00BE6EB2" w:rsidRPr="002A5028" w:rsidRDefault="00BE6EB2" w:rsidP="00006CD9">
      <w:pPr>
        <w:pStyle w:val="Heading2"/>
        <w:rPr>
          <w:lang w:val="en-US"/>
        </w:rPr>
      </w:pPr>
      <w:bookmarkStart w:id="1403" w:name="_Toc445972033"/>
      <w:r w:rsidRPr="002A5028">
        <w:rPr>
          <w:lang w:val="en-US"/>
        </w:rPr>
        <w:t>7.1</w:t>
      </w:r>
      <w:r w:rsidRPr="002A5028">
        <w:rPr>
          <w:lang w:val="en-US"/>
        </w:rPr>
        <w:tab/>
        <w:t xml:space="preserve">Compatibility of </w:t>
      </w:r>
      <w:r w:rsidR="00312719" w:rsidRPr="002A5028">
        <w:rPr>
          <w:lang w:val="en-US"/>
        </w:rPr>
        <w:t>VHF data exchange - satellite</w:t>
      </w:r>
      <w:r w:rsidRPr="002A5028">
        <w:rPr>
          <w:lang w:val="en-US"/>
        </w:rPr>
        <w:t xml:space="preserve"> with the mobile service operating in the frequency band 156-162 MHz</w:t>
      </w:r>
    </w:p>
    <w:p w14:paraId="18EA48DB" w14:textId="77777777" w:rsidR="00BE6EB2" w:rsidRPr="002A5028" w:rsidRDefault="00BE6EB2" w:rsidP="00006CD9">
      <w:pPr>
        <w:pStyle w:val="Heading3"/>
        <w:rPr>
          <w:lang w:val="en-US"/>
        </w:rPr>
      </w:pPr>
      <w:r w:rsidRPr="002A5028">
        <w:rPr>
          <w:lang w:val="en-US"/>
        </w:rPr>
        <w:t>7.1.1</w:t>
      </w:r>
      <w:r w:rsidRPr="002A5028">
        <w:rPr>
          <w:lang w:val="en-US"/>
        </w:rPr>
        <w:tab/>
        <w:t>Introduction</w:t>
      </w:r>
    </w:p>
    <w:p w14:paraId="6A4E9DEB" w14:textId="77777777" w:rsidR="00D2513C" w:rsidRPr="002A5028" w:rsidRDefault="00D2513C" w:rsidP="00D2513C">
      <w:pPr>
        <w:spacing w:before="60"/>
        <w:rPr>
          <w:lang w:val="en-US"/>
        </w:rPr>
      </w:pPr>
      <w:r>
        <w:rPr>
          <w:lang w:val="en-US"/>
        </w:rPr>
        <w:t>(… no change …)</w:t>
      </w:r>
    </w:p>
    <w:p w14:paraId="41D33B4C" w14:textId="77777777" w:rsidR="00BE6EB2" w:rsidRPr="002A5028" w:rsidRDefault="00BE6EB2" w:rsidP="00006CD9">
      <w:pPr>
        <w:pStyle w:val="Heading3"/>
        <w:rPr>
          <w:lang w:val="en-US"/>
        </w:rPr>
      </w:pPr>
      <w:r w:rsidRPr="002A5028">
        <w:rPr>
          <w:lang w:val="en-US"/>
        </w:rPr>
        <w:t>7.1.2</w:t>
      </w:r>
      <w:r w:rsidRPr="002A5028">
        <w:rPr>
          <w:lang w:val="en-US"/>
        </w:rPr>
        <w:tab/>
        <w:t>Characteristics of land mobile systems operating in the 156 to 162 MHz band</w:t>
      </w:r>
    </w:p>
    <w:p w14:paraId="650D38EE" w14:textId="77777777" w:rsidR="00D2513C" w:rsidRPr="002A5028" w:rsidRDefault="00D2513C" w:rsidP="00D2513C">
      <w:pPr>
        <w:spacing w:before="60"/>
        <w:rPr>
          <w:lang w:val="en-US"/>
        </w:rPr>
      </w:pPr>
      <w:r>
        <w:rPr>
          <w:lang w:val="en-US"/>
        </w:rPr>
        <w:t>(… no change …)</w:t>
      </w:r>
    </w:p>
    <w:p w14:paraId="78A6889A" w14:textId="77777777" w:rsidR="00BE6EB2" w:rsidRPr="002A5028" w:rsidRDefault="00BE6EB2" w:rsidP="00006CD9">
      <w:pPr>
        <w:pStyle w:val="Heading3"/>
        <w:rPr>
          <w:lang w:val="en-US"/>
        </w:rPr>
      </w:pPr>
      <w:r w:rsidRPr="002A5028">
        <w:rPr>
          <w:lang w:val="en-US"/>
        </w:rPr>
        <w:t>7.1.3</w:t>
      </w:r>
      <w:r w:rsidRPr="002A5028">
        <w:rPr>
          <w:lang w:val="en-US"/>
        </w:rPr>
        <w:tab/>
        <w:t xml:space="preserve">Characteristics of the </w:t>
      </w:r>
      <w:r w:rsidR="00312719" w:rsidRPr="002A5028">
        <w:rPr>
          <w:lang w:val="en-US"/>
        </w:rPr>
        <w:t>VHF data exchange - satellite</w:t>
      </w:r>
      <w:r w:rsidRPr="002A5028">
        <w:rPr>
          <w:lang w:val="en-US"/>
        </w:rPr>
        <w:t xml:space="preserve"> uplink</w:t>
      </w:r>
    </w:p>
    <w:p w14:paraId="11FBE7F8" w14:textId="12879672" w:rsidR="002F4601" w:rsidRPr="002A5028" w:rsidRDefault="00D2513C" w:rsidP="00D2513C">
      <w:pPr>
        <w:spacing w:before="60"/>
        <w:rPr>
          <w:lang w:val="en-US"/>
        </w:rPr>
      </w:pPr>
      <w:r>
        <w:rPr>
          <w:lang w:val="en-US"/>
        </w:rPr>
        <w:t>(… no change …)</w:t>
      </w:r>
    </w:p>
    <w:p w14:paraId="07FED60F" w14:textId="77777777" w:rsidR="00BE6EB2" w:rsidRPr="002A5028" w:rsidRDefault="00BE6EB2" w:rsidP="002F4601">
      <w:pPr>
        <w:pStyle w:val="Heading3"/>
        <w:rPr>
          <w:lang w:val="en-US"/>
        </w:rPr>
      </w:pPr>
      <w:r w:rsidRPr="002A5028">
        <w:rPr>
          <w:lang w:val="en-US"/>
        </w:rPr>
        <w:t>7.1.4</w:t>
      </w:r>
      <w:r w:rsidRPr="002A5028">
        <w:rPr>
          <w:lang w:val="en-US"/>
        </w:rPr>
        <w:tab/>
        <w:t>Estimation of interference level from base and mobile stations operating in the land mobile service in the 156 to 162 MHz band</w:t>
      </w:r>
    </w:p>
    <w:p w14:paraId="76A361C9" w14:textId="77777777" w:rsidR="00D2513C" w:rsidRPr="002A5028" w:rsidRDefault="00D2513C" w:rsidP="00D2513C">
      <w:pPr>
        <w:spacing w:before="60"/>
        <w:rPr>
          <w:lang w:val="en-US"/>
        </w:rPr>
      </w:pPr>
      <w:r>
        <w:rPr>
          <w:lang w:val="en-US"/>
        </w:rPr>
        <w:t>(… no change …)</w:t>
      </w:r>
    </w:p>
    <w:p w14:paraId="1024AF75" w14:textId="77777777" w:rsidR="00BE6EB2" w:rsidRPr="002A5028" w:rsidRDefault="00BE6EB2" w:rsidP="00006CD9">
      <w:pPr>
        <w:pStyle w:val="Heading3"/>
        <w:rPr>
          <w:lang w:val="en-US"/>
        </w:rPr>
      </w:pPr>
      <w:r w:rsidRPr="002A5028">
        <w:rPr>
          <w:lang w:val="en-US"/>
        </w:rPr>
        <w:t>7.1.5</w:t>
      </w:r>
      <w:r w:rsidRPr="002A5028">
        <w:rPr>
          <w:lang w:val="en-US"/>
        </w:rPr>
        <w:tab/>
        <w:t xml:space="preserve">Effect on </w:t>
      </w:r>
      <w:r w:rsidR="00312719" w:rsidRPr="002A5028">
        <w:rPr>
          <w:lang w:val="en-US"/>
        </w:rPr>
        <w:t>VHF data exchange - satellite</w:t>
      </w:r>
      <w:r w:rsidRPr="002A5028">
        <w:rPr>
          <w:lang w:val="en-US"/>
        </w:rPr>
        <w:t xml:space="preserve"> uplink link budget from interference from base and mobile stations operating in the land mobile service in the 156 to 162 MHz band</w:t>
      </w:r>
    </w:p>
    <w:p w14:paraId="4ABD60F1" w14:textId="228429F2" w:rsidR="00BE6EB2" w:rsidRPr="002A5028" w:rsidRDefault="00912B4F" w:rsidP="00A906A0">
      <w:pPr>
        <w:spacing w:before="60"/>
        <w:rPr>
          <w:lang w:val="en-US"/>
        </w:rPr>
        <w:pPrChange w:id="1404" w:author="Author">
          <w:pPr>
            <w:pStyle w:val="Tablefin"/>
          </w:pPr>
        </w:pPrChange>
      </w:pPr>
      <w:r>
        <w:rPr>
          <w:lang w:val="en-US"/>
        </w:rPr>
        <w:t>(… no change …)</w:t>
      </w:r>
    </w:p>
    <w:p w14:paraId="5E3CDE48" w14:textId="77777777" w:rsidR="00BE6EB2" w:rsidRPr="002A5028" w:rsidRDefault="00BE6EB2" w:rsidP="00006CD9">
      <w:pPr>
        <w:pStyle w:val="Heading3"/>
        <w:rPr>
          <w:lang w:val="en-US"/>
        </w:rPr>
      </w:pPr>
      <w:r w:rsidRPr="002A5028">
        <w:rPr>
          <w:lang w:val="en-US"/>
        </w:rPr>
        <w:t>7.1.6</w:t>
      </w:r>
      <w:r w:rsidRPr="002A5028">
        <w:rPr>
          <w:lang w:val="en-US"/>
        </w:rPr>
        <w:tab/>
        <w:t>Effect of interference from multiple land mobile stations</w:t>
      </w:r>
    </w:p>
    <w:p w14:paraId="0E8C557C" w14:textId="77777777" w:rsidR="003700B3" w:rsidRPr="002A5028" w:rsidRDefault="003700B3" w:rsidP="003700B3">
      <w:pPr>
        <w:rPr>
          <w:lang w:val="en-US"/>
        </w:rPr>
      </w:pPr>
      <w:r w:rsidRPr="002A5028">
        <w:rPr>
          <w:lang w:val="en-US"/>
        </w:rPr>
        <w:t>As a satellite at all times will cover a large area, there is a chance that the VDE-SAT receiver on-board a satellite will experience simultaneous interference from multiple land mobile stations. To evaluate the effect of simultaneous interference from multiple land mobile stations an interference scenario as illustrated in Figure 18 has been defined.</w:t>
      </w:r>
    </w:p>
    <w:p w14:paraId="38B8276D" w14:textId="77777777" w:rsidR="003700B3" w:rsidRPr="002A5028" w:rsidDel="009A15B7" w:rsidRDefault="003700B3" w:rsidP="003700B3">
      <w:pPr>
        <w:rPr>
          <w:del w:id="1405" w:author="Author"/>
          <w:i/>
          <w:color w:val="FF0000"/>
          <w:lang w:val="en-US"/>
        </w:rPr>
      </w:pPr>
      <w:del w:id="1406" w:author="Author">
        <w:r w:rsidRPr="002A5028" w:rsidDel="009A15B7">
          <w:rPr>
            <w:i/>
            <w:color w:val="FF0000"/>
            <w:lang w:val="en-US"/>
          </w:rPr>
          <w:delText>[Editor’s note: Figure 18 needs to be updated to ensure clarity]</w:delText>
        </w:r>
      </w:del>
    </w:p>
    <w:p w14:paraId="0BCD4EFA" w14:textId="77777777" w:rsidR="003700B3" w:rsidRPr="002A5028" w:rsidRDefault="003700B3" w:rsidP="003700B3">
      <w:pPr>
        <w:pStyle w:val="FigureNo"/>
        <w:rPr>
          <w:lang w:val="en-US"/>
        </w:rPr>
      </w:pPr>
      <w:r w:rsidRPr="002A5028">
        <w:rPr>
          <w:lang w:val="en-US"/>
        </w:rPr>
        <w:lastRenderedPageBreak/>
        <w:t>Figure 18</w:t>
      </w:r>
    </w:p>
    <w:p w14:paraId="5E5B8025" w14:textId="77777777" w:rsidR="003700B3" w:rsidRPr="002A5028" w:rsidRDefault="003700B3" w:rsidP="003700B3">
      <w:pPr>
        <w:pStyle w:val="Figuretitle"/>
      </w:pPr>
      <w:r w:rsidRPr="002A5028">
        <w:t xml:space="preserve">Illustration of interference scenario to evaluate the effect of simultaneous interference </w:t>
      </w:r>
      <w:r w:rsidRPr="002A5028">
        <w:br/>
        <w:t>from multiple land mobile stations.</w:t>
      </w:r>
    </w:p>
    <w:p w14:paraId="774FF589" w14:textId="77777777" w:rsidR="003700B3" w:rsidRPr="002A5028" w:rsidRDefault="003700B3" w:rsidP="003700B3">
      <w:pPr>
        <w:pStyle w:val="Figure"/>
        <w:rPr>
          <w:noProof w:val="0"/>
        </w:rPr>
      </w:pPr>
      <w:r w:rsidRPr="002A5028">
        <w:rPr>
          <w:lang w:val="nl-NL" w:eastAsia="nl-NL"/>
        </w:rPr>
        <w:drawing>
          <wp:inline distT="0" distB="0" distL="0" distR="0" wp14:anchorId="3BE7D1E1" wp14:editId="731778F1">
            <wp:extent cx="5983198" cy="2849141"/>
            <wp:effectExtent l="0" t="0" r="11430" b="0"/>
            <wp:docPr id="2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DE_channelplan.pdf"/>
                    <pic:cNvPicPr/>
                  </pic:nvPicPr>
                  <pic:blipFill>
                    <a:blip r:embed="rId24">
                      <a:extLst>
                        <a:ext uri="{28A0092B-C50C-407E-A947-70E740481C1C}">
                          <a14:useLocalDpi xmlns:a14="http://schemas.microsoft.com/office/drawing/2010/main" val="0"/>
                        </a:ext>
                      </a:extLst>
                    </a:blip>
                    <a:stretch>
                      <a:fillRect/>
                    </a:stretch>
                  </pic:blipFill>
                  <pic:spPr>
                    <a:xfrm>
                      <a:off x="0" y="0"/>
                      <a:ext cx="5983198" cy="2849141"/>
                    </a:xfrm>
                    <a:prstGeom prst="rect">
                      <a:avLst/>
                    </a:prstGeom>
                  </pic:spPr>
                </pic:pic>
              </a:graphicData>
            </a:graphic>
          </wp:inline>
        </w:drawing>
      </w:r>
    </w:p>
    <w:p w14:paraId="518B90C3" w14:textId="77777777" w:rsidR="003700B3" w:rsidRPr="002A5028" w:rsidRDefault="003700B3" w:rsidP="003700B3">
      <w:pPr>
        <w:rPr>
          <w:lang w:val="en-US"/>
        </w:rPr>
      </w:pPr>
      <w:r w:rsidRPr="002A5028">
        <w:rPr>
          <w:lang w:val="en-US"/>
        </w:rPr>
        <w:t xml:space="preserve">The land mobile stations are illustrated by the antennas, and are placed along the boresight axis of the Yagi antenna. The number of interfering land mobile stations are given by the separation distance between the stations. Given the coverage radius for land mobile base station provided Table </w:t>
      </w:r>
      <w:del w:id="1407" w:author="Author">
        <w:r w:rsidRPr="002A5028" w:rsidDel="00AB39C7">
          <w:rPr>
            <w:lang w:val="en-US"/>
          </w:rPr>
          <w:delText>7-1</w:delText>
        </w:r>
      </w:del>
      <w:ins w:id="1408" w:author="Author">
        <w:r>
          <w:rPr>
            <w:lang w:val="en-US"/>
          </w:rPr>
          <w:t>35</w:t>
        </w:r>
      </w:ins>
      <w:r w:rsidRPr="002A5028">
        <w:rPr>
          <w:lang w:val="en-US"/>
        </w:rPr>
        <w:t xml:space="preserve"> of typically 50 km. To limit interference between land mobile systems, the separation distance will normally be larger than 250 km.</w:t>
      </w:r>
    </w:p>
    <w:p w14:paraId="723D7CC0" w14:textId="77777777" w:rsidR="003700B3" w:rsidRDefault="003700B3" w:rsidP="003700B3">
      <w:pPr>
        <w:rPr>
          <w:lang w:val="en-US"/>
        </w:rPr>
      </w:pPr>
      <w:r w:rsidRPr="002A5028">
        <w:rPr>
          <w:lang w:val="en-US"/>
        </w:rPr>
        <w:t>Figure</w:t>
      </w:r>
      <w:r>
        <w:rPr>
          <w:lang w:val="en-US"/>
        </w:rPr>
        <w:t>s</w:t>
      </w:r>
      <w:r w:rsidRPr="002A5028">
        <w:rPr>
          <w:lang w:val="en-US"/>
        </w:rPr>
        <w:t xml:space="preserve"> </w:t>
      </w:r>
      <w:del w:id="1409" w:author="Author">
        <w:r w:rsidRPr="002A5028" w:rsidDel="00FD498F">
          <w:rPr>
            <w:lang w:val="en-US"/>
          </w:rPr>
          <w:delText>7-3</w:delText>
        </w:r>
      </w:del>
      <w:ins w:id="1410" w:author="Author">
        <w:r>
          <w:rPr>
            <w:lang w:val="en-US"/>
          </w:rPr>
          <w:t>19</w:t>
        </w:r>
      </w:ins>
      <w:r w:rsidRPr="002A5028">
        <w:rPr>
          <w:lang w:val="en-US"/>
        </w:rPr>
        <w:t xml:space="preserve"> to </w:t>
      </w:r>
      <w:del w:id="1411" w:author="Author">
        <w:r w:rsidRPr="002A5028" w:rsidDel="00FD498F">
          <w:rPr>
            <w:lang w:val="en-US"/>
          </w:rPr>
          <w:delText>7-5</w:delText>
        </w:r>
      </w:del>
      <w:ins w:id="1412" w:author="Author">
        <w:r>
          <w:rPr>
            <w:lang w:val="en-US"/>
          </w:rPr>
          <w:t>21</w:t>
        </w:r>
      </w:ins>
      <w:r w:rsidRPr="002A5028">
        <w:rPr>
          <w:lang w:val="en-US"/>
        </w:rPr>
        <w:t xml:space="preserve"> presents estimated link margin for a range of land mobile base station separation distances. The results are based on interference power calculations performed using the same approach as that used in Table</w:t>
      </w:r>
      <w:r>
        <w:rPr>
          <w:lang w:val="en-US"/>
        </w:rPr>
        <w:t>s</w:t>
      </w:r>
      <w:r w:rsidRPr="002A5028">
        <w:rPr>
          <w:lang w:val="en-US"/>
        </w:rPr>
        <w:t xml:space="preserve"> </w:t>
      </w:r>
      <w:del w:id="1413" w:author="Author">
        <w:r w:rsidRPr="002A5028" w:rsidDel="00FD498F">
          <w:rPr>
            <w:lang w:val="en-US"/>
          </w:rPr>
          <w:delText>7-8</w:delText>
        </w:r>
      </w:del>
      <w:ins w:id="1414" w:author="Author">
        <w:r>
          <w:rPr>
            <w:lang w:val="en-US"/>
          </w:rPr>
          <w:t>42</w:t>
        </w:r>
      </w:ins>
      <w:r w:rsidRPr="002A5028">
        <w:rPr>
          <w:lang w:val="en-US"/>
        </w:rPr>
        <w:t xml:space="preserve"> and </w:t>
      </w:r>
      <w:del w:id="1415" w:author="Author">
        <w:r w:rsidRPr="002A5028" w:rsidDel="00FD498F">
          <w:rPr>
            <w:lang w:val="en-US"/>
          </w:rPr>
          <w:delText>7-10</w:delText>
        </w:r>
      </w:del>
      <w:ins w:id="1416" w:author="Author">
        <w:r>
          <w:rPr>
            <w:lang w:val="en-US"/>
          </w:rPr>
          <w:t>44</w:t>
        </w:r>
      </w:ins>
      <w:r w:rsidRPr="002A5028">
        <w:rPr>
          <w:lang w:val="en-US"/>
        </w:rPr>
        <w:t>, and summarizing multiple interference sources. For interference from land mobile base stations with a separation distance of 250 km the link margin is positive for a large range of ship elevation angles between about 20 and 44 degrees. The range of elevation angles with positive link margin grows to between 17 and 50 degrees with a land mobile base station separation distance of 300 km and to between about 10 and 57 with a land mobile base station separation distance of 500 km.</w:t>
      </w:r>
    </w:p>
    <w:p w14:paraId="23BE0380" w14:textId="77777777" w:rsidR="00BE6EB2" w:rsidRPr="002A5028" w:rsidRDefault="00BE6EB2" w:rsidP="00074D07">
      <w:pPr>
        <w:pStyle w:val="FigureNo"/>
        <w:rPr>
          <w:lang w:val="en-US"/>
        </w:rPr>
      </w:pPr>
      <w:r w:rsidRPr="002A5028">
        <w:rPr>
          <w:lang w:val="en-US"/>
        </w:rPr>
        <w:lastRenderedPageBreak/>
        <w:t xml:space="preserve">Figure </w:t>
      </w:r>
      <w:r w:rsidR="00113EE6" w:rsidRPr="002A5028">
        <w:rPr>
          <w:lang w:val="en-US"/>
        </w:rPr>
        <w:t>19</w:t>
      </w:r>
    </w:p>
    <w:p w14:paraId="4B98FCA6" w14:textId="77777777" w:rsidR="00BE6EB2" w:rsidRPr="002A5028" w:rsidRDefault="00BE6EB2" w:rsidP="005A62DA">
      <w:pPr>
        <w:pStyle w:val="Figuretitle"/>
      </w:pPr>
      <w:r w:rsidRPr="002A5028">
        <w:t xml:space="preserve">Estimated link margin for the </w:t>
      </w:r>
      <w:r w:rsidR="00312719" w:rsidRPr="002A5028">
        <w:t>VHF data exchange - satellite</w:t>
      </w:r>
      <w:r w:rsidRPr="002A5028">
        <w:t xml:space="preserve"> uplink waveform 1 with 8 interfering land mobile stations separated by 250 km.</w:t>
      </w:r>
    </w:p>
    <w:p w14:paraId="47213A28" w14:textId="77777777" w:rsidR="00BE6EB2" w:rsidRPr="002A5028" w:rsidRDefault="00BE6EB2" w:rsidP="005A62DA">
      <w:pPr>
        <w:pStyle w:val="Figure"/>
        <w:rPr>
          <w:noProof w:val="0"/>
        </w:rPr>
      </w:pPr>
      <w:r w:rsidRPr="002A5028">
        <w:rPr>
          <w:lang w:val="nl-NL" w:eastAsia="nl-NL"/>
        </w:rPr>
        <w:drawing>
          <wp:inline distT="0" distB="0" distL="0" distR="0" wp14:anchorId="5F746495" wp14:editId="0F439681">
            <wp:extent cx="3798856" cy="2849142"/>
            <wp:effectExtent l="0" t="0" r="11430" b="0"/>
            <wp:docPr id="2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DE_channelplan.pdf"/>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798856" cy="2849142"/>
                    </a:xfrm>
                    <a:prstGeom prst="rect">
                      <a:avLst/>
                    </a:prstGeom>
                  </pic:spPr>
                </pic:pic>
              </a:graphicData>
            </a:graphic>
          </wp:inline>
        </w:drawing>
      </w:r>
    </w:p>
    <w:p w14:paraId="60C0DFCE" w14:textId="77777777" w:rsidR="00BE6EB2" w:rsidRPr="002A5028" w:rsidRDefault="00BE6EB2" w:rsidP="00074D07">
      <w:pPr>
        <w:pStyle w:val="FigureNo"/>
        <w:rPr>
          <w:lang w:val="en-US"/>
        </w:rPr>
      </w:pPr>
      <w:r w:rsidRPr="002A5028">
        <w:rPr>
          <w:lang w:val="en-US"/>
        </w:rPr>
        <w:t xml:space="preserve">Figure </w:t>
      </w:r>
      <w:r w:rsidR="00113EE6" w:rsidRPr="002A5028">
        <w:rPr>
          <w:lang w:val="en-US"/>
        </w:rPr>
        <w:t>20</w:t>
      </w:r>
    </w:p>
    <w:p w14:paraId="6256C26B" w14:textId="77777777" w:rsidR="00BE6EB2" w:rsidRPr="002A5028" w:rsidRDefault="00BE6EB2" w:rsidP="005A62DA">
      <w:pPr>
        <w:pStyle w:val="Figuretitle"/>
      </w:pPr>
      <w:r w:rsidRPr="002A5028">
        <w:t xml:space="preserve">Estimated link margin for the </w:t>
      </w:r>
      <w:r w:rsidR="00312719" w:rsidRPr="002A5028">
        <w:t>VHF data exchange - satellite</w:t>
      </w:r>
      <w:r w:rsidRPr="002A5028">
        <w:t xml:space="preserve"> uplink waveform 1 with 6 interfering land mobile stations separated by 300 km.</w:t>
      </w:r>
    </w:p>
    <w:p w14:paraId="356D61E2" w14:textId="77777777" w:rsidR="00BE6EB2" w:rsidRPr="002A5028" w:rsidRDefault="00BE6EB2" w:rsidP="005A62DA">
      <w:pPr>
        <w:pStyle w:val="Figure"/>
        <w:rPr>
          <w:noProof w:val="0"/>
        </w:rPr>
      </w:pPr>
      <w:r w:rsidRPr="002A5028">
        <w:rPr>
          <w:lang w:val="nl-NL" w:eastAsia="nl-NL"/>
        </w:rPr>
        <w:drawing>
          <wp:inline distT="0" distB="0" distL="0" distR="0" wp14:anchorId="2EF180CC" wp14:editId="01E6D2DA">
            <wp:extent cx="3798856" cy="2849142"/>
            <wp:effectExtent l="0" t="0" r="11430" b="0"/>
            <wp:docPr id="2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DE_channelplan.pdf"/>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98856" cy="2849142"/>
                    </a:xfrm>
                    <a:prstGeom prst="rect">
                      <a:avLst/>
                    </a:prstGeom>
                  </pic:spPr>
                </pic:pic>
              </a:graphicData>
            </a:graphic>
          </wp:inline>
        </w:drawing>
      </w:r>
    </w:p>
    <w:p w14:paraId="4050DADE" w14:textId="77777777" w:rsidR="00BE6EB2" w:rsidRPr="002A5028" w:rsidRDefault="00BE6EB2" w:rsidP="00074D07">
      <w:pPr>
        <w:pStyle w:val="FigureNo"/>
        <w:rPr>
          <w:lang w:val="en-US"/>
        </w:rPr>
      </w:pPr>
      <w:r w:rsidRPr="002A5028">
        <w:rPr>
          <w:lang w:val="en-US"/>
        </w:rPr>
        <w:lastRenderedPageBreak/>
        <w:t xml:space="preserve">Figure </w:t>
      </w:r>
      <w:r w:rsidR="00113EE6" w:rsidRPr="002A5028">
        <w:rPr>
          <w:lang w:val="en-US"/>
        </w:rPr>
        <w:t>21</w:t>
      </w:r>
    </w:p>
    <w:p w14:paraId="78E9403A" w14:textId="77777777" w:rsidR="00BE6EB2" w:rsidRPr="002A5028" w:rsidRDefault="00BE6EB2" w:rsidP="005A62DA">
      <w:pPr>
        <w:pStyle w:val="Figuretitle"/>
      </w:pPr>
      <w:r w:rsidRPr="002A5028">
        <w:t xml:space="preserve">Estimated link margin for the </w:t>
      </w:r>
      <w:r w:rsidR="00312719" w:rsidRPr="002A5028">
        <w:t>VHF data exchange - satellite</w:t>
      </w:r>
      <w:r w:rsidRPr="002A5028">
        <w:t xml:space="preserve"> uplink waveform 1 with 4 interfering land mobile stations separated by 500 km.</w:t>
      </w:r>
    </w:p>
    <w:p w14:paraId="2751D926" w14:textId="77777777" w:rsidR="00BE6EB2" w:rsidRPr="002A5028" w:rsidRDefault="00BE6EB2" w:rsidP="005A62DA">
      <w:pPr>
        <w:pStyle w:val="Figure"/>
        <w:rPr>
          <w:noProof w:val="0"/>
        </w:rPr>
      </w:pPr>
      <w:r w:rsidRPr="002A5028">
        <w:rPr>
          <w:lang w:val="nl-NL" w:eastAsia="nl-NL"/>
        </w:rPr>
        <w:drawing>
          <wp:inline distT="0" distB="0" distL="0" distR="0" wp14:anchorId="0F33A647" wp14:editId="4B7EA44C">
            <wp:extent cx="3798856" cy="2849142"/>
            <wp:effectExtent l="0" t="0" r="11430" b="0"/>
            <wp:docPr id="2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DE_channelplan.pdf"/>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798856" cy="2849142"/>
                    </a:xfrm>
                    <a:prstGeom prst="rect">
                      <a:avLst/>
                    </a:prstGeom>
                  </pic:spPr>
                </pic:pic>
              </a:graphicData>
            </a:graphic>
          </wp:inline>
        </w:drawing>
      </w:r>
    </w:p>
    <w:p w14:paraId="0A0445D3" w14:textId="77777777" w:rsidR="00BE6EB2" w:rsidRPr="002A5028" w:rsidRDefault="00BE6EB2" w:rsidP="009E6899">
      <w:pPr>
        <w:rPr>
          <w:lang w:val="en-US"/>
        </w:rPr>
      </w:pPr>
      <w:r w:rsidRPr="002A5028">
        <w:rPr>
          <w:lang w:val="en-US"/>
        </w:rPr>
        <w:t>A separation distance of 250 km can be assumed to represent a worst case scenario, since the VDE</w:t>
      </w:r>
      <w:r w:rsidR="009E6899" w:rsidRPr="002A5028">
        <w:rPr>
          <w:lang w:val="en-US"/>
        </w:rPr>
        <w:noBreakHyphen/>
      </w:r>
      <w:r w:rsidRPr="002A5028">
        <w:rPr>
          <w:lang w:val="en-US"/>
        </w:rPr>
        <w:t xml:space="preserve">SAT system is designed for maritime usage and the antenna therefore will be pointed towards sea and ocean areas where there are no land mobile stations. In addition, the discrimination factors and mitigation techniques summarized in </w:t>
      </w:r>
      <w:r w:rsidR="00E25C20" w:rsidRPr="002A5028">
        <w:rPr>
          <w:lang w:val="en-US"/>
        </w:rPr>
        <w:t xml:space="preserve">Table </w:t>
      </w:r>
      <w:r w:rsidR="006D478D" w:rsidRPr="002A5028">
        <w:rPr>
          <w:lang w:val="en-US"/>
        </w:rPr>
        <w:t>49</w:t>
      </w:r>
      <w:r w:rsidRPr="002A5028">
        <w:rPr>
          <w:lang w:val="en-US"/>
        </w:rPr>
        <w:t xml:space="preserve"> can be applied.</w:t>
      </w:r>
    </w:p>
    <w:p w14:paraId="60F759E9" w14:textId="77777777" w:rsidR="00BE6EB2" w:rsidRPr="002A5028" w:rsidRDefault="00BE6EB2" w:rsidP="00006CD9">
      <w:pPr>
        <w:pStyle w:val="Heading3"/>
        <w:rPr>
          <w:lang w:val="en-US"/>
        </w:rPr>
      </w:pPr>
      <w:r w:rsidRPr="002A5028">
        <w:rPr>
          <w:lang w:val="en-US"/>
        </w:rPr>
        <w:t>7.1.7</w:t>
      </w:r>
      <w:r w:rsidRPr="002A5028">
        <w:rPr>
          <w:lang w:val="en-US"/>
        </w:rPr>
        <w:tab/>
        <w:t>Conclusions</w:t>
      </w:r>
    </w:p>
    <w:bookmarkEnd w:id="1403"/>
    <w:p w14:paraId="371F6A36" w14:textId="77777777" w:rsidR="006730E9" w:rsidRPr="002A5028" w:rsidDel="00B442E0" w:rsidRDefault="006730E9" w:rsidP="006730E9">
      <w:pPr>
        <w:rPr>
          <w:del w:id="1417" w:author="Author"/>
          <w:i/>
          <w:iCs/>
          <w:color w:val="FF0000"/>
          <w:lang w:val="en-US"/>
        </w:rPr>
      </w:pPr>
      <w:del w:id="1418" w:author="Author">
        <w:r w:rsidRPr="002A5028" w:rsidDel="00B442E0">
          <w:rPr>
            <w:i/>
            <w:iCs/>
            <w:color w:val="FF0000"/>
            <w:lang w:val="en-US"/>
          </w:rPr>
          <w:delText>[Editor’s note: The conclusion needs to be revisited pending review of Tables 45 to 48.]</w:delText>
        </w:r>
      </w:del>
    </w:p>
    <w:p w14:paraId="4B3A6DC3" w14:textId="71430603" w:rsidR="006730E9" w:rsidRPr="002A5028" w:rsidRDefault="006730E9" w:rsidP="006730E9">
      <w:pPr>
        <w:rPr>
          <w:lang w:val="en-US"/>
        </w:rPr>
      </w:pPr>
      <w:del w:id="1419" w:author="Author">
        <w:r w:rsidRPr="002A5028" w:rsidDel="00656BD5">
          <w:rPr>
            <w:lang w:val="en-US"/>
          </w:rPr>
          <w:delText>Based on t</w:delText>
        </w:r>
      </w:del>
      <w:ins w:id="1420" w:author="Author">
        <w:r>
          <w:rPr>
            <w:lang w:val="en-US"/>
          </w:rPr>
          <w:t>T</w:t>
        </w:r>
      </w:ins>
      <w:r w:rsidRPr="002A5028">
        <w:rPr>
          <w:lang w:val="en-US"/>
        </w:rPr>
        <w:t xml:space="preserve">he calculations and estimations presented </w:t>
      </w:r>
      <w:ins w:id="1421" w:author="Author">
        <w:r>
          <w:rPr>
            <w:lang w:val="en-US"/>
          </w:rPr>
          <w:t>in this section show that the most robust waveform, which provides low data rate operation</w:t>
        </w:r>
      </w:ins>
      <w:del w:id="1422" w:author="Author">
        <w:r w:rsidRPr="002A5028" w:rsidDel="00656BD5">
          <w:rPr>
            <w:lang w:val="en-US"/>
          </w:rPr>
          <w:delText>above it is clear that only low data rate operation (at 1.1 kbps with the most robust waveforms defined for the VDE-SAT uplink)</w:delText>
        </w:r>
      </w:del>
      <w:ins w:id="1423" w:author="Author">
        <w:r>
          <w:rPr>
            <w:lang w:val="en-US"/>
          </w:rPr>
          <w:t>,</w:t>
        </w:r>
      </w:ins>
      <w:r w:rsidRPr="002A5028">
        <w:rPr>
          <w:lang w:val="en-US"/>
        </w:rPr>
        <w:t xml:space="preserve"> is resilient to harmful interference from base and mobile stations operating in the land mobile service in the band 156-162 MHz for all elevation angles between 0 and 60 degrees</w:t>
      </w:r>
      <w:ins w:id="1424" w:author="Author">
        <w:r>
          <w:rPr>
            <w:lang w:val="en-US"/>
          </w:rPr>
          <w:t>.</w:t>
        </w:r>
      </w:ins>
      <w:r w:rsidRPr="002A5028">
        <w:rPr>
          <w:lang w:val="en-US"/>
        </w:rPr>
        <w:t xml:space="preserve"> </w:t>
      </w:r>
      <w:ins w:id="1425" w:author="Author">
        <w:r>
          <w:rPr>
            <w:lang w:val="en-US"/>
          </w:rPr>
          <w:t>The more efficient waveforms, which provide higher data rates,</w:t>
        </w:r>
      </w:ins>
      <w:del w:id="1426" w:author="Author">
        <w:r w:rsidRPr="002A5028" w:rsidDel="00656BD5">
          <w:rPr>
            <w:lang w:val="en-US"/>
          </w:rPr>
          <w:delText>High data rate operation (waveforms 2-5)</w:delText>
        </w:r>
      </w:del>
      <w:r w:rsidRPr="002A5028">
        <w:rPr>
          <w:lang w:val="en-US"/>
        </w:rPr>
        <w:t xml:space="preserve"> </w:t>
      </w:r>
      <w:ins w:id="1427" w:author="Author">
        <w:r>
          <w:rPr>
            <w:lang w:val="en-US"/>
          </w:rPr>
          <w:t xml:space="preserve">will not be available </w:t>
        </w:r>
      </w:ins>
      <w:r w:rsidRPr="002A5028">
        <w:rPr>
          <w:lang w:val="en-US"/>
        </w:rPr>
        <w:t>in presence of harmful interference from base and mobile stations operating in the land mobile service</w:t>
      </w:r>
      <w:del w:id="1428" w:author="Author">
        <w:r w:rsidRPr="002A5028" w:rsidDel="00656BD5">
          <w:rPr>
            <w:lang w:val="en-US"/>
          </w:rPr>
          <w:delText xml:space="preserve"> unfeasible</w:delText>
        </w:r>
      </w:del>
      <w:r w:rsidRPr="002A5028">
        <w:rPr>
          <w:lang w:val="en-US"/>
        </w:rPr>
        <w:t>.</w:t>
      </w:r>
      <w:ins w:id="1429" w:author="Author">
        <w:r>
          <w:rPr>
            <w:lang w:val="en-US"/>
          </w:rPr>
          <w:t xml:space="preserve"> </w:t>
        </w:r>
        <w:r w:rsidR="001F3C4D">
          <w:rPr>
            <w:lang w:val="en-US"/>
          </w:rPr>
          <w:t>Together with the interference mitigation techniques listed in Table 49, t</w:t>
        </w:r>
        <w:r>
          <w:rPr>
            <w:lang w:val="en-US"/>
          </w:rPr>
          <w:t xml:space="preserve">he adaptive coding and modulation scheme defined for VDE-SAT will ensure </w:t>
        </w:r>
        <w:r w:rsidR="00A46995">
          <w:rPr>
            <w:lang w:val="en-US"/>
          </w:rPr>
          <w:t xml:space="preserve">the use of the </w:t>
        </w:r>
        <w:r>
          <w:rPr>
            <w:lang w:val="en-US"/>
          </w:rPr>
          <w:t>most efficient waveform with positive link margin.</w:t>
        </w:r>
      </w:ins>
    </w:p>
    <w:p w14:paraId="2AFC6A4E" w14:textId="77777777" w:rsidR="00BE6EB2" w:rsidRPr="002A5028" w:rsidRDefault="00BE6EB2" w:rsidP="00006CD9">
      <w:pPr>
        <w:pStyle w:val="Heading2"/>
        <w:rPr>
          <w:lang w:val="en-US"/>
        </w:rPr>
      </w:pPr>
      <w:r w:rsidRPr="002A5028">
        <w:rPr>
          <w:lang w:val="en-US"/>
        </w:rPr>
        <w:t>7.2</w:t>
      </w:r>
      <w:r w:rsidRPr="002A5028">
        <w:rPr>
          <w:lang w:val="en-US"/>
        </w:rPr>
        <w:tab/>
        <w:t xml:space="preserve">Compatibility of </w:t>
      </w:r>
      <w:r w:rsidR="00312719" w:rsidRPr="002A5028">
        <w:rPr>
          <w:lang w:val="en-US"/>
        </w:rPr>
        <w:t>VHF data exchange - satellite</w:t>
      </w:r>
      <w:r w:rsidRPr="002A5028">
        <w:rPr>
          <w:lang w:val="en-US"/>
        </w:rPr>
        <w:t xml:space="preserve"> with the radiolocation service operating in the frequency band 154</w:t>
      </w:r>
      <w:r w:rsidRPr="002A5028">
        <w:rPr>
          <w:lang w:val="en-US"/>
        </w:rPr>
        <w:noBreakHyphen/>
        <w:t>156 MHz</w:t>
      </w:r>
    </w:p>
    <w:p w14:paraId="30870941" w14:textId="77777777" w:rsidR="00BE6EB2" w:rsidRPr="002A5028" w:rsidRDefault="00BE6EB2" w:rsidP="00006CD9">
      <w:pPr>
        <w:pStyle w:val="Heading3"/>
        <w:rPr>
          <w:lang w:val="en-US"/>
        </w:rPr>
      </w:pPr>
      <w:r w:rsidRPr="002A5028">
        <w:rPr>
          <w:lang w:val="en-US"/>
        </w:rPr>
        <w:t>7.2.1</w:t>
      </w:r>
      <w:r w:rsidRPr="002A5028">
        <w:rPr>
          <w:lang w:val="en-US"/>
        </w:rPr>
        <w:tab/>
        <w:t>Introduction</w:t>
      </w:r>
    </w:p>
    <w:p w14:paraId="74EB5C12" w14:textId="77777777" w:rsidR="00D2513C" w:rsidRPr="002A5028" w:rsidRDefault="00D2513C" w:rsidP="00D2513C">
      <w:pPr>
        <w:spacing w:before="60"/>
        <w:rPr>
          <w:lang w:val="en-US"/>
        </w:rPr>
      </w:pPr>
      <w:r>
        <w:rPr>
          <w:lang w:val="en-US"/>
        </w:rPr>
        <w:t>(… no change …)</w:t>
      </w:r>
    </w:p>
    <w:p w14:paraId="661A8B0B" w14:textId="77777777" w:rsidR="00BE6EB2" w:rsidRPr="002A5028" w:rsidRDefault="00BE6EB2" w:rsidP="00006CD9">
      <w:pPr>
        <w:pStyle w:val="Heading3"/>
        <w:rPr>
          <w:lang w:val="en-US"/>
        </w:rPr>
      </w:pPr>
      <w:r w:rsidRPr="002A5028">
        <w:rPr>
          <w:lang w:val="en-US"/>
        </w:rPr>
        <w:t>7.2.2</w:t>
      </w:r>
      <w:r w:rsidRPr="002A5028">
        <w:rPr>
          <w:lang w:val="en-US"/>
        </w:rPr>
        <w:tab/>
        <w:t>Characteristics of space surveillance radars operating in the frequency band 154</w:t>
      </w:r>
      <w:r w:rsidRPr="002A5028">
        <w:rPr>
          <w:lang w:val="en-US"/>
        </w:rPr>
        <w:noBreakHyphen/>
        <w:t xml:space="preserve">156 MHz </w:t>
      </w:r>
    </w:p>
    <w:p w14:paraId="043808B7" w14:textId="77777777" w:rsidR="00D2513C" w:rsidRPr="002A5028" w:rsidRDefault="00D2513C" w:rsidP="00D2513C">
      <w:pPr>
        <w:spacing w:before="60"/>
        <w:rPr>
          <w:lang w:val="en-US"/>
        </w:rPr>
      </w:pPr>
      <w:r>
        <w:rPr>
          <w:lang w:val="en-US"/>
        </w:rPr>
        <w:t>(… no change …)</w:t>
      </w:r>
    </w:p>
    <w:p w14:paraId="518E9B4C" w14:textId="77777777" w:rsidR="00BE6EB2" w:rsidRPr="002A5028" w:rsidRDefault="00BE6EB2" w:rsidP="00006CD9">
      <w:pPr>
        <w:pStyle w:val="Heading3"/>
        <w:rPr>
          <w:lang w:val="en-US"/>
        </w:rPr>
      </w:pPr>
      <w:r w:rsidRPr="002A5028">
        <w:rPr>
          <w:lang w:val="en-US"/>
        </w:rPr>
        <w:t>7.2.3</w:t>
      </w:r>
      <w:r w:rsidRPr="002A5028">
        <w:rPr>
          <w:lang w:val="en-US"/>
        </w:rPr>
        <w:tab/>
        <w:t xml:space="preserve">Characteristics of </w:t>
      </w:r>
      <w:r w:rsidR="00312719" w:rsidRPr="002A5028">
        <w:rPr>
          <w:lang w:val="en-US"/>
        </w:rPr>
        <w:t>VHF data exchange - satellite</w:t>
      </w:r>
      <w:r w:rsidRPr="002A5028">
        <w:rPr>
          <w:lang w:val="en-US"/>
        </w:rPr>
        <w:t xml:space="preserve"> uplink (ship-to-satellite) </w:t>
      </w:r>
    </w:p>
    <w:p w14:paraId="331E5665" w14:textId="157E3A12" w:rsidR="009E6899" w:rsidRPr="002A5028" w:rsidRDefault="00D2513C" w:rsidP="00D2513C">
      <w:pPr>
        <w:spacing w:before="60"/>
        <w:rPr>
          <w:lang w:val="en-US"/>
        </w:rPr>
      </w:pPr>
      <w:r>
        <w:rPr>
          <w:lang w:val="en-US"/>
        </w:rPr>
        <w:t>(… no change …)</w:t>
      </w:r>
    </w:p>
    <w:p w14:paraId="2DE5294C" w14:textId="77777777" w:rsidR="00BE6EB2" w:rsidRPr="002A5028" w:rsidRDefault="00BE6EB2" w:rsidP="00006CD9">
      <w:pPr>
        <w:pStyle w:val="Heading3"/>
        <w:rPr>
          <w:lang w:val="en-US"/>
        </w:rPr>
      </w:pPr>
      <w:r w:rsidRPr="002A5028">
        <w:rPr>
          <w:lang w:val="en-US"/>
        </w:rPr>
        <w:lastRenderedPageBreak/>
        <w:t>7.2.4</w:t>
      </w:r>
      <w:r w:rsidRPr="002A5028">
        <w:rPr>
          <w:lang w:val="en-US"/>
        </w:rPr>
        <w:tab/>
        <w:t xml:space="preserve">Scenario of interference from unwanted emissions by radars operating in the frequency band 154-156 MHz on VHF date exchange system satellite receiver </w:t>
      </w:r>
    </w:p>
    <w:p w14:paraId="26869397" w14:textId="77777777" w:rsidR="00D2513C" w:rsidRPr="002A5028" w:rsidRDefault="00D2513C" w:rsidP="00D2513C">
      <w:pPr>
        <w:spacing w:before="60"/>
        <w:rPr>
          <w:lang w:val="en-US"/>
        </w:rPr>
      </w:pPr>
      <w:r>
        <w:rPr>
          <w:lang w:val="en-US"/>
        </w:rPr>
        <w:t>(… no change …)</w:t>
      </w:r>
    </w:p>
    <w:p w14:paraId="1ACA7BE0" w14:textId="77777777" w:rsidR="00BE6EB2" w:rsidRPr="002A5028" w:rsidRDefault="00BE6EB2" w:rsidP="00006CD9">
      <w:pPr>
        <w:pStyle w:val="Heading3"/>
        <w:rPr>
          <w:lang w:val="en-US"/>
        </w:rPr>
      </w:pPr>
      <w:r w:rsidRPr="002A5028">
        <w:rPr>
          <w:lang w:val="en-US"/>
        </w:rPr>
        <w:t>7.2.5</w:t>
      </w:r>
      <w:r w:rsidRPr="002A5028">
        <w:rPr>
          <w:lang w:val="en-US"/>
        </w:rPr>
        <w:tab/>
        <w:t xml:space="preserve">Estimation of interference level from unwanted emissions by radars operating in the frequency band 154-156 MHz on VHF data exchange system satellite receiver </w:t>
      </w:r>
    </w:p>
    <w:p w14:paraId="102AB5FE" w14:textId="0037F3C8" w:rsidR="00BE6EB2" w:rsidRPr="002A5028" w:rsidRDefault="00D2513C" w:rsidP="00D2513C">
      <w:pPr>
        <w:spacing w:before="60"/>
        <w:rPr>
          <w:lang w:val="en-US"/>
        </w:rPr>
      </w:pPr>
      <w:r>
        <w:rPr>
          <w:lang w:val="en-US"/>
        </w:rPr>
        <w:t>(… no change …)</w:t>
      </w:r>
    </w:p>
    <w:p w14:paraId="51947F21" w14:textId="77777777" w:rsidR="00BE6EB2" w:rsidRPr="002A5028" w:rsidRDefault="00BE6EB2" w:rsidP="00006CD9">
      <w:pPr>
        <w:pStyle w:val="Heading3"/>
        <w:rPr>
          <w:lang w:val="en-US"/>
        </w:rPr>
      </w:pPr>
      <w:r w:rsidRPr="002A5028">
        <w:rPr>
          <w:lang w:val="en-US"/>
        </w:rPr>
        <w:t>7.2.6</w:t>
      </w:r>
      <w:r w:rsidRPr="002A5028">
        <w:rPr>
          <w:lang w:val="en-US"/>
        </w:rPr>
        <w:tab/>
        <w:t xml:space="preserve">Estimation of link budget for VHF data exchange system up-link with a satellite receiver in a 600 km altitude orbit </w:t>
      </w:r>
    </w:p>
    <w:p w14:paraId="4829D5DA" w14:textId="77777777" w:rsidR="00751F30" w:rsidRPr="002A5028" w:rsidRDefault="00751F30" w:rsidP="00751F30">
      <w:pPr>
        <w:spacing w:before="60"/>
        <w:rPr>
          <w:lang w:val="en-US"/>
        </w:rPr>
      </w:pPr>
      <w:r>
        <w:rPr>
          <w:lang w:val="en-US"/>
        </w:rPr>
        <w:t>(… no change …)</w:t>
      </w:r>
    </w:p>
    <w:p w14:paraId="227E4A6E" w14:textId="77777777" w:rsidR="00BE6EB2" w:rsidRPr="002A5028" w:rsidRDefault="00BE6EB2" w:rsidP="00006CD9">
      <w:pPr>
        <w:pStyle w:val="Heading3"/>
        <w:rPr>
          <w:lang w:val="en-US"/>
        </w:rPr>
      </w:pPr>
      <w:r w:rsidRPr="002A5028">
        <w:rPr>
          <w:lang w:val="en-US"/>
        </w:rPr>
        <w:t xml:space="preserve">7.2.7 </w:t>
      </w:r>
      <w:r w:rsidRPr="002A5028">
        <w:rPr>
          <w:lang w:val="en-US"/>
        </w:rPr>
        <w:tab/>
        <w:t>Potential for burnout and blocking of the VHF data exchange-satellite receiver caused by unwanted emissions from the radar</w:t>
      </w:r>
    </w:p>
    <w:p w14:paraId="175D8437" w14:textId="77777777" w:rsidR="00D2513C" w:rsidRPr="002A5028" w:rsidRDefault="00D2513C" w:rsidP="00D2513C">
      <w:pPr>
        <w:rPr>
          <w:lang w:val="en-US"/>
        </w:rPr>
      </w:pPr>
      <w:r w:rsidRPr="002A5028">
        <w:rPr>
          <w:lang w:val="en-US"/>
        </w:rPr>
        <w:t xml:space="preserve">Table 57 and Table 58 show the radar levels at the antenna for both the isoflux and Yagi antennas, with peak output </w:t>
      </w:r>
      <w:proofErr w:type="spellStart"/>
      <w:r w:rsidRPr="002A5028">
        <w:rPr>
          <w:lang w:val="en-US"/>
        </w:rPr>
        <w:t>e.i.r.p</w:t>
      </w:r>
      <w:proofErr w:type="spellEnd"/>
      <w:r w:rsidRPr="002A5028">
        <w:rPr>
          <w:lang w:val="en-US"/>
        </w:rPr>
        <w:t xml:space="preserve">. from the radar of 71 </w:t>
      </w:r>
      <w:proofErr w:type="spellStart"/>
      <w:r w:rsidRPr="002A5028">
        <w:rPr>
          <w:lang w:val="en-US"/>
        </w:rPr>
        <w:t>dBW</w:t>
      </w:r>
      <w:proofErr w:type="spellEnd"/>
      <w:r w:rsidRPr="002A5028">
        <w:rPr>
          <w:lang w:val="en-US"/>
        </w:rPr>
        <w:t xml:space="preserve"> at 156 </w:t>
      </w:r>
      <w:proofErr w:type="spellStart"/>
      <w:r w:rsidRPr="002A5028">
        <w:rPr>
          <w:lang w:val="en-US"/>
        </w:rPr>
        <w:t>MHz.</w:t>
      </w:r>
      <w:proofErr w:type="spellEnd"/>
      <w:r w:rsidRPr="002A5028">
        <w:rPr>
          <w:lang w:val="en-US"/>
        </w:rPr>
        <w:t xml:space="preserve"> It can be seen that the maximum level is less than -61 </w:t>
      </w:r>
      <w:proofErr w:type="spellStart"/>
      <w:r w:rsidRPr="002A5028">
        <w:rPr>
          <w:lang w:val="en-US"/>
        </w:rPr>
        <w:t>dBW</w:t>
      </w:r>
      <w:proofErr w:type="spellEnd"/>
      <w:r w:rsidRPr="002A5028">
        <w:rPr>
          <w:lang w:val="en-US"/>
        </w:rPr>
        <w:t xml:space="preserve">. This is more than 30 dB below expected burnout levels. Thus, the VDE-SAT receiver will not be exposed to an interference level from the radar that potentially can be capable of destroying the satellite receiver. </w:t>
      </w:r>
    </w:p>
    <w:p w14:paraId="79A5FB42" w14:textId="77777777" w:rsidR="00D2513C" w:rsidRPr="002A5028" w:rsidRDefault="00D2513C" w:rsidP="00D2513C">
      <w:pPr>
        <w:rPr>
          <w:szCs w:val="24"/>
          <w:lang w:val="en-US"/>
        </w:rPr>
      </w:pPr>
      <w:r w:rsidRPr="002A5028">
        <w:rPr>
          <w:szCs w:val="24"/>
          <w:lang w:val="en-US"/>
        </w:rPr>
        <w:t>The presence radar signal between 154 and 156 MHz will add a blocking performance requirement for the VDE-SAT receiver. This requirement is not expected to be a concern.</w:t>
      </w:r>
    </w:p>
    <w:p w14:paraId="6FA5058A" w14:textId="77777777" w:rsidR="00D2513C" w:rsidRPr="002A5028" w:rsidRDefault="00D2513C" w:rsidP="00D2513C">
      <w:pPr>
        <w:pStyle w:val="TableNo"/>
        <w:rPr>
          <w:lang w:val="en-US"/>
        </w:rPr>
      </w:pPr>
      <w:r w:rsidRPr="002A5028">
        <w:rPr>
          <w:lang w:val="en-US"/>
        </w:rPr>
        <w:t>TABLE 57</w:t>
      </w:r>
    </w:p>
    <w:p w14:paraId="28D274FF" w14:textId="77777777" w:rsidR="00D2513C" w:rsidRPr="002A5028" w:rsidRDefault="00D2513C" w:rsidP="00D2513C">
      <w:pPr>
        <w:pStyle w:val="Tabletitle"/>
        <w:rPr>
          <w:lang w:val="en-US"/>
        </w:rPr>
      </w:pPr>
      <w:r w:rsidRPr="002A5028">
        <w:rPr>
          <w:lang w:val="en-US"/>
        </w:rPr>
        <w:t>Maximum signal level of unwanted emissions from radar with Isoflux antenna onboard the satellite</w:t>
      </w:r>
    </w:p>
    <w:tbl>
      <w:tblPr>
        <w:tblW w:w="9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46"/>
        <w:gridCol w:w="1257"/>
        <w:gridCol w:w="1613"/>
        <w:gridCol w:w="846"/>
        <w:gridCol w:w="963"/>
        <w:gridCol w:w="1607"/>
        <w:gridCol w:w="1877"/>
      </w:tblGrid>
      <w:tr w:rsidR="00D2513C" w:rsidRPr="002A5028" w14:paraId="0DBF3656" w14:textId="77777777" w:rsidTr="00BD0CE7">
        <w:trPr>
          <w:trHeight w:val="300"/>
          <w:jc w:val="center"/>
        </w:trPr>
        <w:tc>
          <w:tcPr>
            <w:tcW w:w="1546" w:type="dxa"/>
            <w:vAlign w:val="center"/>
          </w:tcPr>
          <w:p w14:paraId="2CDF29D6" w14:textId="77777777" w:rsidR="00D2513C" w:rsidRPr="002A5028" w:rsidRDefault="00D2513C" w:rsidP="00BD0CE7">
            <w:pPr>
              <w:pStyle w:val="Tablehead"/>
              <w:rPr>
                <w:lang w:val="en-US"/>
              </w:rPr>
            </w:pPr>
            <w:r w:rsidRPr="002A5028">
              <w:rPr>
                <w:lang w:val="en-US"/>
              </w:rPr>
              <w:t>Elevation angle</w:t>
            </w:r>
          </w:p>
        </w:tc>
        <w:tc>
          <w:tcPr>
            <w:tcW w:w="1257" w:type="dxa"/>
            <w:shd w:val="clear" w:color="auto" w:fill="auto"/>
            <w:noWrap/>
            <w:vAlign w:val="center"/>
            <w:hideMark/>
          </w:tcPr>
          <w:p w14:paraId="0854D05C" w14:textId="77777777" w:rsidR="00D2513C" w:rsidRPr="002A5028" w:rsidRDefault="00D2513C" w:rsidP="00BD0CE7">
            <w:pPr>
              <w:pStyle w:val="Tablehead"/>
              <w:rPr>
                <w:lang w:val="en-US"/>
              </w:rPr>
            </w:pPr>
            <w:r w:rsidRPr="002A5028">
              <w:rPr>
                <w:lang w:val="en-US"/>
              </w:rPr>
              <w:t xml:space="preserve">Radar </w:t>
            </w:r>
            <w:proofErr w:type="spellStart"/>
            <w:r w:rsidRPr="002A5028">
              <w:rPr>
                <w:lang w:val="en-US"/>
              </w:rPr>
              <w:t>e.i.r.p</w:t>
            </w:r>
            <w:proofErr w:type="spellEnd"/>
            <w:r w:rsidRPr="002A5028">
              <w:rPr>
                <w:lang w:val="en-US"/>
              </w:rPr>
              <w:t>.</w:t>
            </w:r>
          </w:p>
        </w:tc>
        <w:tc>
          <w:tcPr>
            <w:tcW w:w="1613" w:type="dxa"/>
            <w:shd w:val="clear" w:color="auto" w:fill="auto"/>
            <w:noWrap/>
            <w:vAlign w:val="center"/>
            <w:hideMark/>
          </w:tcPr>
          <w:p w14:paraId="38CA1631" w14:textId="77777777" w:rsidR="00D2513C" w:rsidRPr="002A5028" w:rsidRDefault="00D2513C" w:rsidP="00BD0CE7">
            <w:pPr>
              <w:pStyle w:val="Tablehead"/>
              <w:rPr>
                <w:lang w:val="en-US"/>
              </w:rPr>
            </w:pPr>
            <w:proofErr w:type="spellStart"/>
            <w:r w:rsidRPr="002A5028">
              <w:rPr>
                <w:lang w:val="en-US"/>
              </w:rPr>
              <w:t>Polarisation</w:t>
            </w:r>
            <w:proofErr w:type="spellEnd"/>
            <w:r w:rsidRPr="002A5028">
              <w:rPr>
                <w:lang w:val="en-US"/>
              </w:rPr>
              <w:t xml:space="preserve"> loss</w:t>
            </w:r>
          </w:p>
        </w:tc>
        <w:tc>
          <w:tcPr>
            <w:tcW w:w="846" w:type="dxa"/>
            <w:shd w:val="clear" w:color="auto" w:fill="auto"/>
            <w:noWrap/>
            <w:vAlign w:val="center"/>
            <w:hideMark/>
          </w:tcPr>
          <w:p w14:paraId="3BC21531" w14:textId="77777777" w:rsidR="00D2513C" w:rsidRPr="002A5028" w:rsidRDefault="00D2513C" w:rsidP="00BD0CE7">
            <w:pPr>
              <w:pStyle w:val="Tablehead"/>
              <w:rPr>
                <w:lang w:val="en-US"/>
              </w:rPr>
            </w:pPr>
            <w:r w:rsidRPr="002A5028">
              <w:rPr>
                <w:lang w:val="en-US"/>
              </w:rPr>
              <w:t>Range</w:t>
            </w:r>
          </w:p>
        </w:tc>
        <w:tc>
          <w:tcPr>
            <w:tcW w:w="963" w:type="dxa"/>
            <w:shd w:val="clear" w:color="auto" w:fill="auto"/>
            <w:noWrap/>
            <w:vAlign w:val="center"/>
            <w:hideMark/>
          </w:tcPr>
          <w:p w14:paraId="1FB3C5E7" w14:textId="77777777" w:rsidR="00D2513C" w:rsidRPr="002A5028" w:rsidRDefault="00D2513C" w:rsidP="00BD0CE7">
            <w:pPr>
              <w:pStyle w:val="Tablehead"/>
              <w:rPr>
                <w:lang w:val="en-US"/>
              </w:rPr>
            </w:pPr>
            <w:proofErr w:type="spellStart"/>
            <w:r w:rsidRPr="002A5028">
              <w:rPr>
                <w:lang w:val="en-US"/>
              </w:rPr>
              <w:t>Pathloss</w:t>
            </w:r>
            <w:proofErr w:type="spellEnd"/>
          </w:p>
        </w:tc>
        <w:tc>
          <w:tcPr>
            <w:tcW w:w="1607" w:type="dxa"/>
            <w:shd w:val="clear" w:color="auto" w:fill="auto"/>
            <w:noWrap/>
            <w:vAlign w:val="center"/>
            <w:hideMark/>
          </w:tcPr>
          <w:p w14:paraId="4EBC053C" w14:textId="77777777" w:rsidR="00D2513C" w:rsidRPr="002A5028" w:rsidRDefault="00D2513C" w:rsidP="00BD0CE7">
            <w:pPr>
              <w:pStyle w:val="Tablehead"/>
              <w:rPr>
                <w:lang w:val="en-US"/>
              </w:rPr>
            </w:pPr>
            <w:r w:rsidRPr="002A5028">
              <w:rPr>
                <w:lang w:val="en-US"/>
              </w:rPr>
              <w:t>Satellite antenna gain</w:t>
            </w:r>
          </w:p>
        </w:tc>
        <w:tc>
          <w:tcPr>
            <w:tcW w:w="1877" w:type="dxa"/>
            <w:shd w:val="clear" w:color="auto" w:fill="auto"/>
            <w:noWrap/>
            <w:vAlign w:val="center"/>
            <w:hideMark/>
          </w:tcPr>
          <w:p w14:paraId="1E21B23B" w14:textId="77777777" w:rsidR="00D2513C" w:rsidRPr="002A5028" w:rsidRDefault="00D2513C" w:rsidP="00BD0CE7">
            <w:pPr>
              <w:pStyle w:val="Tablehead"/>
              <w:rPr>
                <w:lang w:val="en-US"/>
              </w:rPr>
            </w:pPr>
            <w:r w:rsidRPr="002A5028">
              <w:rPr>
                <w:lang w:val="en-US"/>
              </w:rPr>
              <w:t>Received signal level</w:t>
            </w:r>
          </w:p>
        </w:tc>
      </w:tr>
      <w:tr w:rsidR="00D2513C" w:rsidRPr="002A5028" w14:paraId="4B71ABA4" w14:textId="77777777" w:rsidTr="00BD0CE7">
        <w:trPr>
          <w:trHeight w:val="300"/>
          <w:jc w:val="center"/>
        </w:trPr>
        <w:tc>
          <w:tcPr>
            <w:tcW w:w="1546" w:type="dxa"/>
          </w:tcPr>
          <w:p w14:paraId="7B943DDB"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Degrees</w:t>
            </w:r>
          </w:p>
        </w:tc>
        <w:tc>
          <w:tcPr>
            <w:tcW w:w="1257" w:type="dxa"/>
            <w:shd w:val="clear" w:color="auto" w:fill="auto"/>
            <w:noWrap/>
            <w:vAlign w:val="bottom"/>
            <w:hideMark/>
          </w:tcPr>
          <w:p w14:paraId="0115F8BE" w14:textId="77777777" w:rsidR="00D2513C" w:rsidRPr="002A5028" w:rsidRDefault="00D2513C" w:rsidP="00BD0CE7">
            <w:pPr>
              <w:pStyle w:val="Tabletext"/>
              <w:jc w:val="center"/>
              <w:rPr>
                <w:rFonts w:asciiTheme="majorBidi" w:hAnsiTheme="majorBidi" w:cstheme="majorBidi"/>
                <w:lang w:val="en-US"/>
              </w:rPr>
            </w:pPr>
            <w:proofErr w:type="spellStart"/>
            <w:r w:rsidRPr="002A5028">
              <w:rPr>
                <w:rFonts w:asciiTheme="majorBidi" w:hAnsiTheme="majorBidi" w:cstheme="majorBidi"/>
                <w:lang w:val="en-US"/>
              </w:rPr>
              <w:t>dBW</w:t>
            </w:r>
            <w:proofErr w:type="spellEnd"/>
          </w:p>
        </w:tc>
        <w:tc>
          <w:tcPr>
            <w:tcW w:w="1613" w:type="dxa"/>
            <w:shd w:val="clear" w:color="auto" w:fill="auto"/>
            <w:noWrap/>
            <w:vAlign w:val="bottom"/>
            <w:hideMark/>
          </w:tcPr>
          <w:p w14:paraId="42F44001"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dB</w:t>
            </w:r>
          </w:p>
        </w:tc>
        <w:tc>
          <w:tcPr>
            <w:tcW w:w="846" w:type="dxa"/>
            <w:shd w:val="clear" w:color="auto" w:fill="auto"/>
            <w:noWrap/>
            <w:vAlign w:val="bottom"/>
            <w:hideMark/>
          </w:tcPr>
          <w:p w14:paraId="2F483BEF"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km</w:t>
            </w:r>
          </w:p>
        </w:tc>
        <w:tc>
          <w:tcPr>
            <w:tcW w:w="963" w:type="dxa"/>
            <w:shd w:val="clear" w:color="auto" w:fill="auto"/>
            <w:noWrap/>
            <w:vAlign w:val="bottom"/>
            <w:hideMark/>
          </w:tcPr>
          <w:p w14:paraId="01300F67"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dB</w:t>
            </w:r>
          </w:p>
        </w:tc>
        <w:tc>
          <w:tcPr>
            <w:tcW w:w="1607" w:type="dxa"/>
            <w:shd w:val="clear" w:color="auto" w:fill="auto"/>
            <w:noWrap/>
            <w:vAlign w:val="bottom"/>
            <w:hideMark/>
          </w:tcPr>
          <w:p w14:paraId="2BCB9226" w14:textId="77777777" w:rsidR="00D2513C" w:rsidRPr="002A5028" w:rsidRDefault="00D2513C" w:rsidP="00BD0CE7">
            <w:pPr>
              <w:pStyle w:val="Tabletext"/>
              <w:jc w:val="center"/>
              <w:rPr>
                <w:rFonts w:asciiTheme="majorBidi" w:hAnsiTheme="majorBidi" w:cstheme="majorBidi"/>
                <w:lang w:val="en-US"/>
              </w:rPr>
            </w:pPr>
            <w:proofErr w:type="spellStart"/>
            <w:r w:rsidRPr="002A5028">
              <w:rPr>
                <w:rFonts w:asciiTheme="majorBidi" w:hAnsiTheme="majorBidi" w:cstheme="majorBidi"/>
                <w:lang w:val="en-US"/>
              </w:rPr>
              <w:t>dBi</w:t>
            </w:r>
            <w:proofErr w:type="spellEnd"/>
          </w:p>
        </w:tc>
        <w:tc>
          <w:tcPr>
            <w:tcW w:w="1877" w:type="dxa"/>
            <w:shd w:val="clear" w:color="auto" w:fill="auto"/>
            <w:noWrap/>
            <w:vAlign w:val="bottom"/>
            <w:hideMark/>
          </w:tcPr>
          <w:p w14:paraId="3BB28A55" w14:textId="77777777" w:rsidR="00D2513C" w:rsidRPr="002A5028" w:rsidRDefault="00D2513C" w:rsidP="00BD0CE7">
            <w:pPr>
              <w:pStyle w:val="Tabletext"/>
              <w:jc w:val="center"/>
              <w:rPr>
                <w:rFonts w:asciiTheme="majorBidi" w:hAnsiTheme="majorBidi" w:cstheme="majorBidi"/>
                <w:lang w:val="en-US"/>
              </w:rPr>
            </w:pPr>
            <w:proofErr w:type="spellStart"/>
            <w:r w:rsidRPr="002A5028">
              <w:rPr>
                <w:rFonts w:asciiTheme="majorBidi" w:hAnsiTheme="majorBidi" w:cstheme="majorBidi"/>
                <w:lang w:val="en-US"/>
              </w:rPr>
              <w:t>dBW</w:t>
            </w:r>
            <w:proofErr w:type="spellEnd"/>
          </w:p>
        </w:tc>
      </w:tr>
      <w:tr w:rsidR="00D2513C" w:rsidRPr="002A5028" w14:paraId="1E9862E3" w14:textId="77777777" w:rsidTr="00BD0CE7">
        <w:trPr>
          <w:trHeight w:val="300"/>
          <w:jc w:val="center"/>
        </w:trPr>
        <w:tc>
          <w:tcPr>
            <w:tcW w:w="1546" w:type="dxa"/>
          </w:tcPr>
          <w:p w14:paraId="62D2A31E"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0</w:t>
            </w:r>
          </w:p>
        </w:tc>
        <w:tc>
          <w:tcPr>
            <w:tcW w:w="1257" w:type="dxa"/>
            <w:shd w:val="clear" w:color="auto" w:fill="auto"/>
            <w:noWrap/>
            <w:vAlign w:val="bottom"/>
            <w:hideMark/>
          </w:tcPr>
          <w:p w14:paraId="45C8AF5B"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71.0</w:t>
            </w:r>
          </w:p>
        </w:tc>
        <w:tc>
          <w:tcPr>
            <w:tcW w:w="1613" w:type="dxa"/>
            <w:shd w:val="clear" w:color="auto" w:fill="auto"/>
            <w:noWrap/>
            <w:vAlign w:val="bottom"/>
            <w:hideMark/>
          </w:tcPr>
          <w:p w14:paraId="3EFC20C2"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3.0</w:t>
            </w:r>
          </w:p>
        </w:tc>
        <w:tc>
          <w:tcPr>
            <w:tcW w:w="846" w:type="dxa"/>
            <w:shd w:val="clear" w:color="auto" w:fill="auto"/>
            <w:noWrap/>
            <w:vAlign w:val="bottom"/>
            <w:hideMark/>
          </w:tcPr>
          <w:p w14:paraId="69817F20"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2 830.0</w:t>
            </w:r>
          </w:p>
        </w:tc>
        <w:tc>
          <w:tcPr>
            <w:tcW w:w="963" w:type="dxa"/>
            <w:shd w:val="clear" w:color="auto" w:fill="auto"/>
            <w:noWrap/>
            <w:vAlign w:val="bottom"/>
            <w:hideMark/>
          </w:tcPr>
          <w:p w14:paraId="27F6E7DC"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–145.3</w:t>
            </w:r>
          </w:p>
        </w:tc>
        <w:tc>
          <w:tcPr>
            <w:tcW w:w="1607" w:type="dxa"/>
            <w:shd w:val="clear" w:color="auto" w:fill="auto"/>
            <w:noWrap/>
            <w:vAlign w:val="bottom"/>
            <w:hideMark/>
          </w:tcPr>
          <w:p w14:paraId="4629B8B7"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2.0</w:t>
            </w:r>
          </w:p>
        </w:tc>
        <w:tc>
          <w:tcPr>
            <w:tcW w:w="1877" w:type="dxa"/>
            <w:shd w:val="clear" w:color="auto" w:fill="auto"/>
            <w:noWrap/>
            <w:vAlign w:val="bottom"/>
            <w:hideMark/>
          </w:tcPr>
          <w:p w14:paraId="49A01D7F"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–76.3</w:t>
            </w:r>
          </w:p>
        </w:tc>
      </w:tr>
      <w:tr w:rsidR="00D2513C" w:rsidRPr="002A5028" w14:paraId="22996FD0" w14:textId="77777777" w:rsidTr="00BD0CE7">
        <w:trPr>
          <w:trHeight w:val="300"/>
          <w:jc w:val="center"/>
        </w:trPr>
        <w:tc>
          <w:tcPr>
            <w:tcW w:w="1546" w:type="dxa"/>
          </w:tcPr>
          <w:p w14:paraId="57165875"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10</w:t>
            </w:r>
          </w:p>
        </w:tc>
        <w:tc>
          <w:tcPr>
            <w:tcW w:w="1257" w:type="dxa"/>
            <w:shd w:val="clear" w:color="auto" w:fill="auto"/>
            <w:noWrap/>
            <w:vAlign w:val="bottom"/>
            <w:hideMark/>
          </w:tcPr>
          <w:p w14:paraId="0F4C70F9"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71.0</w:t>
            </w:r>
          </w:p>
        </w:tc>
        <w:tc>
          <w:tcPr>
            <w:tcW w:w="1613" w:type="dxa"/>
            <w:shd w:val="clear" w:color="auto" w:fill="auto"/>
            <w:noWrap/>
            <w:vAlign w:val="bottom"/>
            <w:hideMark/>
          </w:tcPr>
          <w:p w14:paraId="0296CC97"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3.0</w:t>
            </w:r>
          </w:p>
        </w:tc>
        <w:tc>
          <w:tcPr>
            <w:tcW w:w="846" w:type="dxa"/>
            <w:shd w:val="clear" w:color="auto" w:fill="auto"/>
            <w:noWrap/>
            <w:vAlign w:val="bottom"/>
            <w:hideMark/>
          </w:tcPr>
          <w:p w14:paraId="6E335EF2"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1 932.0</w:t>
            </w:r>
          </w:p>
        </w:tc>
        <w:tc>
          <w:tcPr>
            <w:tcW w:w="963" w:type="dxa"/>
            <w:shd w:val="clear" w:color="auto" w:fill="auto"/>
            <w:noWrap/>
            <w:vAlign w:val="bottom"/>
            <w:hideMark/>
          </w:tcPr>
          <w:p w14:paraId="43CE5C8F"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–142.0</w:t>
            </w:r>
          </w:p>
        </w:tc>
        <w:tc>
          <w:tcPr>
            <w:tcW w:w="1607" w:type="dxa"/>
            <w:shd w:val="clear" w:color="auto" w:fill="auto"/>
            <w:noWrap/>
            <w:vAlign w:val="bottom"/>
            <w:hideMark/>
          </w:tcPr>
          <w:p w14:paraId="5EC1A10E"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1.5</w:t>
            </w:r>
          </w:p>
        </w:tc>
        <w:tc>
          <w:tcPr>
            <w:tcW w:w="1877" w:type="dxa"/>
            <w:shd w:val="clear" w:color="auto" w:fill="auto"/>
            <w:noWrap/>
            <w:vAlign w:val="bottom"/>
            <w:hideMark/>
          </w:tcPr>
          <w:p w14:paraId="454C7E63"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–73.5</w:t>
            </w:r>
          </w:p>
        </w:tc>
      </w:tr>
      <w:tr w:rsidR="00D2513C" w:rsidRPr="002A5028" w14:paraId="2C3687F4" w14:textId="77777777" w:rsidTr="00BD0CE7">
        <w:trPr>
          <w:trHeight w:val="300"/>
          <w:jc w:val="center"/>
        </w:trPr>
        <w:tc>
          <w:tcPr>
            <w:tcW w:w="1546" w:type="dxa"/>
          </w:tcPr>
          <w:p w14:paraId="73633BDA"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20</w:t>
            </w:r>
          </w:p>
        </w:tc>
        <w:tc>
          <w:tcPr>
            <w:tcW w:w="1257" w:type="dxa"/>
            <w:shd w:val="clear" w:color="auto" w:fill="auto"/>
            <w:noWrap/>
            <w:vAlign w:val="bottom"/>
            <w:hideMark/>
          </w:tcPr>
          <w:p w14:paraId="40FC0A5D"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71.0</w:t>
            </w:r>
          </w:p>
        </w:tc>
        <w:tc>
          <w:tcPr>
            <w:tcW w:w="1613" w:type="dxa"/>
            <w:shd w:val="clear" w:color="auto" w:fill="auto"/>
            <w:noWrap/>
            <w:vAlign w:val="bottom"/>
            <w:hideMark/>
          </w:tcPr>
          <w:p w14:paraId="2026687B"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3.0</w:t>
            </w:r>
          </w:p>
        </w:tc>
        <w:tc>
          <w:tcPr>
            <w:tcW w:w="846" w:type="dxa"/>
            <w:shd w:val="clear" w:color="auto" w:fill="auto"/>
            <w:noWrap/>
            <w:vAlign w:val="bottom"/>
            <w:hideMark/>
          </w:tcPr>
          <w:p w14:paraId="7C82F03A"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1 392.0</w:t>
            </w:r>
          </w:p>
        </w:tc>
        <w:tc>
          <w:tcPr>
            <w:tcW w:w="963" w:type="dxa"/>
            <w:shd w:val="clear" w:color="auto" w:fill="auto"/>
            <w:noWrap/>
            <w:vAlign w:val="bottom"/>
            <w:hideMark/>
          </w:tcPr>
          <w:p w14:paraId="4646CE17"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–139.2</w:t>
            </w:r>
          </w:p>
        </w:tc>
        <w:tc>
          <w:tcPr>
            <w:tcW w:w="1607" w:type="dxa"/>
            <w:shd w:val="clear" w:color="auto" w:fill="auto"/>
            <w:noWrap/>
            <w:vAlign w:val="bottom"/>
            <w:hideMark/>
          </w:tcPr>
          <w:p w14:paraId="255D2D49"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1.0</w:t>
            </w:r>
          </w:p>
        </w:tc>
        <w:tc>
          <w:tcPr>
            <w:tcW w:w="1877" w:type="dxa"/>
            <w:shd w:val="clear" w:color="auto" w:fill="auto"/>
            <w:noWrap/>
            <w:vAlign w:val="bottom"/>
            <w:hideMark/>
          </w:tcPr>
          <w:p w14:paraId="029F16B3"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–71.2</w:t>
            </w:r>
          </w:p>
        </w:tc>
      </w:tr>
      <w:tr w:rsidR="00D2513C" w:rsidRPr="002A5028" w14:paraId="6F566A35" w14:textId="77777777" w:rsidTr="00BD0CE7">
        <w:trPr>
          <w:trHeight w:val="300"/>
          <w:jc w:val="center"/>
        </w:trPr>
        <w:tc>
          <w:tcPr>
            <w:tcW w:w="1546" w:type="dxa"/>
          </w:tcPr>
          <w:p w14:paraId="430A5497"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30</w:t>
            </w:r>
          </w:p>
        </w:tc>
        <w:tc>
          <w:tcPr>
            <w:tcW w:w="1257" w:type="dxa"/>
            <w:shd w:val="clear" w:color="auto" w:fill="auto"/>
            <w:noWrap/>
            <w:vAlign w:val="bottom"/>
            <w:hideMark/>
          </w:tcPr>
          <w:p w14:paraId="7E5BF121"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71.0</w:t>
            </w:r>
          </w:p>
        </w:tc>
        <w:tc>
          <w:tcPr>
            <w:tcW w:w="1613" w:type="dxa"/>
            <w:shd w:val="clear" w:color="auto" w:fill="auto"/>
            <w:noWrap/>
            <w:vAlign w:val="bottom"/>
            <w:hideMark/>
          </w:tcPr>
          <w:p w14:paraId="283E7BBF"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3.0</w:t>
            </w:r>
          </w:p>
        </w:tc>
        <w:tc>
          <w:tcPr>
            <w:tcW w:w="846" w:type="dxa"/>
            <w:shd w:val="clear" w:color="auto" w:fill="auto"/>
            <w:noWrap/>
            <w:vAlign w:val="bottom"/>
            <w:hideMark/>
          </w:tcPr>
          <w:p w14:paraId="001E1280"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1 075.0</w:t>
            </w:r>
          </w:p>
        </w:tc>
        <w:tc>
          <w:tcPr>
            <w:tcW w:w="963" w:type="dxa"/>
            <w:shd w:val="clear" w:color="auto" w:fill="auto"/>
            <w:noWrap/>
            <w:vAlign w:val="bottom"/>
            <w:hideMark/>
          </w:tcPr>
          <w:p w14:paraId="1CB87040"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–136.9</w:t>
            </w:r>
          </w:p>
        </w:tc>
        <w:tc>
          <w:tcPr>
            <w:tcW w:w="1607" w:type="dxa"/>
            <w:shd w:val="clear" w:color="auto" w:fill="auto"/>
            <w:noWrap/>
            <w:vAlign w:val="bottom"/>
            <w:hideMark/>
          </w:tcPr>
          <w:p w14:paraId="6AB7001F"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–0.5</w:t>
            </w:r>
          </w:p>
        </w:tc>
        <w:tc>
          <w:tcPr>
            <w:tcW w:w="1877" w:type="dxa"/>
            <w:shd w:val="clear" w:color="auto" w:fill="auto"/>
            <w:noWrap/>
            <w:vAlign w:val="bottom"/>
            <w:hideMark/>
          </w:tcPr>
          <w:p w14:paraId="098C8852"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–70.4</w:t>
            </w:r>
          </w:p>
        </w:tc>
      </w:tr>
      <w:tr w:rsidR="00D2513C" w:rsidRPr="002A5028" w14:paraId="4FDA0F48" w14:textId="77777777" w:rsidTr="00BD0CE7">
        <w:trPr>
          <w:trHeight w:val="300"/>
          <w:jc w:val="center"/>
        </w:trPr>
        <w:tc>
          <w:tcPr>
            <w:tcW w:w="1546" w:type="dxa"/>
          </w:tcPr>
          <w:p w14:paraId="61356AD6"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40</w:t>
            </w:r>
          </w:p>
        </w:tc>
        <w:tc>
          <w:tcPr>
            <w:tcW w:w="1257" w:type="dxa"/>
            <w:shd w:val="clear" w:color="auto" w:fill="auto"/>
            <w:noWrap/>
            <w:vAlign w:val="bottom"/>
            <w:hideMark/>
          </w:tcPr>
          <w:p w14:paraId="5950900C"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71.0</w:t>
            </w:r>
          </w:p>
        </w:tc>
        <w:tc>
          <w:tcPr>
            <w:tcW w:w="1613" w:type="dxa"/>
            <w:shd w:val="clear" w:color="auto" w:fill="auto"/>
            <w:noWrap/>
            <w:vAlign w:val="bottom"/>
            <w:hideMark/>
          </w:tcPr>
          <w:p w14:paraId="02B30351"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3.0</w:t>
            </w:r>
          </w:p>
        </w:tc>
        <w:tc>
          <w:tcPr>
            <w:tcW w:w="846" w:type="dxa"/>
            <w:shd w:val="clear" w:color="auto" w:fill="auto"/>
            <w:noWrap/>
            <w:vAlign w:val="bottom"/>
            <w:hideMark/>
          </w:tcPr>
          <w:p w14:paraId="2892DD92"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882.0</w:t>
            </w:r>
          </w:p>
        </w:tc>
        <w:tc>
          <w:tcPr>
            <w:tcW w:w="963" w:type="dxa"/>
            <w:shd w:val="clear" w:color="auto" w:fill="auto"/>
            <w:noWrap/>
            <w:vAlign w:val="bottom"/>
            <w:hideMark/>
          </w:tcPr>
          <w:p w14:paraId="254AE4CA"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–135.2</w:t>
            </w:r>
          </w:p>
        </w:tc>
        <w:tc>
          <w:tcPr>
            <w:tcW w:w="1607" w:type="dxa"/>
            <w:shd w:val="clear" w:color="auto" w:fill="auto"/>
            <w:noWrap/>
            <w:vAlign w:val="bottom"/>
            <w:hideMark/>
          </w:tcPr>
          <w:p w14:paraId="4537CD15"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–2.0</w:t>
            </w:r>
          </w:p>
        </w:tc>
        <w:tc>
          <w:tcPr>
            <w:tcW w:w="1877" w:type="dxa"/>
            <w:shd w:val="clear" w:color="auto" w:fill="auto"/>
            <w:noWrap/>
            <w:vAlign w:val="bottom"/>
            <w:hideMark/>
          </w:tcPr>
          <w:p w14:paraId="08C38536"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–70.2</w:t>
            </w:r>
          </w:p>
        </w:tc>
      </w:tr>
      <w:tr w:rsidR="00D2513C" w:rsidRPr="002A5028" w14:paraId="13481FCC" w14:textId="77777777" w:rsidTr="00BD0CE7">
        <w:trPr>
          <w:trHeight w:val="300"/>
          <w:jc w:val="center"/>
        </w:trPr>
        <w:tc>
          <w:tcPr>
            <w:tcW w:w="1546" w:type="dxa"/>
          </w:tcPr>
          <w:p w14:paraId="7B890C81"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50</w:t>
            </w:r>
          </w:p>
        </w:tc>
        <w:tc>
          <w:tcPr>
            <w:tcW w:w="1257" w:type="dxa"/>
            <w:shd w:val="clear" w:color="auto" w:fill="auto"/>
            <w:noWrap/>
            <w:vAlign w:val="bottom"/>
            <w:hideMark/>
          </w:tcPr>
          <w:p w14:paraId="53B1986A"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71.0</w:t>
            </w:r>
          </w:p>
        </w:tc>
        <w:tc>
          <w:tcPr>
            <w:tcW w:w="1613" w:type="dxa"/>
            <w:shd w:val="clear" w:color="auto" w:fill="auto"/>
            <w:noWrap/>
            <w:vAlign w:val="bottom"/>
            <w:hideMark/>
          </w:tcPr>
          <w:p w14:paraId="5F30F58B"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3.0</w:t>
            </w:r>
          </w:p>
        </w:tc>
        <w:tc>
          <w:tcPr>
            <w:tcW w:w="846" w:type="dxa"/>
            <w:shd w:val="clear" w:color="auto" w:fill="auto"/>
            <w:noWrap/>
            <w:vAlign w:val="bottom"/>
            <w:hideMark/>
          </w:tcPr>
          <w:p w14:paraId="7448C9EF"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761.0</w:t>
            </w:r>
          </w:p>
        </w:tc>
        <w:tc>
          <w:tcPr>
            <w:tcW w:w="963" w:type="dxa"/>
            <w:shd w:val="clear" w:color="auto" w:fill="auto"/>
            <w:noWrap/>
            <w:vAlign w:val="bottom"/>
            <w:hideMark/>
          </w:tcPr>
          <w:p w14:paraId="2777BA01"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–133.9</w:t>
            </w:r>
          </w:p>
        </w:tc>
        <w:tc>
          <w:tcPr>
            <w:tcW w:w="1607" w:type="dxa"/>
            <w:shd w:val="clear" w:color="auto" w:fill="auto"/>
            <w:noWrap/>
            <w:vAlign w:val="bottom"/>
            <w:hideMark/>
          </w:tcPr>
          <w:p w14:paraId="37278CA9"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–4.0</w:t>
            </w:r>
          </w:p>
        </w:tc>
        <w:tc>
          <w:tcPr>
            <w:tcW w:w="1877" w:type="dxa"/>
            <w:shd w:val="clear" w:color="auto" w:fill="auto"/>
            <w:noWrap/>
            <w:vAlign w:val="bottom"/>
            <w:hideMark/>
          </w:tcPr>
          <w:p w14:paraId="034BF023"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–70.9</w:t>
            </w:r>
          </w:p>
        </w:tc>
      </w:tr>
      <w:tr w:rsidR="00D2513C" w:rsidRPr="002A5028" w14:paraId="4B905321" w14:textId="77777777" w:rsidTr="00BD0CE7">
        <w:trPr>
          <w:trHeight w:val="300"/>
          <w:jc w:val="center"/>
        </w:trPr>
        <w:tc>
          <w:tcPr>
            <w:tcW w:w="1546" w:type="dxa"/>
          </w:tcPr>
          <w:p w14:paraId="50F8879D"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60</w:t>
            </w:r>
          </w:p>
        </w:tc>
        <w:tc>
          <w:tcPr>
            <w:tcW w:w="1257" w:type="dxa"/>
            <w:shd w:val="clear" w:color="auto" w:fill="auto"/>
            <w:noWrap/>
            <w:vAlign w:val="bottom"/>
            <w:hideMark/>
          </w:tcPr>
          <w:p w14:paraId="69776CD9"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71.0</w:t>
            </w:r>
          </w:p>
        </w:tc>
        <w:tc>
          <w:tcPr>
            <w:tcW w:w="1613" w:type="dxa"/>
            <w:shd w:val="clear" w:color="auto" w:fill="auto"/>
            <w:noWrap/>
            <w:vAlign w:val="bottom"/>
            <w:hideMark/>
          </w:tcPr>
          <w:p w14:paraId="2597A05E"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3.0</w:t>
            </w:r>
          </w:p>
        </w:tc>
        <w:tc>
          <w:tcPr>
            <w:tcW w:w="846" w:type="dxa"/>
            <w:shd w:val="clear" w:color="auto" w:fill="auto"/>
            <w:noWrap/>
            <w:vAlign w:val="bottom"/>
            <w:hideMark/>
          </w:tcPr>
          <w:p w14:paraId="44F00054"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683.0</w:t>
            </w:r>
          </w:p>
        </w:tc>
        <w:tc>
          <w:tcPr>
            <w:tcW w:w="963" w:type="dxa"/>
            <w:shd w:val="clear" w:color="auto" w:fill="auto"/>
            <w:noWrap/>
            <w:vAlign w:val="bottom"/>
            <w:hideMark/>
          </w:tcPr>
          <w:p w14:paraId="4649699C"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–133.0</w:t>
            </w:r>
          </w:p>
        </w:tc>
        <w:tc>
          <w:tcPr>
            <w:tcW w:w="1607" w:type="dxa"/>
            <w:shd w:val="clear" w:color="auto" w:fill="auto"/>
            <w:noWrap/>
            <w:vAlign w:val="bottom"/>
            <w:hideMark/>
          </w:tcPr>
          <w:p w14:paraId="09657060"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–5.0</w:t>
            </w:r>
          </w:p>
        </w:tc>
        <w:tc>
          <w:tcPr>
            <w:tcW w:w="1877" w:type="dxa"/>
            <w:shd w:val="clear" w:color="auto" w:fill="auto"/>
            <w:noWrap/>
            <w:vAlign w:val="bottom"/>
            <w:hideMark/>
          </w:tcPr>
          <w:p w14:paraId="1394B92B"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–71.0</w:t>
            </w:r>
          </w:p>
        </w:tc>
      </w:tr>
      <w:tr w:rsidR="00D2513C" w:rsidRPr="002A5028" w14:paraId="3FCA0AF3" w14:textId="77777777" w:rsidTr="00BD0CE7">
        <w:trPr>
          <w:trHeight w:val="300"/>
          <w:jc w:val="center"/>
        </w:trPr>
        <w:tc>
          <w:tcPr>
            <w:tcW w:w="1546" w:type="dxa"/>
          </w:tcPr>
          <w:p w14:paraId="7AD1EEC7"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70</w:t>
            </w:r>
          </w:p>
        </w:tc>
        <w:tc>
          <w:tcPr>
            <w:tcW w:w="1257" w:type="dxa"/>
            <w:shd w:val="clear" w:color="auto" w:fill="auto"/>
            <w:noWrap/>
            <w:vAlign w:val="bottom"/>
            <w:hideMark/>
          </w:tcPr>
          <w:p w14:paraId="62C247AB"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71.0</w:t>
            </w:r>
          </w:p>
        </w:tc>
        <w:tc>
          <w:tcPr>
            <w:tcW w:w="1613" w:type="dxa"/>
            <w:shd w:val="clear" w:color="auto" w:fill="auto"/>
            <w:noWrap/>
            <w:vAlign w:val="bottom"/>
            <w:hideMark/>
          </w:tcPr>
          <w:p w14:paraId="5244633B"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3.0</w:t>
            </w:r>
          </w:p>
        </w:tc>
        <w:tc>
          <w:tcPr>
            <w:tcW w:w="846" w:type="dxa"/>
            <w:shd w:val="clear" w:color="auto" w:fill="auto"/>
            <w:noWrap/>
            <w:vAlign w:val="bottom"/>
            <w:hideMark/>
          </w:tcPr>
          <w:p w14:paraId="249FAECB"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635.0</w:t>
            </w:r>
          </w:p>
        </w:tc>
        <w:tc>
          <w:tcPr>
            <w:tcW w:w="963" w:type="dxa"/>
            <w:shd w:val="clear" w:color="auto" w:fill="auto"/>
            <w:noWrap/>
            <w:vAlign w:val="bottom"/>
            <w:hideMark/>
          </w:tcPr>
          <w:p w14:paraId="1D016BDA"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–132.4</w:t>
            </w:r>
          </w:p>
        </w:tc>
        <w:tc>
          <w:tcPr>
            <w:tcW w:w="1607" w:type="dxa"/>
            <w:shd w:val="clear" w:color="auto" w:fill="auto"/>
            <w:noWrap/>
            <w:vAlign w:val="bottom"/>
            <w:hideMark/>
          </w:tcPr>
          <w:p w14:paraId="5A935652"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–7.0</w:t>
            </w:r>
          </w:p>
        </w:tc>
        <w:tc>
          <w:tcPr>
            <w:tcW w:w="1877" w:type="dxa"/>
            <w:shd w:val="clear" w:color="auto" w:fill="auto"/>
            <w:noWrap/>
            <w:vAlign w:val="bottom"/>
            <w:hideMark/>
          </w:tcPr>
          <w:p w14:paraId="6163769B"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–72.4</w:t>
            </w:r>
          </w:p>
        </w:tc>
      </w:tr>
      <w:tr w:rsidR="00D2513C" w:rsidRPr="002A5028" w14:paraId="23DDE686" w14:textId="77777777" w:rsidTr="00BD0CE7">
        <w:trPr>
          <w:trHeight w:val="300"/>
          <w:jc w:val="center"/>
        </w:trPr>
        <w:tc>
          <w:tcPr>
            <w:tcW w:w="1546" w:type="dxa"/>
          </w:tcPr>
          <w:p w14:paraId="4512E2AB"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80</w:t>
            </w:r>
          </w:p>
        </w:tc>
        <w:tc>
          <w:tcPr>
            <w:tcW w:w="1257" w:type="dxa"/>
            <w:shd w:val="clear" w:color="auto" w:fill="auto"/>
            <w:noWrap/>
            <w:vAlign w:val="bottom"/>
            <w:hideMark/>
          </w:tcPr>
          <w:p w14:paraId="008EA486"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71.0</w:t>
            </w:r>
          </w:p>
        </w:tc>
        <w:tc>
          <w:tcPr>
            <w:tcW w:w="1613" w:type="dxa"/>
            <w:shd w:val="clear" w:color="auto" w:fill="auto"/>
            <w:noWrap/>
            <w:vAlign w:val="bottom"/>
            <w:hideMark/>
          </w:tcPr>
          <w:p w14:paraId="7B4A5974"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3.0</w:t>
            </w:r>
          </w:p>
        </w:tc>
        <w:tc>
          <w:tcPr>
            <w:tcW w:w="846" w:type="dxa"/>
            <w:shd w:val="clear" w:color="auto" w:fill="auto"/>
            <w:noWrap/>
            <w:vAlign w:val="bottom"/>
            <w:hideMark/>
          </w:tcPr>
          <w:p w14:paraId="6E56C0DC"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608.0</w:t>
            </w:r>
          </w:p>
        </w:tc>
        <w:tc>
          <w:tcPr>
            <w:tcW w:w="963" w:type="dxa"/>
            <w:shd w:val="clear" w:color="auto" w:fill="auto"/>
            <w:noWrap/>
            <w:vAlign w:val="bottom"/>
            <w:hideMark/>
          </w:tcPr>
          <w:p w14:paraId="113197C2"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–132.0</w:t>
            </w:r>
          </w:p>
        </w:tc>
        <w:tc>
          <w:tcPr>
            <w:tcW w:w="1607" w:type="dxa"/>
            <w:shd w:val="clear" w:color="auto" w:fill="auto"/>
            <w:noWrap/>
            <w:vAlign w:val="bottom"/>
            <w:hideMark/>
          </w:tcPr>
          <w:p w14:paraId="3697AD3E"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–8.0</w:t>
            </w:r>
          </w:p>
        </w:tc>
        <w:tc>
          <w:tcPr>
            <w:tcW w:w="1877" w:type="dxa"/>
            <w:shd w:val="clear" w:color="auto" w:fill="auto"/>
            <w:noWrap/>
            <w:vAlign w:val="bottom"/>
            <w:hideMark/>
          </w:tcPr>
          <w:p w14:paraId="73DDED1A"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–73.0</w:t>
            </w:r>
          </w:p>
        </w:tc>
      </w:tr>
      <w:tr w:rsidR="00D2513C" w:rsidRPr="002A5028" w14:paraId="1D5DC46B" w14:textId="77777777" w:rsidTr="00BD0CE7">
        <w:trPr>
          <w:trHeight w:val="300"/>
          <w:jc w:val="center"/>
        </w:trPr>
        <w:tc>
          <w:tcPr>
            <w:tcW w:w="1546" w:type="dxa"/>
          </w:tcPr>
          <w:p w14:paraId="12E161B3"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90</w:t>
            </w:r>
          </w:p>
        </w:tc>
        <w:tc>
          <w:tcPr>
            <w:tcW w:w="1257" w:type="dxa"/>
            <w:shd w:val="clear" w:color="auto" w:fill="auto"/>
            <w:noWrap/>
            <w:vAlign w:val="bottom"/>
            <w:hideMark/>
          </w:tcPr>
          <w:p w14:paraId="6B6DBA49"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71.0</w:t>
            </w:r>
          </w:p>
        </w:tc>
        <w:tc>
          <w:tcPr>
            <w:tcW w:w="1613" w:type="dxa"/>
            <w:shd w:val="clear" w:color="auto" w:fill="auto"/>
            <w:noWrap/>
            <w:vAlign w:val="bottom"/>
            <w:hideMark/>
          </w:tcPr>
          <w:p w14:paraId="6B906D71"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3.0</w:t>
            </w:r>
          </w:p>
        </w:tc>
        <w:tc>
          <w:tcPr>
            <w:tcW w:w="846" w:type="dxa"/>
            <w:shd w:val="clear" w:color="auto" w:fill="auto"/>
            <w:noWrap/>
            <w:vAlign w:val="bottom"/>
            <w:hideMark/>
          </w:tcPr>
          <w:p w14:paraId="1EC369AF"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600.0</w:t>
            </w:r>
          </w:p>
        </w:tc>
        <w:tc>
          <w:tcPr>
            <w:tcW w:w="963" w:type="dxa"/>
            <w:shd w:val="clear" w:color="auto" w:fill="auto"/>
            <w:noWrap/>
            <w:vAlign w:val="bottom"/>
            <w:hideMark/>
          </w:tcPr>
          <w:p w14:paraId="49BA2C20"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–131.9</w:t>
            </w:r>
          </w:p>
        </w:tc>
        <w:tc>
          <w:tcPr>
            <w:tcW w:w="1607" w:type="dxa"/>
            <w:shd w:val="clear" w:color="auto" w:fill="auto"/>
            <w:noWrap/>
            <w:vAlign w:val="bottom"/>
            <w:hideMark/>
          </w:tcPr>
          <w:p w14:paraId="063BA165"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–8.5</w:t>
            </w:r>
          </w:p>
        </w:tc>
        <w:tc>
          <w:tcPr>
            <w:tcW w:w="1877" w:type="dxa"/>
            <w:shd w:val="clear" w:color="auto" w:fill="auto"/>
            <w:noWrap/>
            <w:vAlign w:val="bottom"/>
            <w:hideMark/>
          </w:tcPr>
          <w:p w14:paraId="38AB4408"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–73.4</w:t>
            </w:r>
          </w:p>
        </w:tc>
      </w:tr>
    </w:tbl>
    <w:p w14:paraId="31450AB9" w14:textId="77777777" w:rsidR="00D2513C" w:rsidRPr="002A5028" w:rsidRDefault="00D2513C" w:rsidP="00D2513C">
      <w:pPr>
        <w:pStyle w:val="TableNo"/>
        <w:spacing w:before="240"/>
        <w:rPr>
          <w:lang w:val="en-US"/>
        </w:rPr>
      </w:pPr>
      <w:r w:rsidRPr="002A5028">
        <w:rPr>
          <w:lang w:val="en-US"/>
        </w:rPr>
        <w:lastRenderedPageBreak/>
        <w:t>TABLE 58</w:t>
      </w:r>
      <w:r w:rsidRPr="002A5028">
        <w:rPr>
          <w:rStyle w:val="FootnoteReference"/>
          <w:lang w:val="en-US"/>
        </w:rPr>
        <w:footnoteReference w:id="1"/>
      </w:r>
    </w:p>
    <w:p w14:paraId="40B92A7B" w14:textId="77777777" w:rsidR="00D2513C" w:rsidRPr="002A5028" w:rsidRDefault="00D2513C" w:rsidP="00D2513C">
      <w:pPr>
        <w:pStyle w:val="Tabletitle"/>
        <w:rPr>
          <w:lang w:val="en-US"/>
        </w:rPr>
      </w:pPr>
      <w:r w:rsidRPr="002A5028">
        <w:rPr>
          <w:lang w:val="en-US"/>
        </w:rPr>
        <w:t>Maximum signal level of unwanted emissions from radar with Yagi antenna onboard the satellite</w:t>
      </w:r>
    </w:p>
    <w:tbl>
      <w:tblPr>
        <w:tblW w:w="970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46"/>
        <w:gridCol w:w="1257"/>
        <w:gridCol w:w="1624"/>
        <w:gridCol w:w="846"/>
        <w:gridCol w:w="963"/>
        <w:gridCol w:w="1545"/>
        <w:gridCol w:w="1928"/>
      </w:tblGrid>
      <w:tr w:rsidR="00D2513C" w:rsidRPr="002A5028" w14:paraId="67E986D8" w14:textId="77777777" w:rsidTr="00BD0CE7">
        <w:trPr>
          <w:trHeight w:val="300"/>
        </w:trPr>
        <w:tc>
          <w:tcPr>
            <w:tcW w:w="1546" w:type="dxa"/>
            <w:shd w:val="clear" w:color="auto" w:fill="auto"/>
            <w:noWrap/>
            <w:vAlign w:val="center"/>
            <w:hideMark/>
          </w:tcPr>
          <w:p w14:paraId="1A9F9145" w14:textId="77777777" w:rsidR="00D2513C" w:rsidRPr="002A5028" w:rsidRDefault="00D2513C" w:rsidP="00BD0CE7">
            <w:pPr>
              <w:pStyle w:val="Tablehead"/>
              <w:spacing w:before="40" w:after="40"/>
              <w:rPr>
                <w:lang w:val="en-US"/>
              </w:rPr>
            </w:pPr>
            <w:r w:rsidRPr="002A5028">
              <w:rPr>
                <w:lang w:val="en-US"/>
              </w:rPr>
              <w:t>Elevation angle</w:t>
            </w:r>
          </w:p>
        </w:tc>
        <w:tc>
          <w:tcPr>
            <w:tcW w:w="1257" w:type="dxa"/>
            <w:shd w:val="clear" w:color="auto" w:fill="auto"/>
            <w:noWrap/>
            <w:vAlign w:val="center"/>
            <w:hideMark/>
          </w:tcPr>
          <w:p w14:paraId="7694BCB6" w14:textId="77777777" w:rsidR="00D2513C" w:rsidRPr="002A5028" w:rsidRDefault="00D2513C" w:rsidP="00BD0CE7">
            <w:pPr>
              <w:pStyle w:val="Tablehead"/>
              <w:spacing w:before="40" w:after="40"/>
              <w:rPr>
                <w:lang w:val="en-US"/>
              </w:rPr>
            </w:pPr>
            <w:r w:rsidRPr="002A5028">
              <w:rPr>
                <w:lang w:val="en-US"/>
              </w:rPr>
              <w:t xml:space="preserve">Radar </w:t>
            </w:r>
            <w:proofErr w:type="spellStart"/>
            <w:r w:rsidRPr="002A5028">
              <w:rPr>
                <w:lang w:val="en-US"/>
              </w:rPr>
              <w:t>e.i.r.p</w:t>
            </w:r>
            <w:proofErr w:type="spellEnd"/>
            <w:r w:rsidRPr="002A5028">
              <w:rPr>
                <w:lang w:val="en-US"/>
              </w:rPr>
              <w:t>.</w:t>
            </w:r>
          </w:p>
        </w:tc>
        <w:tc>
          <w:tcPr>
            <w:tcW w:w="1624" w:type="dxa"/>
            <w:shd w:val="clear" w:color="auto" w:fill="auto"/>
            <w:noWrap/>
            <w:vAlign w:val="center"/>
            <w:hideMark/>
          </w:tcPr>
          <w:p w14:paraId="4318783F" w14:textId="77777777" w:rsidR="00D2513C" w:rsidRPr="002A5028" w:rsidRDefault="00D2513C" w:rsidP="00BD0CE7">
            <w:pPr>
              <w:pStyle w:val="Tablehead"/>
              <w:spacing w:before="40" w:after="40"/>
              <w:rPr>
                <w:lang w:val="en-US"/>
              </w:rPr>
            </w:pPr>
            <w:r w:rsidRPr="002A5028">
              <w:rPr>
                <w:lang w:val="en-US"/>
              </w:rPr>
              <w:t>Polarization loss</w:t>
            </w:r>
          </w:p>
        </w:tc>
        <w:tc>
          <w:tcPr>
            <w:tcW w:w="846" w:type="dxa"/>
            <w:shd w:val="clear" w:color="auto" w:fill="auto"/>
            <w:noWrap/>
            <w:vAlign w:val="center"/>
            <w:hideMark/>
          </w:tcPr>
          <w:p w14:paraId="1CC9D28B" w14:textId="77777777" w:rsidR="00D2513C" w:rsidRPr="002A5028" w:rsidRDefault="00D2513C" w:rsidP="00BD0CE7">
            <w:pPr>
              <w:pStyle w:val="Tablehead"/>
              <w:spacing w:before="40" w:after="40"/>
              <w:rPr>
                <w:lang w:val="en-US"/>
              </w:rPr>
            </w:pPr>
            <w:r w:rsidRPr="002A5028">
              <w:rPr>
                <w:lang w:val="en-US"/>
              </w:rPr>
              <w:t>Range</w:t>
            </w:r>
          </w:p>
        </w:tc>
        <w:tc>
          <w:tcPr>
            <w:tcW w:w="963" w:type="dxa"/>
            <w:shd w:val="clear" w:color="auto" w:fill="auto"/>
            <w:noWrap/>
            <w:vAlign w:val="center"/>
            <w:hideMark/>
          </w:tcPr>
          <w:p w14:paraId="059EE72E" w14:textId="77777777" w:rsidR="00D2513C" w:rsidRPr="002A5028" w:rsidRDefault="00D2513C" w:rsidP="00BD0CE7">
            <w:pPr>
              <w:pStyle w:val="Tablehead"/>
              <w:spacing w:before="40" w:after="40"/>
              <w:rPr>
                <w:lang w:val="en-US"/>
              </w:rPr>
            </w:pPr>
            <w:proofErr w:type="spellStart"/>
            <w:r w:rsidRPr="002A5028">
              <w:rPr>
                <w:lang w:val="en-US"/>
              </w:rPr>
              <w:t>Pathloss</w:t>
            </w:r>
            <w:proofErr w:type="spellEnd"/>
          </w:p>
        </w:tc>
        <w:tc>
          <w:tcPr>
            <w:tcW w:w="1545" w:type="dxa"/>
            <w:shd w:val="clear" w:color="auto" w:fill="auto"/>
            <w:noWrap/>
            <w:vAlign w:val="center"/>
            <w:hideMark/>
          </w:tcPr>
          <w:p w14:paraId="3C178A88" w14:textId="77777777" w:rsidR="00D2513C" w:rsidRPr="002A5028" w:rsidRDefault="00D2513C" w:rsidP="00BD0CE7">
            <w:pPr>
              <w:pStyle w:val="Tablehead"/>
              <w:spacing w:before="40" w:after="40"/>
              <w:rPr>
                <w:lang w:val="en-US"/>
              </w:rPr>
            </w:pPr>
            <w:r w:rsidRPr="002A5028">
              <w:rPr>
                <w:lang w:val="en-US"/>
              </w:rPr>
              <w:t>Satellite antenna gain</w:t>
            </w:r>
          </w:p>
        </w:tc>
        <w:tc>
          <w:tcPr>
            <w:tcW w:w="1928" w:type="dxa"/>
            <w:shd w:val="clear" w:color="auto" w:fill="auto"/>
            <w:noWrap/>
            <w:vAlign w:val="center"/>
            <w:hideMark/>
          </w:tcPr>
          <w:p w14:paraId="6E2A4D6F" w14:textId="77777777" w:rsidR="00D2513C" w:rsidRPr="002A5028" w:rsidRDefault="00D2513C" w:rsidP="00BD0CE7">
            <w:pPr>
              <w:pStyle w:val="Tablehead"/>
              <w:spacing w:before="40" w:after="40"/>
              <w:rPr>
                <w:lang w:val="en-US"/>
              </w:rPr>
            </w:pPr>
            <w:r w:rsidRPr="002A5028">
              <w:rPr>
                <w:lang w:val="en-US"/>
              </w:rPr>
              <w:t>Received signal level</w:t>
            </w:r>
          </w:p>
        </w:tc>
      </w:tr>
      <w:tr w:rsidR="00D2513C" w:rsidRPr="002A5028" w14:paraId="5506690C" w14:textId="77777777" w:rsidTr="00BD0CE7">
        <w:trPr>
          <w:trHeight w:val="300"/>
        </w:trPr>
        <w:tc>
          <w:tcPr>
            <w:tcW w:w="1546" w:type="dxa"/>
            <w:shd w:val="clear" w:color="auto" w:fill="auto"/>
            <w:noWrap/>
            <w:vAlign w:val="bottom"/>
            <w:hideMark/>
          </w:tcPr>
          <w:p w14:paraId="04E6FF7D" w14:textId="77777777" w:rsidR="00D2513C" w:rsidRPr="002A5028" w:rsidRDefault="00D2513C" w:rsidP="00BD0CE7">
            <w:pPr>
              <w:pStyle w:val="Tabletext"/>
              <w:jc w:val="center"/>
              <w:rPr>
                <w:rFonts w:asciiTheme="majorBidi" w:hAnsiTheme="majorBidi" w:cstheme="majorBidi"/>
                <w:lang w:val="en-US"/>
              </w:rPr>
            </w:pPr>
            <w:proofErr w:type="spellStart"/>
            <w:r w:rsidRPr="002A5028">
              <w:rPr>
                <w:rFonts w:asciiTheme="majorBidi" w:hAnsiTheme="majorBidi" w:cstheme="majorBidi"/>
                <w:lang w:val="en-US"/>
              </w:rPr>
              <w:t>deg</w:t>
            </w:r>
            <w:proofErr w:type="spellEnd"/>
          </w:p>
        </w:tc>
        <w:tc>
          <w:tcPr>
            <w:tcW w:w="1257" w:type="dxa"/>
            <w:shd w:val="clear" w:color="auto" w:fill="auto"/>
            <w:noWrap/>
            <w:vAlign w:val="bottom"/>
            <w:hideMark/>
          </w:tcPr>
          <w:p w14:paraId="2CE40AEB" w14:textId="77777777" w:rsidR="00D2513C" w:rsidRPr="002A5028" w:rsidRDefault="00D2513C" w:rsidP="00BD0CE7">
            <w:pPr>
              <w:pStyle w:val="Tabletext"/>
              <w:jc w:val="center"/>
              <w:rPr>
                <w:rFonts w:asciiTheme="majorBidi" w:hAnsiTheme="majorBidi" w:cstheme="majorBidi"/>
                <w:lang w:val="en-US"/>
              </w:rPr>
            </w:pPr>
            <w:proofErr w:type="spellStart"/>
            <w:r w:rsidRPr="002A5028">
              <w:rPr>
                <w:rFonts w:asciiTheme="majorBidi" w:hAnsiTheme="majorBidi" w:cstheme="majorBidi"/>
                <w:lang w:val="en-US"/>
              </w:rPr>
              <w:t>dBW</w:t>
            </w:r>
            <w:proofErr w:type="spellEnd"/>
          </w:p>
        </w:tc>
        <w:tc>
          <w:tcPr>
            <w:tcW w:w="1624" w:type="dxa"/>
            <w:shd w:val="clear" w:color="auto" w:fill="auto"/>
            <w:noWrap/>
            <w:vAlign w:val="bottom"/>
            <w:hideMark/>
          </w:tcPr>
          <w:p w14:paraId="4383AF2A"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dB</w:t>
            </w:r>
          </w:p>
        </w:tc>
        <w:tc>
          <w:tcPr>
            <w:tcW w:w="846" w:type="dxa"/>
            <w:shd w:val="clear" w:color="auto" w:fill="auto"/>
            <w:noWrap/>
            <w:vAlign w:val="bottom"/>
            <w:hideMark/>
          </w:tcPr>
          <w:p w14:paraId="2DE3B746"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km</w:t>
            </w:r>
          </w:p>
        </w:tc>
        <w:tc>
          <w:tcPr>
            <w:tcW w:w="963" w:type="dxa"/>
            <w:shd w:val="clear" w:color="auto" w:fill="auto"/>
            <w:noWrap/>
            <w:vAlign w:val="bottom"/>
            <w:hideMark/>
          </w:tcPr>
          <w:p w14:paraId="13FACA2E"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dB</w:t>
            </w:r>
          </w:p>
        </w:tc>
        <w:tc>
          <w:tcPr>
            <w:tcW w:w="1545" w:type="dxa"/>
            <w:shd w:val="clear" w:color="auto" w:fill="auto"/>
            <w:noWrap/>
            <w:vAlign w:val="bottom"/>
            <w:hideMark/>
          </w:tcPr>
          <w:p w14:paraId="172B00B5" w14:textId="77777777" w:rsidR="00D2513C" w:rsidRPr="002A5028" w:rsidRDefault="00D2513C" w:rsidP="00BD0CE7">
            <w:pPr>
              <w:pStyle w:val="Tabletext"/>
              <w:jc w:val="center"/>
              <w:rPr>
                <w:rFonts w:asciiTheme="majorBidi" w:hAnsiTheme="majorBidi" w:cstheme="majorBidi"/>
                <w:lang w:val="en-US"/>
              </w:rPr>
            </w:pPr>
            <w:proofErr w:type="spellStart"/>
            <w:r w:rsidRPr="002A5028">
              <w:rPr>
                <w:rFonts w:asciiTheme="majorBidi" w:hAnsiTheme="majorBidi" w:cstheme="majorBidi"/>
                <w:lang w:val="en-US"/>
              </w:rPr>
              <w:t>dBi</w:t>
            </w:r>
            <w:proofErr w:type="spellEnd"/>
          </w:p>
        </w:tc>
        <w:tc>
          <w:tcPr>
            <w:tcW w:w="1928" w:type="dxa"/>
            <w:shd w:val="clear" w:color="auto" w:fill="auto"/>
            <w:noWrap/>
            <w:vAlign w:val="bottom"/>
            <w:hideMark/>
          </w:tcPr>
          <w:p w14:paraId="67C6E9DB" w14:textId="77777777" w:rsidR="00D2513C" w:rsidRPr="002A5028" w:rsidRDefault="00D2513C" w:rsidP="00BD0CE7">
            <w:pPr>
              <w:pStyle w:val="Tabletext"/>
              <w:jc w:val="center"/>
              <w:rPr>
                <w:rFonts w:asciiTheme="majorBidi" w:hAnsiTheme="majorBidi" w:cstheme="majorBidi"/>
                <w:lang w:val="en-US"/>
              </w:rPr>
            </w:pPr>
            <w:proofErr w:type="spellStart"/>
            <w:r w:rsidRPr="002A5028">
              <w:rPr>
                <w:rFonts w:asciiTheme="majorBidi" w:hAnsiTheme="majorBidi" w:cstheme="majorBidi"/>
                <w:lang w:val="en-US"/>
              </w:rPr>
              <w:t>dBW</w:t>
            </w:r>
            <w:proofErr w:type="spellEnd"/>
          </w:p>
        </w:tc>
      </w:tr>
      <w:tr w:rsidR="00D2513C" w:rsidRPr="002A5028" w14:paraId="6F20153D" w14:textId="77777777" w:rsidTr="00BD0CE7">
        <w:trPr>
          <w:trHeight w:val="300"/>
        </w:trPr>
        <w:tc>
          <w:tcPr>
            <w:tcW w:w="1546" w:type="dxa"/>
            <w:shd w:val="clear" w:color="auto" w:fill="auto"/>
            <w:noWrap/>
            <w:vAlign w:val="bottom"/>
            <w:hideMark/>
          </w:tcPr>
          <w:p w14:paraId="71F8E02D"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0.0</w:t>
            </w:r>
          </w:p>
        </w:tc>
        <w:tc>
          <w:tcPr>
            <w:tcW w:w="1257" w:type="dxa"/>
            <w:shd w:val="clear" w:color="auto" w:fill="auto"/>
            <w:noWrap/>
            <w:vAlign w:val="bottom"/>
            <w:hideMark/>
          </w:tcPr>
          <w:p w14:paraId="73BD10FC"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71.0</w:t>
            </w:r>
          </w:p>
        </w:tc>
        <w:tc>
          <w:tcPr>
            <w:tcW w:w="1624" w:type="dxa"/>
            <w:shd w:val="clear" w:color="auto" w:fill="auto"/>
            <w:noWrap/>
            <w:vAlign w:val="bottom"/>
            <w:hideMark/>
          </w:tcPr>
          <w:p w14:paraId="37419074"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3.0</w:t>
            </w:r>
          </w:p>
        </w:tc>
        <w:tc>
          <w:tcPr>
            <w:tcW w:w="846" w:type="dxa"/>
            <w:shd w:val="clear" w:color="auto" w:fill="auto"/>
            <w:noWrap/>
            <w:vAlign w:val="bottom"/>
            <w:hideMark/>
          </w:tcPr>
          <w:p w14:paraId="694F842F"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2 830.0</w:t>
            </w:r>
          </w:p>
        </w:tc>
        <w:tc>
          <w:tcPr>
            <w:tcW w:w="963" w:type="dxa"/>
            <w:shd w:val="clear" w:color="auto" w:fill="auto"/>
            <w:noWrap/>
            <w:vAlign w:val="bottom"/>
            <w:hideMark/>
          </w:tcPr>
          <w:p w14:paraId="2A8EFB4F"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–145.3</w:t>
            </w:r>
          </w:p>
        </w:tc>
        <w:tc>
          <w:tcPr>
            <w:tcW w:w="1545" w:type="dxa"/>
            <w:shd w:val="clear" w:color="auto" w:fill="auto"/>
            <w:noWrap/>
            <w:vAlign w:val="bottom"/>
          </w:tcPr>
          <w:p w14:paraId="4A4BBF52"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8.0</w:t>
            </w:r>
          </w:p>
        </w:tc>
        <w:tc>
          <w:tcPr>
            <w:tcW w:w="1928" w:type="dxa"/>
            <w:shd w:val="clear" w:color="auto" w:fill="auto"/>
            <w:noWrap/>
            <w:vAlign w:val="bottom"/>
          </w:tcPr>
          <w:p w14:paraId="56F77A6A"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–70.3</w:t>
            </w:r>
          </w:p>
        </w:tc>
      </w:tr>
      <w:tr w:rsidR="00D2513C" w:rsidRPr="002A5028" w14:paraId="58CBF81B" w14:textId="77777777" w:rsidTr="00BD0CE7">
        <w:trPr>
          <w:trHeight w:val="300"/>
        </w:trPr>
        <w:tc>
          <w:tcPr>
            <w:tcW w:w="1546" w:type="dxa"/>
            <w:shd w:val="clear" w:color="auto" w:fill="auto"/>
            <w:noWrap/>
            <w:vAlign w:val="bottom"/>
            <w:hideMark/>
          </w:tcPr>
          <w:p w14:paraId="3CDBB21B"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10.0</w:t>
            </w:r>
          </w:p>
        </w:tc>
        <w:tc>
          <w:tcPr>
            <w:tcW w:w="1257" w:type="dxa"/>
            <w:shd w:val="clear" w:color="auto" w:fill="auto"/>
            <w:noWrap/>
            <w:vAlign w:val="bottom"/>
            <w:hideMark/>
          </w:tcPr>
          <w:p w14:paraId="534C93D8"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71.0</w:t>
            </w:r>
          </w:p>
        </w:tc>
        <w:tc>
          <w:tcPr>
            <w:tcW w:w="1624" w:type="dxa"/>
            <w:shd w:val="clear" w:color="auto" w:fill="auto"/>
            <w:noWrap/>
            <w:vAlign w:val="bottom"/>
            <w:hideMark/>
          </w:tcPr>
          <w:p w14:paraId="3BD09DBC"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3.0</w:t>
            </w:r>
          </w:p>
        </w:tc>
        <w:tc>
          <w:tcPr>
            <w:tcW w:w="846" w:type="dxa"/>
            <w:shd w:val="clear" w:color="auto" w:fill="auto"/>
            <w:noWrap/>
            <w:vAlign w:val="bottom"/>
            <w:hideMark/>
          </w:tcPr>
          <w:p w14:paraId="4D400E16"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1 932.0</w:t>
            </w:r>
          </w:p>
        </w:tc>
        <w:tc>
          <w:tcPr>
            <w:tcW w:w="963" w:type="dxa"/>
            <w:shd w:val="clear" w:color="auto" w:fill="auto"/>
            <w:noWrap/>
            <w:vAlign w:val="bottom"/>
            <w:hideMark/>
          </w:tcPr>
          <w:p w14:paraId="2D694533"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–142.0</w:t>
            </w:r>
          </w:p>
        </w:tc>
        <w:tc>
          <w:tcPr>
            <w:tcW w:w="1545" w:type="dxa"/>
            <w:shd w:val="clear" w:color="auto" w:fill="auto"/>
            <w:noWrap/>
            <w:vAlign w:val="bottom"/>
          </w:tcPr>
          <w:p w14:paraId="3A907BE3"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8.0</w:t>
            </w:r>
          </w:p>
        </w:tc>
        <w:tc>
          <w:tcPr>
            <w:tcW w:w="1928" w:type="dxa"/>
            <w:shd w:val="clear" w:color="auto" w:fill="auto"/>
            <w:noWrap/>
            <w:vAlign w:val="bottom"/>
          </w:tcPr>
          <w:p w14:paraId="53ED7C72"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–67.0</w:t>
            </w:r>
          </w:p>
        </w:tc>
      </w:tr>
      <w:tr w:rsidR="00D2513C" w:rsidRPr="002A5028" w14:paraId="1BADECCC" w14:textId="77777777" w:rsidTr="00BD0CE7">
        <w:trPr>
          <w:trHeight w:val="300"/>
        </w:trPr>
        <w:tc>
          <w:tcPr>
            <w:tcW w:w="1546" w:type="dxa"/>
            <w:shd w:val="clear" w:color="auto" w:fill="auto"/>
            <w:noWrap/>
            <w:vAlign w:val="bottom"/>
            <w:hideMark/>
          </w:tcPr>
          <w:p w14:paraId="23FA03B8"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20.0</w:t>
            </w:r>
          </w:p>
        </w:tc>
        <w:tc>
          <w:tcPr>
            <w:tcW w:w="1257" w:type="dxa"/>
            <w:shd w:val="clear" w:color="auto" w:fill="auto"/>
            <w:noWrap/>
            <w:vAlign w:val="bottom"/>
            <w:hideMark/>
          </w:tcPr>
          <w:p w14:paraId="496D7080"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71.0</w:t>
            </w:r>
          </w:p>
        </w:tc>
        <w:tc>
          <w:tcPr>
            <w:tcW w:w="1624" w:type="dxa"/>
            <w:shd w:val="clear" w:color="auto" w:fill="auto"/>
            <w:noWrap/>
            <w:vAlign w:val="bottom"/>
            <w:hideMark/>
          </w:tcPr>
          <w:p w14:paraId="0681C35B"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3.0</w:t>
            </w:r>
          </w:p>
        </w:tc>
        <w:tc>
          <w:tcPr>
            <w:tcW w:w="846" w:type="dxa"/>
            <w:shd w:val="clear" w:color="auto" w:fill="auto"/>
            <w:noWrap/>
            <w:vAlign w:val="bottom"/>
            <w:hideMark/>
          </w:tcPr>
          <w:p w14:paraId="3B304044"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1 392.0</w:t>
            </w:r>
          </w:p>
        </w:tc>
        <w:tc>
          <w:tcPr>
            <w:tcW w:w="963" w:type="dxa"/>
            <w:shd w:val="clear" w:color="auto" w:fill="auto"/>
            <w:noWrap/>
            <w:vAlign w:val="bottom"/>
            <w:hideMark/>
          </w:tcPr>
          <w:p w14:paraId="451E521C"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–139.2</w:t>
            </w:r>
          </w:p>
        </w:tc>
        <w:tc>
          <w:tcPr>
            <w:tcW w:w="1545" w:type="dxa"/>
            <w:shd w:val="clear" w:color="auto" w:fill="auto"/>
            <w:noWrap/>
            <w:vAlign w:val="bottom"/>
          </w:tcPr>
          <w:p w14:paraId="3740DB1B"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8.0</w:t>
            </w:r>
          </w:p>
        </w:tc>
        <w:tc>
          <w:tcPr>
            <w:tcW w:w="1928" w:type="dxa"/>
            <w:shd w:val="clear" w:color="auto" w:fill="auto"/>
            <w:noWrap/>
            <w:vAlign w:val="bottom"/>
          </w:tcPr>
          <w:p w14:paraId="4E2279F8"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–64.2</w:t>
            </w:r>
          </w:p>
        </w:tc>
      </w:tr>
      <w:tr w:rsidR="00D2513C" w:rsidRPr="002A5028" w14:paraId="7A31D263" w14:textId="77777777" w:rsidTr="00BD0CE7">
        <w:trPr>
          <w:trHeight w:val="300"/>
        </w:trPr>
        <w:tc>
          <w:tcPr>
            <w:tcW w:w="1546" w:type="dxa"/>
            <w:shd w:val="clear" w:color="auto" w:fill="auto"/>
            <w:noWrap/>
            <w:vAlign w:val="bottom"/>
            <w:hideMark/>
          </w:tcPr>
          <w:p w14:paraId="7A620F72"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30.0</w:t>
            </w:r>
          </w:p>
        </w:tc>
        <w:tc>
          <w:tcPr>
            <w:tcW w:w="1257" w:type="dxa"/>
            <w:shd w:val="clear" w:color="auto" w:fill="auto"/>
            <w:noWrap/>
            <w:vAlign w:val="bottom"/>
            <w:hideMark/>
          </w:tcPr>
          <w:p w14:paraId="1EF7713E"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71.0</w:t>
            </w:r>
          </w:p>
        </w:tc>
        <w:tc>
          <w:tcPr>
            <w:tcW w:w="1624" w:type="dxa"/>
            <w:shd w:val="clear" w:color="auto" w:fill="auto"/>
            <w:noWrap/>
            <w:vAlign w:val="bottom"/>
            <w:hideMark/>
          </w:tcPr>
          <w:p w14:paraId="15C00F7F"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3.0</w:t>
            </w:r>
          </w:p>
        </w:tc>
        <w:tc>
          <w:tcPr>
            <w:tcW w:w="846" w:type="dxa"/>
            <w:shd w:val="clear" w:color="auto" w:fill="auto"/>
            <w:noWrap/>
            <w:vAlign w:val="bottom"/>
            <w:hideMark/>
          </w:tcPr>
          <w:p w14:paraId="041F48EB"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1 075.0</w:t>
            </w:r>
          </w:p>
        </w:tc>
        <w:tc>
          <w:tcPr>
            <w:tcW w:w="963" w:type="dxa"/>
            <w:shd w:val="clear" w:color="auto" w:fill="auto"/>
            <w:noWrap/>
            <w:vAlign w:val="bottom"/>
            <w:hideMark/>
          </w:tcPr>
          <w:p w14:paraId="3F3D0150"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–136.9</w:t>
            </w:r>
          </w:p>
        </w:tc>
        <w:tc>
          <w:tcPr>
            <w:tcW w:w="1545" w:type="dxa"/>
            <w:shd w:val="clear" w:color="auto" w:fill="auto"/>
            <w:noWrap/>
            <w:vAlign w:val="bottom"/>
          </w:tcPr>
          <w:p w14:paraId="22683EC5"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7.8</w:t>
            </w:r>
          </w:p>
        </w:tc>
        <w:tc>
          <w:tcPr>
            <w:tcW w:w="1928" w:type="dxa"/>
            <w:shd w:val="clear" w:color="auto" w:fill="auto"/>
            <w:noWrap/>
            <w:vAlign w:val="bottom"/>
          </w:tcPr>
          <w:p w14:paraId="143CC3D7"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–62.1</w:t>
            </w:r>
          </w:p>
        </w:tc>
      </w:tr>
      <w:tr w:rsidR="00D2513C" w:rsidRPr="002A5028" w14:paraId="03F703A2" w14:textId="77777777" w:rsidTr="00BD0CE7">
        <w:trPr>
          <w:trHeight w:val="300"/>
        </w:trPr>
        <w:tc>
          <w:tcPr>
            <w:tcW w:w="1546" w:type="dxa"/>
            <w:shd w:val="clear" w:color="auto" w:fill="auto"/>
            <w:noWrap/>
            <w:vAlign w:val="bottom"/>
            <w:hideMark/>
          </w:tcPr>
          <w:p w14:paraId="64612483"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40.0</w:t>
            </w:r>
          </w:p>
        </w:tc>
        <w:tc>
          <w:tcPr>
            <w:tcW w:w="1257" w:type="dxa"/>
            <w:shd w:val="clear" w:color="auto" w:fill="auto"/>
            <w:noWrap/>
            <w:vAlign w:val="bottom"/>
            <w:hideMark/>
          </w:tcPr>
          <w:p w14:paraId="7DC29BDD"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71.0</w:t>
            </w:r>
          </w:p>
        </w:tc>
        <w:tc>
          <w:tcPr>
            <w:tcW w:w="1624" w:type="dxa"/>
            <w:shd w:val="clear" w:color="auto" w:fill="auto"/>
            <w:noWrap/>
            <w:vAlign w:val="bottom"/>
            <w:hideMark/>
          </w:tcPr>
          <w:p w14:paraId="2DE26B2B"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3.0</w:t>
            </w:r>
          </w:p>
        </w:tc>
        <w:tc>
          <w:tcPr>
            <w:tcW w:w="846" w:type="dxa"/>
            <w:shd w:val="clear" w:color="auto" w:fill="auto"/>
            <w:noWrap/>
            <w:vAlign w:val="bottom"/>
            <w:hideMark/>
          </w:tcPr>
          <w:p w14:paraId="62360A17"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882.0</w:t>
            </w:r>
          </w:p>
        </w:tc>
        <w:tc>
          <w:tcPr>
            <w:tcW w:w="963" w:type="dxa"/>
            <w:shd w:val="clear" w:color="auto" w:fill="auto"/>
            <w:noWrap/>
            <w:vAlign w:val="bottom"/>
            <w:hideMark/>
          </w:tcPr>
          <w:p w14:paraId="4E2DFA68"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–135.2</w:t>
            </w:r>
          </w:p>
        </w:tc>
        <w:tc>
          <w:tcPr>
            <w:tcW w:w="1545" w:type="dxa"/>
            <w:shd w:val="clear" w:color="auto" w:fill="auto"/>
            <w:noWrap/>
            <w:vAlign w:val="bottom"/>
          </w:tcPr>
          <w:p w14:paraId="54EC50C1"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6.9</w:t>
            </w:r>
          </w:p>
        </w:tc>
        <w:tc>
          <w:tcPr>
            <w:tcW w:w="1928" w:type="dxa"/>
            <w:shd w:val="clear" w:color="auto" w:fill="auto"/>
            <w:noWrap/>
            <w:vAlign w:val="bottom"/>
          </w:tcPr>
          <w:p w14:paraId="08E2E850"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–61.3</w:t>
            </w:r>
          </w:p>
        </w:tc>
      </w:tr>
      <w:tr w:rsidR="00D2513C" w:rsidRPr="002A5028" w14:paraId="01C05D4C" w14:textId="77777777" w:rsidTr="00BD0CE7">
        <w:trPr>
          <w:trHeight w:val="300"/>
        </w:trPr>
        <w:tc>
          <w:tcPr>
            <w:tcW w:w="1546" w:type="dxa"/>
            <w:shd w:val="clear" w:color="auto" w:fill="auto"/>
            <w:noWrap/>
            <w:vAlign w:val="bottom"/>
            <w:hideMark/>
          </w:tcPr>
          <w:p w14:paraId="365304AA"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50.0</w:t>
            </w:r>
          </w:p>
        </w:tc>
        <w:tc>
          <w:tcPr>
            <w:tcW w:w="1257" w:type="dxa"/>
            <w:shd w:val="clear" w:color="auto" w:fill="auto"/>
            <w:noWrap/>
            <w:vAlign w:val="bottom"/>
            <w:hideMark/>
          </w:tcPr>
          <w:p w14:paraId="29E6CB0C"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71.0</w:t>
            </w:r>
          </w:p>
        </w:tc>
        <w:tc>
          <w:tcPr>
            <w:tcW w:w="1624" w:type="dxa"/>
            <w:shd w:val="clear" w:color="auto" w:fill="auto"/>
            <w:noWrap/>
            <w:vAlign w:val="bottom"/>
            <w:hideMark/>
          </w:tcPr>
          <w:p w14:paraId="1608444F"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3.0</w:t>
            </w:r>
          </w:p>
        </w:tc>
        <w:tc>
          <w:tcPr>
            <w:tcW w:w="846" w:type="dxa"/>
            <w:shd w:val="clear" w:color="auto" w:fill="auto"/>
            <w:noWrap/>
            <w:vAlign w:val="bottom"/>
            <w:hideMark/>
          </w:tcPr>
          <w:p w14:paraId="56313FF9"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761.0</w:t>
            </w:r>
          </w:p>
        </w:tc>
        <w:tc>
          <w:tcPr>
            <w:tcW w:w="963" w:type="dxa"/>
            <w:shd w:val="clear" w:color="auto" w:fill="auto"/>
            <w:noWrap/>
            <w:vAlign w:val="bottom"/>
            <w:hideMark/>
          </w:tcPr>
          <w:p w14:paraId="3A7012EB"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–133.9</w:t>
            </w:r>
          </w:p>
        </w:tc>
        <w:tc>
          <w:tcPr>
            <w:tcW w:w="1545" w:type="dxa"/>
            <w:shd w:val="clear" w:color="auto" w:fill="auto"/>
            <w:noWrap/>
            <w:vAlign w:val="bottom"/>
          </w:tcPr>
          <w:p w14:paraId="78928494"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5.5</w:t>
            </w:r>
          </w:p>
        </w:tc>
        <w:tc>
          <w:tcPr>
            <w:tcW w:w="1928" w:type="dxa"/>
            <w:shd w:val="clear" w:color="auto" w:fill="auto"/>
            <w:noWrap/>
            <w:vAlign w:val="bottom"/>
          </w:tcPr>
          <w:p w14:paraId="27F51F59"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–61.4</w:t>
            </w:r>
          </w:p>
        </w:tc>
      </w:tr>
      <w:tr w:rsidR="00D2513C" w:rsidRPr="002A5028" w14:paraId="56D6D28E" w14:textId="77777777" w:rsidTr="00BD0CE7">
        <w:trPr>
          <w:trHeight w:val="300"/>
        </w:trPr>
        <w:tc>
          <w:tcPr>
            <w:tcW w:w="1546" w:type="dxa"/>
            <w:shd w:val="clear" w:color="auto" w:fill="auto"/>
            <w:noWrap/>
            <w:vAlign w:val="bottom"/>
            <w:hideMark/>
          </w:tcPr>
          <w:p w14:paraId="4BC7D66B"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60.0</w:t>
            </w:r>
          </w:p>
        </w:tc>
        <w:tc>
          <w:tcPr>
            <w:tcW w:w="1257" w:type="dxa"/>
            <w:shd w:val="clear" w:color="auto" w:fill="auto"/>
            <w:noWrap/>
            <w:vAlign w:val="bottom"/>
            <w:hideMark/>
          </w:tcPr>
          <w:p w14:paraId="4C79AE59"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71.0</w:t>
            </w:r>
          </w:p>
        </w:tc>
        <w:tc>
          <w:tcPr>
            <w:tcW w:w="1624" w:type="dxa"/>
            <w:shd w:val="clear" w:color="auto" w:fill="auto"/>
            <w:noWrap/>
            <w:vAlign w:val="bottom"/>
            <w:hideMark/>
          </w:tcPr>
          <w:p w14:paraId="73227740"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3.0</w:t>
            </w:r>
          </w:p>
        </w:tc>
        <w:tc>
          <w:tcPr>
            <w:tcW w:w="846" w:type="dxa"/>
            <w:shd w:val="clear" w:color="auto" w:fill="auto"/>
            <w:noWrap/>
            <w:vAlign w:val="bottom"/>
            <w:hideMark/>
          </w:tcPr>
          <w:p w14:paraId="0C45DA2C"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683.0</w:t>
            </w:r>
          </w:p>
        </w:tc>
        <w:tc>
          <w:tcPr>
            <w:tcW w:w="963" w:type="dxa"/>
            <w:shd w:val="clear" w:color="auto" w:fill="auto"/>
            <w:noWrap/>
            <w:vAlign w:val="bottom"/>
            <w:hideMark/>
          </w:tcPr>
          <w:p w14:paraId="6ECF90A4"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–133.0</w:t>
            </w:r>
          </w:p>
        </w:tc>
        <w:tc>
          <w:tcPr>
            <w:tcW w:w="1545" w:type="dxa"/>
            <w:shd w:val="clear" w:color="auto" w:fill="auto"/>
            <w:noWrap/>
            <w:vAlign w:val="bottom"/>
          </w:tcPr>
          <w:p w14:paraId="2BECC86F"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3.6</w:t>
            </w:r>
          </w:p>
        </w:tc>
        <w:tc>
          <w:tcPr>
            <w:tcW w:w="1928" w:type="dxa"/>
            <w:shd w:val="clear" w:color="auto" w:fill="auto"/>
            <w:noWrap/>
            <w:vAlign w:val="bottom"/>
          </w:tcPr>
          <w:p w14:paraId="35D210AF"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–62.4</w:t>
            </w:r>
          </w:p>
        </w:tc>
      </w:tr>
      <w:tr w:rsidR="00D2513C" w:rsidRPr="002A5028" w14:paraId="613828E3" w14:textId="77777777" w:rsidTr="00BD0CE7">
        <w:trPr>
          <w:trHeight w:val="300"/>
        </w:trPr>
        <w:tc>
          <w:tcPr>
            <w:tcW w:w="1546" w:type="dxa"/>
            <w:shd w:val="clear" w:color="auto" w:fill="auto"/>
            <w:noWrap/>
            <w:vAlign w:val="bottom"/>
            <w:hideMark/>
          </w:tcPr>
          <w:p w14:paraId="0A586848"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70.0</w:t>
            </w:r>
          </w:p>
        </w:tc>
        <w:tc>
          <w:tcPr>
            <w:tcW w:w="1257" w:type="dxa"/>
            <w:shd w:val="clear" w:color="auto" w:fill="auto"/>
            <w:noWrap/>
            <w:vAlign w:val="bottom"/>
            <w:hideMark/>
          </w:tcPr>
          <w:p w14:paraId="7CA54BB3"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71.0</w:t>
            </w:r>
          </w:p>
        </w:tc>
        <w:tc>
          <w:tcPr>
            <w:tcW w:w="1624" w:type="dxa"/>
            <w:shd w:val="clear" w:color="auto" w:fill="auto"/>
            <w:noWrap/>
            <w:vAlign w:val="bottom"/>
            <w:hideMark/>
          </w:tcPr>
          <w:p w14:paraId="6C55FF0C"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3.0</w:t>
            </w:r>
          </w:p>
        </w:tc>
        <w:tc>
          <w:tcPr>
            <w:tcW w:w="846" w:type="dxa"/>
            <w:shd w:val="clear" w:color="auto" w:fill="auto"/>
            <w:noWrap/>
            <w:vAlign w:val="bottom"/>
            <w:hideMark/>
          </w:tcPr>
          <w:p w14:paraId="3A26544A"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635.0</w:t>
            </w:r>
          </w:p>
        </w:tc>
        <w:tc>
          <w:tcPr>
            <w:tcW w:w="963" w:type="dxa"/>
            <w:shd w:val="clear" w:color="auto" w:fill="auto"/>
            <w:noWrap/>
            <w:vAlign w:val="bottom"/>
            <w:hideMark/>
          </w:tcPr>
          <w:p w14:paraId="6B7C6822"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–132.4</w:t>
            </w:r>
          </w:p>
        </w:tc>
        <w:tc>
          <w:tcPr>
            <w:tcW w:w="1545" w:type="dxa"/>
            <w:shd w:val="clear" w:color="auto" w:fill="auto"/>
            <w:noWrap/>
            <w:vAlign w:val="bottom"/>
          </w:tcPr>
          <w:p w14:paraId="1EB3C49C"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0.7</w:t>
            </w:r>
          </w:p>
        </w:tc>
        <w:tc>
          <w:tcPr>
            <w:tcW w:w="1928" w:type="dxa"/>
            <w:shd w:val="clear" w:color="auto" w:fill="auto"/>
            <w:noWrap/>
            <w:vAlign w:val="bottom"/>
          </w:tcPr>
          <w:p w14:paraId="718A49A5"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–64.7</w:t>
            </w:r>
          </w:p>
        </w:tc>
      </w:tr>
      <w:tr w:rsidR="00D2513C" w:rsidRPr="002A5028" w14:paraId="48E772A9" w14:textId="77777777" w:rsidTr="00BD0CE7">
        <w:trPr>
          <w:trHeight w:val="300"/>
        </w:trPr>
        <w:tc>
          <w:tcPr>
            <w:tcW w:w="1546" w:type="dxa"/>
            <w:shd w:val="clear" w:color="auto" w:fill="auto"/>
            <w:noWrap/>
            <w:vAlign w:val="bottom"/>
            <w:hideMark/>
          </w:tcPr>
          <w:p w14:paraId="428586AC"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80.0</w:t>
            </w:r>
          </w:p>
        </w:tc>
        <w:tc>
          <w:tcPr>
            <w:tcW w:w="1257" w:type="dxa"/>
            <w:shd w:val="clear" w:color="auto" w:fill="auto"/>
            <w:noWrap/>
            <w:vAlign w:val="bottom"/>
            <w:hideMark/>
          </w:tcPr>
          <w:p w14:paraId="178C5824"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71.0</w:t>
            </w:r>
          </w:p>
        </w:tc>
        <w:tc>
          <w:tcPr>
            <w:tcW w:w="1624" w:type="dxa"/>
            <w:shd w:val="clear" w:color="auto" w:fill="auto"/>
            <w:noWrap/>
            <w:vAlign w:val="bottom"/>
            <w:hideMark/>
          </w:tcPr>
          <w:p w14:paraId="7E1E26E1"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3.0</w:t>
            </w:r>
          </w:p>
        </w:tc>
        <w:tc>
          <w:tcPr>
            <w:tcW w:w="846" w:type="dxa"/>
            <w:shd w:val="clear" w:color="auto" w:fill="auto"/>
            <w:noWrap/>
            <w:vAlign w:val="bottom"/>
            <w:hideMark/>
          </w:tcPr>
          <w:p w14:paraId="65C682B7"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608.0</w:t>
            </w:r>
          </w:p>
        </w:tc>
        <w:tc>
          <w:tcPr>
            <w:tcW w:w="963" w:type="dxa"/>
            <w:shd w:val="clear" w:color="auto" w:fill="auto"/>
            <w:noWrap/>
            <w:vAlign w:val="bottom"/>
            <w:hideMark/>
          </w:tcPr>
          <w:p w14:paraId="0B91A5CA"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–132.0</w:t>
            </w:r>
          </w:p>
        </w:tc>
        <w:tc>
          <w:tcPr>
            <w:tcW w:w="1545" w:type="dxa"/>
            <w:shd w:val="clear" w:color="auto" w:fill="auto"/>
            <w:noWrap/>
            <w:vAlign w:val="bottom"/>
          </w:tcPr>
          <w:p w14:paraId="6D91DACC"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–2.2</w:t>
            </w:r>
          </w:p>
        </w:tc>
        <w:tc>
          <w:tcPr>
            <w:tcW w:w="1928" w:type="dxa"/>
            <w:shd w:val="clear" w:color="auto" w:fill="auto"/>
            <w:noWrap/>
            <w:vAlign w:val="bottom"/>
          </w:tcPr>
          <w:p w14:paraId="0F83A897"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–67.2</w:t>
            </w:r>
          </w:p>
        </w:tc>
      </w:tr>
      <w:tr w:rsidR="00D2513C" w:rsidRPr="002A5028" w14:paraId="0D22F0F3" w14:textId="77777777" w:rsidTr="00BD0CE7">
        <w:trPr>
          <w:trHeight w:val="300"/>
        </w:trPr>
        <w:tc>
          <w:tcPr>
            <w:tcW w:w="1546" w:type="dxa"/>
            <w:shd w:val="clear" w:color="auto" w:fill="auto"/>
            <w:noWrap/>
            <w:vAlign w:val="bottom"/>
            <w:hideMark/>
          </w:tcPr>
          <w:p w14:paraId="72269402"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90.0</w:t>
            </w:r>
          </w:p>
        </w:tc>
        <w:tc>
          <w:tcPr>
            <w:tcW w:w="1257" w:type="dxa"/>
            <w:shd w:val="clear" w:color="auto" w:fill="auto"/>
            <w:noWrap/>
            <w:vAlign w:val="bottom"/>
            <w:hideMark/>
          </w:tcPr>
          <w:p w14:paraId="4D091007"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71.0</w:t>
            </w:r>
          </w:p>
        </w:tc>
        <w:tc>
          <w:tcPr>
            <w:tcW w:w="1624" w:type="dxa"/>
            <w:shd w:val="clear" w:color="auto" w:fill="auto"/>
            <w:noWrap/>
            <w:vAlign w:val="bottom"/>
            <w:hideMark/>
          </w:tcPr>
          <w:p w14:paraId="6FB8CDC2"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3.0</w:t>
            </w:r>
          </w:p>
        </w:tc>
        <w:tc>
          <w:tcPr>
            <w:tcW w:w="846" w:type="dxa"/>
            <w:shd w:val="clear" w:color="auto" w:fill="auto"/>
            <w:noWrap/>
            <w:vAlign w:val="bottom"/>
            <w:hideMark/>
          </w:tcPr>
          <w:p w14:paraId="1FBA76ED"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600.0</w:t>
            </w:r>
          </w:p>
        </w:tc>
        <w:tc>
          <w:tcPr>
            <w:tcW w:w="963" w:type="dxa"/>
            <w:shd w:val="clear" w:color="auto" w:fill="auto"/>
            <w:noWrap/>
            <w:vAlign w:val="bottom"/>
            <w:hideMark/>
          </w:tcPr>
          <w:p w14:paraId="4F7127DB"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–131.9</w:t>
            </w:r>
          </w:p>
        </w:tc>
        <w:tc>
          <w:tcPr>
            <w:tcW w:w="1545" w:type="dxa"/>
            <w:shd w:val="clear" w:color="auto" w:fill="auto"/>
            <w:noWrap/>
            <w:vAlign w:val="bottom"/>
          </w:tcPr>
          <w:p w14:paraId="4312DA85"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–5.5</w:t>
            </w:r>
          </w:p>
        </w:tc>
        <w:tc>
          <w:tcPr>
            <w:tcW w:w="1928" w:type="dxa"/>
            <w:shd w:val="clear" w:color="auto" w:fill="auto"/>
            <w:noWrap/>
            <w:vAlign w:val="bottom"/>
          </w:tcPr>
          <w:p w14:paraId="4555F19D" w14:textId="77777777" w:rsidR="00D2513C" w:rsidRPr="002A5028" w:rsidRDefault="00D2513C" w:rsidP="00BD0CE7">
            <w:pPr>
              <w:pStyle w:val="Tabletext"/>
              <w:jc w:val="center"/>
              <w:rPr>
                <w:rFonts w:asciiTheme="majorBidi" w:hAnsiTheme="majorBidi" w:cstheme="majorBidi"/>
                <w:lang w:val="en-US"/>
              </w:rPr>
            </w:pPr>
            <w:r w:rsidRPr="002A5028">
              <w:rPr>
                <w:rFonts w:asciiTheme="majorBidi" w:hAnsiTheme="majorBidi" w:cstheme="majorBidi"/>
                <w:lang w:val="en-US"/>
              </w:rPr>
              <w:t>–70.4</w:t>
            </w:r>
          </w:p>
        </w:tc>
      </w:tr>
    </w:tbl>
    <w:p w14:paraId="108256BF" w14:textId="77777777" w:rsidR="00D2513C" w:rsidRPr="002A5028" w:rsidRDefault="00D2513C" w:rsidP="00D2513C">
      <w:pPr>
        <w:pStyle w:val="Tablefin"/>
        <w:rPr>
          <w:lang w:val="en-US"/>
        </w:rPr>
      </w:pPr>
    </w:p>
    <w:p w14:paraId="78EC3123" w14:textId="77777777" w:rsidR="00BE6EB2" w:rsidRPr="002A5028" w:rsidRDefault="00BE6EB2" w:rsidP="007B7A63">
      <w:pPr>
        <w:pStyle w:val="Heading3"/>
        <w:rPr>
          <w:szCs w:val="24"/>
          <w:lang w:val="en-US"/>
        </w:rPr>
      </w:pPr>
      <w:r w:rsidRPr="002A5028">
        <w:rPr>
          <w:szCs w:val="24"/>
          <w:lang w:val="en-US"/>
        </w:rPr>
        <w:t>7.2.8</w:t>
      </w:r>
      <w:r w:rsidRPr="002A5028">
        <w:rPr>
          <w:szCs w:val="24"/>
          <w:lang w:val="en-US"/>
        </w:rPr>
        <w:tab/>
        <w:t>Conclusions</w:t>
      </w:r>
    </w:p>
    <w:p w14:paraId="7A2E934A" w14:textId="77777777" w:rsidR="0006167D" w:rsidRPr="002A5028" w:rsidDel="00414700" w:rsidRDefault="0006167D" w:rsidP="0006167D">
      <w:pPr>
        <w:rPr>
          <w:del w:id="1432" w:author="Author"/>
          <w:i/>
          <w:color w:val="FF0000"/>
          <w:lang w:val="en-US"/>
        </w:rPr>
      </w:pPr>
      <w:bookmarkStart w:id="1433" w:name="_Toc445972043"/>
      <w:del w:id="1434" w:author="Author">
        <w:r w:rsidRPr="002A5028" w:rsidDel="00414700">
          <w:rPr>
            <w:i/>
            <w:color w:val="FF0000"/>
            <w:lang w:val="en-US"/>
          </w:rPr>
          <w:delText>[Editorial note: The conclusion is reserved for finalization of the contents of this report and for confirmation in liaison exchanges with appropriate working parties.]</w:delText>
        </w:r>
      </w:del>
    </w:p>
    <w:p w14:paraId="67D566C8" w14:textId="77777777" w:rsidR="0006167D" w:rsidRPr="002A5028" w:rsidDel="00414700" w:rsidRDefault="0006167D" w:rsidP="0006167D">
      <w:pPr>
        <w:rPr>
          <w:del w:id="1435" w:author="Author"/>
          <w:i/>
          <w:iCs/>
          <w:color w:val="FF0000"/>
          <w:lang w:val="en-US"/>
        </w:rPr>
      </w:pPr>
      <w:del w:id="1436" w:author="Author">
        <w:r w:rsidRPr="002A5028" w:rsidDel="00414700">
          <w:rPr>
            <w:i/>
            <w:iCs/>
            <w:color w:val="FF0000"/>
            <w:lang w:val="en-US"/>
          </w:rPr>
          <w:delText>[Editor’s note: The conclusion needs to be revisited pending review of Tables 54, 55 and 58.]</w:delText>
        </w:r>
      </w:del>
    </w:p>
    <w:p w14:paraId="00D4EBE3" w14:textId="0E2152FE" w:rsidR="0006167D" w:rsidRPr="002A5028" w:rsidRDefault="0006167D" w:rsidP="0006167D">
      <w:pPr>
        <w:rPr>
          <w:lang w:val="en-US"/>
        </w:rPr>
      </w:pPr>
      <w:del w:id="1437" w:author="Author">
        <w:r w:rsidRPr="002A5028" w:rsidDel="00414700">
          <w:rPr>
            <w:lang w:val="en-US"/>
          </w:rPr>
          <w:delText>[</w:delText>
        </w:r>
      </w:del>
      <w:r w:rsidRPr="002A5028">
        <w:rPr>
          <w:lang w:val="en-US"/>
        </w:rPr>
        <w:t xml:space="preserve">Based on the calculations and estimations presented above, </w:t>
      </w:r>
      <w:del w:id="1438" w:author="Author">
        <w:r w:rsidRPr="002A5028" w:rsidDel="00C97B36">
          <w:rPr>
            <w:lang w:val="en-US"/>
          </w:rPr>
          <w:delText xml:space="preserve">it is clear </w:delText>
        </w:r>
        <w:r w:rsidRPr="002A5028" w:rsidDel="00E16C4D">
          <w:rPr>
            <w:lang w:val="en-US"/>
          </w:rPr>
          <w:delText xml:space="preserve">all </w:delText>
        </w:r>
      </w:del>
      <w:r w:rsidRPr="002A5028">
        <w:rPr>
          <w:lang w:val="en-US"/>
        </w:rPr>
        <w:t>waveforms</w:t>
      </w:r>
      <w:del w:id="1439" w:author="Author">
        <w:r w:rsidRPr="002A5028" w:rsidDel="00452F74">
          <w:rPr>
            <w:lang w:val="en-US"/>
          </w:rPr>
          <w:delText xml:space="preserve"> </w:delText>
        </w:r>
      </w:del>
      <w:ins w:id="1440" w:author="Author">
        <w:r>
          <w:rPr>
            <w:lang w:val="en-US"/>
          </w:rPr>
          <w:t xml:space="preserve"> 1 to 4 </w:t>
        </w:r>
      </w:ins>
      <w:r w:rsidRPr="002A5028">
        <w:rPr>
          <w:lang w:val="en-US"/>
        </w:rPr>
        <w:t>defined for the VDE-SAT uplink</w:t>
      </w:r>
      <w:ins w:id="1441" w:author="Author">
        <w:r>
          <w:rPr>
            <w:lang w:val="en-US"/>
          </w:rPr>
          <w:t>, see Table 13,</w:t>
        </w:r>
      </w:ins>
      <w:r w:rsidRPr="002A5028">
        <w:rPr>
          <w:lang w:val="en-US"/>
        </w:rPr>
        <w:t xml:space="preserve"> </w:t>
      </w:r>
      <w:del w:id="1442" w:author="Author">
        <w:r w:rsidRPr="002A5028" w:rsidDel="00E16C4D">
          <w:rPr>
            <w:lang w:val="en-US"/>
          </w:rPr>
          <w:delText>excluding waveform 5 is</w:delText>
        </w:r>
      </w:del>
      <w:ins w:id="1443" w:author="Author">
        <w:r>
          <w:rPr>
            <w:lang w:val="en-US"/>
          </w:rPr>
          <w:t>are</w:t>
        </w:r>
      </w:ins>
      <w:r w:rsidRPr="002A5028">
        <w:rPr>
          <w:lang w:val="en-US"/>
        </w:rPr>
        <w:t xml:space="preserve"> resilient to harmful interference from radars operating in the frequency band 154-156 MHz for all elevation angles up to 60</w:t>
      </w:r>
      <w:del w:id="1444" w:author="Author">
        <w:r w:rsidRPr="002A5028" w:rsidDel="002B1727">
          <w:rPr>
            <w:lang w:val="en-US"/>
          </w:rPr>
          <w:delText>-80</w:delText>
        </w:r>
      </w:del>
      <w:r w:rsidRPr="002A5028">
        <w:rPr>
          <w:lang w:val="en-US"/>
        </w:rPr>
        <w:t xml:space="preserve"> degrees</w:t>
      </w:r>
      <w:del w:id="1445" w:author="Author">
        <w:r w:rsidRPr="002A5028" w:rsidDel="007A2B16">
          <w:rPr>
            <w:lang w:val="en-US"/>
          </w:rPr>
          <w:delText xml:space="preserve">, </w:delText>
        </w:r>
        <w:r w:rsidRPr="002A5028" w:rsidDel="00414700">
          <w:rPr>
            <w:lang w:val="en-US"/>
          </w:rPr>
          <w:delText xml:space="preserve">, </w:delText>
        </w:r>
        <w:r w:rsidRPr="002A5028" w:rsidDel="007A2B16">
          <w:rPr>
            <w:lang w:val="en-US"/>
          </w:rPr>
          <w:delText>without any additional interference discrimination or mitigation techniques</w:delText>
        </w:r>
      </w:del>
      <w:r w:rsidRPr="002A5028">
        <w:rPr>
          <w:lang w:val="en-US"/>
        </w:rPr>
        <w:t xml:space="preserve">. Allowing for potential discrimination factors and mitigation techniques discussed </w:t>
      </w:r>
      <w:del w:id="1446" w:author="Author">
        <w:r w:rsidRPr="002A5028" w:rsidDel="00B234F8">
          <w:rPr>
            <w:lang w:val="en-US"/>
          </w:rPr>
          <w:delText>above</w:delText>
        </w:r>
      </w:del>
      <w:ins w:id="1447" w:author="Author">
        <w:r>
          <w:rPr>
            <w:lang w:val="en-US"/>
          </w:rPr>
          <w:t>in Table 56</w:t>
        </w:r>
      </w:ins>
      <w:r w:rsidRPr="002A5028">
        <w:rPr>
          <w:lang w:val="en-US"/>
        </w:rPr>
        <w:t xml:space="preserve">, </w:t>
      </w:r>
      <w:del w:id="1448" w:author="Author">
        <w:r w:rsidRPr="002A5028" w:rsidDel="00414700">
          <w:rPr>
            <w:lang w:val="en-US"/>
          </w:rPr>
          <w:delText xml:space="preserve">even the </w:delText>
        </w:r>
      </w:del>
      <w:r w:rsidRPr="002A5028">
        <w:rPr>
          <w:lang w:val="en-US"/>
        </w:rPr>
        <w:t xml:space="preserve">waveform 5 </w:t>
      </w:r>
      <w:del w:id="1449" w:author="Author">
        <w:r w:rsidRPr="002A5028" w:rsidDel="00414700">
          <w:rPr>
            <w:lang w:val="en-US"/>
          </w:rPr>
          <w:delText xml:space="preserve">are </w:delText>
        </w:r>
      </w:del>
      <w:ins w:id="1450" w:author="Author">
        <w:r>
          <w:rPr>
            <w:lang w:val="en-US"/>
          </w:rPr>
          <w:t>is</w:t>
        </w:r>
        <w:r w:rsidRPr="002A5028">
          <w:rPr>
            <w:lang w:val="en-US"/>
          </w:rPr>
          <w:t xml:space="preserve"> </w:t>
        </w:r>
        <w:r>
          <w:rPr>
            <w:lang w:val="en-US"/>
          </w:rPr>
          <w:t xml:space="preserve">also </w:t>
        </w:r>
      </w:ins>
      <w:r w:rsidRPr="002A5028">
        <w:rPr>
          <w:lang w:val="en-US"/>
        </w:rPr>
        <w:t xml:space="preserve">expected to perform. </w:t>
      </w:r>
      <w:ins w:id="1451" w:author="Author">
        <w:r w:rsidR="00E75F57">
          <w:rPr>
            <w:lang w:val="en-US"/>
          </w:rPr>
          <w:t xml:space="preserve">Together with the interference mitigation techniques listed in Table 56, </w:t>
        </w:r>
      </w:ins>
      <w:del w:id="1452" w:author="Author">
        <w:r w:rsidRPr="002A5028" w:rsidDel="00E75F57">
          <w:rPr>
            <w:lang w:val="en-US"/>
          </w:rPr>
          <w:delText xml:space="preserve">The </w:delText>
        </w:r>
      </w:del>
      <w:ins w:id="1453" w:author="Author">
        <w:r w:rsidR="00E75F57">
          <w:rPr>
            <w:lang w:val="en-US"/>
          </w:rPr>
          <w:t>t</w:t>
        </w:r>
        <w:r w:rsidR="00E75F57" w:rsidRPr="002A5028">
          <w:rPr>
            <w:lang w:val="en-US"/>
          </w:rPr>
          <w:t xml:space="preserve">he </w:t>
        </w:r>
      </w:ins>
      <w:r w:rsidRPr="002A5028">
        <w:rPr>
          <w:lang w:val="en-US"/>
        </w:rPr>
        <w:t xml:space="preserve">adaptive modulation and coding scheme defined for VDE-SAT </w:t>
      </w:r>
      <w:ins w:id="1454" w:author="Author">
        <w:r>
          <w:rPr>
            <w:lang w:val="en-US"/>
          </w:rPr>
          <w:t xml:space="preserve">will ensure </w:t>
        </w:r>
        <w:r w:rsidR="001B75FB">
          <w:rPr>
            <w:lang w:val="en-US"/>
          </w:rPr>
          <w:t xml:space="preserve">use of </w:t>
        </w:r>
        <w:r>
          <w:rPr>
            <w:lang w:val="en-US"/>
          </w:rPr>
          <w:t>the most efficient waveform with positive link margin</w:t>
        </w:r>
        <w:r w:rsidR="001B75FB">
          <w:rPr>
            <w:lang w:val="en-US"/>
          </w:rPr>
          <w:t>.</w:t>
        </w:r>
        <w:r w:rsidR="001B75FB" w:rsidDel="001B75FB">
          <w:rPr>
            <w:lang w:val="en-US"/>
          </w:rPr>
          <w:t xml:space="preserve"> </w:t>
        </w:r>
      </w:ins>
      <w:del w:id="1455" w:author="Author">
        <w:r w:rsidRPr="002A5028" w:rsidDel="00414700">
          <w:rPr>
            <w:lang w:val="en-US"/>
          </w:rPr>
          <w:delText>can be utilized to ensure the link is closed</w:delText>
        </w:r>
        <w:r w:rsidRPr="002A5028" w:rsidDel="00452F74">
          <w:rPr>
            <w:lang w:val="en-US"/>
          </w:rPr>
          <w:delText>.</w:delText>
        </w:r>
      </w:del>
    </w:p>
    <w:p w14:paraId="036A2628" w14:textId="0AAEBFF4" w:rsidR="0006167D" w:rsidRPr="002A5028" w:rsidRDefault="0006167D" w:rsidP="0006167D">
      <w:pPr>
        <w:rPr>
          <w:szCs w:val="24"/>
          <w:lang w:val="en-US"/>
        </w:rPr>
      </w:pPr>
      <w:ins w:id="1456" w:author="Author">
        <w:r>
          <w:rPr>
            <w:lang w:val="en-US"/>
          </w:rPr>
          <w:t xml:space="preserve">Furthermore, </w:t>
        </w:r>
      </w:ins>
      <w:del w:id="1457" w:author="Author">
        <w:r w:rsidRPr="002A5028" w:rsidDel="00452F74">
          <w:rPr>
            <w:lang w:val="en-US"/>
          </w:rPr>
          <w:delText>T</w:delText>
        </w:r>
      </w:del>
      <w:ins w:id="1458" w:author="Author">
        <w:r>
          <w:rPr>
            <w:lang w:val="en-US"/>
          </w:rPr>
          <w:t>t</w:t>
        </w:r>
      </w:ins>
      <w:r w:rsidRPr="002A5028">
        <w:rPr>
          <w:lang w:val="en-US"/>
        </w:rPr>
        <w:t>he</w:t>
      </w:r>
      <w:del w:id="1459" w:author="Author">
        <w:r w:rsidRPr="002A5028" w:rsidDel="00414700">
          <w:rPr>
            <w:lang w:val="en-US"/>
          </w:rPr>
          <w:delText>se</w:delText>
        </w:r>
      </w:del>
      <w:r w:rsidRPr="002A5028">
        <w:rPr>
          <w:lang w:val="en-US"/>
        </w:rPr>
        <w:t xml:space="preserve"> calculations and estimations </w:t>
      </w:r>
      <w:del w:id="1460" w:author="Author">
        <w:r w:rsidRPr="002A5028" w:rsidDel="00452F74">
          <w:rPr>
            <w:lang w:val="en-US"/>
          </w:rPr>
          <w:delText xml:space="preserve">also </w:delText>
        </w:r>
      </w:del>
      <w:r w:rsidRPr="002A5028">
        <w:rPr>
          <w:lang w:val="en-US"/>
        </w:rPr>
        <w:t xml:space="preserve">show that </w:t>
      </w:r>
      <w:r w:rsidRPr="002A5028">
        <w:rPr>
          <w:szCs w:val="24"/>
          <w:lang w:val="en-US"/>
        </w:rPr>
        <w:t xml:space="preserve">the </w:t>
      </w:r>
      <w:ins w:id="1461" w:author="Author">
        <w:r>
          <w:rPr>
            <w:szCs w:val="24"/>
            <w:lang w:val="en-US"/>
          </w:rPr>
          <w:t xml:space="preserve">interference level from the radar will not harm the </w:t>
        </w:r>
        <w:r w:rsidR="0044097F">
          <w:rPr>
            <w:szCs w:val="24"/>
            <w:lang w:val="en-US"/>
          </w:rPr>
          <w:t>onboard satellite</w:t>
        </w:r>
        <w:r w:rsidR="0044097F" w:rsidRPr="002A5028">
          <w:rPr>
            <w:szCs w:val="24"/>
            <w:lang w:val="en-US"/>
          </w:rPr>
          <w:t xml:space="preserve"> </w:t>
        </w:r>
      </w:ins>
      <w:r w:rsidRPr="002A5028">
        <w:rPr>
          <w:szCs w:val="24"/>
          <w:lang w:val="en-US"/>
        </w:rPr>
        <w:t>VDE-SAT receiver</w:t>
      </w:r>
      <w:ins w:id="1462" w:author="Author">
        <w:r>
          <w:rPr>
            <w:szCs w:val="24"/>
            <w:lang w:val="en-US"/>
          </w:rPr>
          <w:t>.</w:t>
        </w:r>
      </w:ins>
      <w:del w:id="1463" w:author="Author">
        <w:r w:rsidRPr="002A5028" w:rsidDel="00452F74">
          <w:rPr>
            <w:szCs w:val="24"/>
            <w:lang w:val="en-US"/>
          </w:rPr>
          <w:delText xml:space="preserve">will not be exposed to an interference level from the radar that </w:delText>
        </w:r>
        <w:r w:rsidRPr="002A5028" w:rsidDel="00414700">
          <w:rPr>
            <w:szCs w:val="24"/>
            <w:lang w:val="en-US"/>
          </w:rPr>
          <w:delText xml:space="preserve">potentially can be </w:delText>
        </w:r>
        <w:r w:rsidRPr="002A5028" w:rsidDel="00452F74">
          <w:rPr>
            <w:szCs w:val="24"/>
            <w:lang w:val="en-US"/>
          </w:rPr>
          <w:delText>capable of destroying the satellite receiver</w:delText>
        </w:r>
        <w:r w:rsidRPr="002A5028" w:rsidDel="005A193F">
          <w:rPr>
            <w:szCs w:val="24"/>
            <w:lang w:val="en-US"/>
          </w:rPr>
          <w:delText>.</w:delText>
        </w:r>
        <w:r w:rsidRPr="002A5028" w:rsidDel="00414700">
          <w:rPr>
            <w:szCs w:val="24"/>
            <w:lang w:val="en-US"/>
          </w:rPr>
          <w:delText>]</w:delText>
        </w:r>
      </w:del>
    </w:p>
    <w:p w14:paraId="03DF54B6" w14:textId="77777777" w:rsidR="00BE6EB2" w:rsidRPr="002A5028" w:rsidRDefault="00BE6EB2" w:rsidP="00006CD9">
      <w:pPr>
        <w:pStyle w:val="Heading1"/>
        <w:rPr>
          <w:lang w:val="en-US"/>
        </w:rPr>
      </w:pPr>
      <w:r w:rsidRPr="002A5028">
        <w:rPr>
          <w:lang w:val="en-US"/>
        </w:rPr>
        <w:t>8</w:t>
      </w:r>
      <w:r w:rsidRPr="002A5028">
        <w:rPr>
          <w:lang w:val="en-US"/>
        </w:rPr>
        <w:tab/>
        <w:t>Testing, demonstrations and measurements</w:t>
      </w:r>
      <w:bookmarkStart w:id="1464" w:name="_Toc445972044"/>
      <w:bookmarkEnd w:id="1433"/>
    </w:p>
    <w:p w14:paraId="71B43CBD" w14:textId="77777777" w:rsidR="00D2513C" w:rsidRPr="002A5028" w:rsidRDefault="00D2513C" w:rsidP="00D2513C">
      <w:pPr>
        <w:spacing w:before="60"/>
        <w:rPr>
          <w:lang w:val="en-US"/>
        </w:rPr>
      </w:pPr>
      <w:r>
        <w:rPr>
          <w:lang w:val="en-US"/>
        </w:rPr>
        <w:t>(… no change …)</w:t>
      </w:r>
    </w:p>
    <w:p w14:paraId="6D624451" w14:textId="77777777" w:rsidR="00BE6EB2" w:rsidRPr="002A5028" w:rsidRDefault="00BE6EB2" w:rsidP="00006CD9">
      <w:pPr>
        <w:pStyle w:val="Heading1"/>
        <w:ind w:left="0" w:firstLine="0"/>
        <w:rPr>
          <w:lang w:val="en-US"/>
        </w:rPr>
      </w:pPr>
      <w:r w:rsidRPr="002A5028">
        <w:rPr>
          <w:lang w:val="en-US"/>
        </w:rPr>
        <w:t>9</w:t>
      </w:r>
      <w:r w:rsidRPr="002A5028">
        <w:rPr>
          <w:lang w:val="en-US"/>
        </w:rPr>
        <w:tab/>
        <w:t>Future demonstrations and measurements</w:t>
      </w:r>
      <w:bookmarkEnd w:id="1464"/>
    </w:p>
    <w:p w14:paraId="2C336335" w14:textId="319FAA7C" w:rsidR="00BE6EB2" w:rsidRPr="002A5028" w:rsidRDefault="00D2513C" w:rsidP="00D2513C">
      <w:pPr>
        <w:spacing w:before="60"/>
        <w:rPr>
          <w:lang w:val="en-US"/>
        </w:rPr>
      </w:pPr>
      <w:r>
        <w:rPr>
          <w:lang w:val="en-US"/>
        </w:rPr>
        <w:t>(… no change …)</w:t>
      </w:r>
      <w:r w:rsidR="00BE6EB2" w:rsidRPr="002A5028">
        <w:rPr>
          <w:lang w:val="en-US"/>
        </w:rPr>
        <w:br w:type="page"/>
      </w:r>
    </w:p>
    <w:p w14:paraId="4A71A5D8" w14:textId="77777777" w:rsidR="00BE6EB2" w:rsidRPr="002A5028" w:rsidRDefault="00BE6EB2" w:rsidP="007B132F">
      <w:pPr>
        <w:pStyle w:val="AnnexNo"/>
        <w:rPr>
          <w:lang w:val="en-US"/>
        </w:rPr>
      </w:pPr>
      <w:r w:rsidRPr="002A5028">
        <w:rPr>
          <w:lang w:val="en-US"/>
        </w:rPr>
        <w:lastRenderedPageBreak/>
        <w:t>APPENDIX</w:t>
      </w:r>
      <w:r w:rsidR="00D47253" w:rsidRPr="002A5028">
        <w:rPr>
          <w:lang w:val="en-US"/>
        </w:rPr>
        <w:t xml:space="preserve"> 1</w:t>
      </w:r>
    </w:p>
    <w:p w14:paraId="04F43526" w14:textId="77777777" w:rsidR="00BE6EB2" w:rsidRPr="002A5028" w:rsidRDefault="00BE6EB2" w:rsidP="007B132F">
      <w:pPr>
        <w:pStyle w:val="Annextitle"/>
        <w:rPr>
          <w:lang w:val="en-US"/>
        </w:rPr>
      </w:pPr>
      <w:r w:rsidRPr="002A5028">
        <w:rPr>
          <w:lang w:val="en-US"/>
        </w:rPr>
        <w:t xml:space="preserve">Considerations for the power flux density mask for the </w:t>
      </w:r>
      <w:r w:rsidR="00312719" w:rsidRPr="002A5028">
        <w:rPr>
          <w:lang w:val="en-US"/>
        </w:rPr>
        <w:t>VHF data exchange - satellite</w:t>
      </w:r>
      <w:r w:rsidRPr="002A5028">
        <w:rPr>
          <w:lang w:val="en-US"/>
        </w:rPr>
        <w:t xml:space="preserve"> downlink </w:t>
      </w:r>
      <w:r w:rsidRPr="002A5028">
        <w:rPr>
          <w:lang w:val="en-US"/>
        </w:rPr>
        <w:br/>
        <w:t>(Rec. ITU-R M.2092-0 Annex 4)</w:t>
      </w:r>
    </w:p>
    <w:p w14:paraId="555C2B6A" w14:textId="77777777" w:rsidR="00D2513C" w:rsidRPr="002A5028" w:rsidRDefault="00D2513C" w:rsidP="00D2513C">
      <w:pPr>
        <w:spacing w:before="60"/>
        <w:rPr>
          <w:lang w:val="en-US"/>
        </w:rPr>
      </w:pPr>
      <w:r>
        <w:rPr>
          <w:lang w:val="en-US"/>
        </w:rPr>
        <w:t>(… no change …)</w:t>
      </w:r>
    </w:p>
    <w:sectPr w:rsidR="00D2513C" w:rsidRPr="002A5028" w:rsidSect="00D02712">
      <w:headerReference w:type="default" r:id="rId28"/>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508F16" w14:textId="77777777" w:rsidR="008A13A3" w:rsidRDefault="008A13A3">
      <w:r>
        <w:separator/>
      </w:r>
    </w:p>
  </w:endnote>
  <w:endnote w:type="continuationSeparator" w:id="0">
    <w:p w14:paraId="79A32661" w14:textId="77777777" w:rsidR="008A13A3" w:rsidRDefault="008A1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848867" w14:textId="77777777" w:rsidR="008A13A3" w:rsidRDefault="008A13A3">
      <w:r>
        <w:t>____________________</w:t>
      </w:r>
    </w:p>
  </w:footnote>
  <w:footnote w:type="continuationSeparator" w:id="0">
    <w:p w14:paraId="23BE78C4" w14:textId="77777777" w:rsidR="008A13A3" w:rsidRDefault="008A13A3">
      <w:r>
        <w:continuationSeparator/>
      </w:r>
    </w:p>
  </w:footnote>
  <w:footnote w:id="1">
    <w:p w14:paraId="7346A743" w14:textId="51558F04" w:rsidR="0044097F" w:rsidRPr="00D9529F" w:rsidRDefault="0044097F" w:rsidP="00D2513C">
      <w:pPr>
        <w:pStyle w:val="FootnoteText"/>
        <w:rPr>
          <w:lang w:val="en-US"/>
        </w:rPr>
      </w:pPr>
      <w:r w:rsidRPr="00D9529F">
        <w:rPr>
          <w:rStyle w:val="FootnoteReference"/>
        </w:rPr>
        <w:footnoteRef/>
      </w:r>
      <w:r w:rsidRPr="00D9529F">
        <w:rPr>
          <w:lang w:val="en-US"/>
        </w:rPr>
        <w:tab/>
        <w:t xml:space="preserve">Antenna pointing </w:t>
      </w:r>
      <w:ins w:id="1430" w:author="Author">
        <w:r>
          <w:rPr>
            <w:lang w:val="en-US"/>
          </w:rPr>
          <w:t>is described in Section 4.1.4.</w:t>
        </w:r>
      </w:ins>
      <w:del w:id="1431" w:author="Author">
        <w:r w:rsidRPr="00D9529F" w:rsidDel="00A3228D">
          <w:rPr>
            <w:lang w:val="en-US"/>
          </w:rPr>
          <w:delText>requires clarification with subsequent refinement of the table content if necessary.</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56BE9" w14:textId="77777777" w:rsidR="0044097F" w:rsidRDefault="0044097F"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A906A0">
      <w:rPr>
        <w:rStyle w:val="PageNumber"/>
        <w:noProof/>
      </w:rPr>
      <w:t>2</w:t>
    </w:r>
    <w:r>
      <w:rPr>
        <w:rStyle w:val="PageNumber"/>
      </w:rPr>
      <w:fldChar w:fldCharType="end"/>
    </w:r>
    <w:r>
      <w:rPr>
        <w:rStyle w:val="PageNumber"/>
      </w:rPr>
      <w:t xml:space="preserve"> -</w:t>
    </w:r>
  </w:p>
  <w:p w14:paraId="3FE97E78" w14:textId="3026E8C5" w:rsidR="0044097F" w:rsidRDefault="0044097F" w:rsidP="00A17700">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0E24B9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283E78"/>
    <w:multiLevelType w:val="multilevel"/>
    <w:tmpl w:val="0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06767F44"/>
    <w:multiLevelType w:val="hybridMultilevel"/>
    <w:tmpl w:val="333AC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FEB4A7C"/>
    <w:multiLevelType w:val="hybridMultilevel"/>
    <w:tmpl w:val="9E7C6FF8"/>
    <w:lvl w:ilvl="0" w:tplc="E83CE0E0">
      <w:start w:val="1"/>
      <w:numFmt w:val="bullet"/>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D591D2F"/>
    <w:multiLevelType w:val="hybridMultilevel"/>
    <w:tmpl w:val="7DAA5D0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nsid w:val="2A0A7C33"/>
    <w:multiLevelType w:val="hybridMultilevel"/>
    <w:tmpl w:val="81E804EC"/>
    <w:lvl w:ilvl="0" w:tplc="F3F6E784">
      <w:start w:val="1"/>
      <w:numFmt w:val="decimal"/>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43182096"/>
    <w:multiLevelType w:val="hybridMultilevel"/>
    <w:tmpl w:val="C4C40F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2F13388"/>
    <w:multiLevelType w:val="singleLevel"/>
    <w:tmpl w:val="3CEE0908"/>
    <w:lvl w:ilvl="0">
      <w:start w:val="1"/>
      <w:numFmt w:val="decimal"/>
      <w:lvlText w:val="[%1]"/>
      <w:lvlJc w:val="left"/>
      <w:pPr>
        <w:tabs>
          <w:tab w:val="num" w:pos="360"/>
        </w:tabs>
        <w:ind w:left="360" w:hanging="360"/>
      </w:pPr>
    </w:lvl>
  </w:abstractNum>
  <w:num w:numId="1">
    <w:abstractNumId w:val="0"/>
  </w:num>
  <w:num w:numId="2">
    <w:abstractNumId w:val="1"/>
    <w:lvlOverride w:ilvl="0">
      <w:startOverride w:val="7"/>
    </w:lvlOverride>
  </w:num>
  <w:num w:numId="3">
    <w:abstractNumId w:val="3"/>
  </w:num>
  <w:num w:numId="4">
    <w:abstractNumId w:val="5"/>
  </w:num>
  <w:num w:numId="5">
    <w:abstractNumId w:val="4"/>
  </w:num>
  <w:num w:numId="6">
    <w:abstractNumId w:val="7"/>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removePersonalInformation/>
  <w:removeDateAndTime/>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AU" w:vendorID="64" w:dllVersion="6" w:nlCheck="1" w:checkStyle="1"/>
  <w:activeWritingStyle w:appName="MSWord" w:lang="fr-CH" w:vendorID="64" w:dllVersion="6" w:nlCheck="1" w:checkStyle="1"/>
  <w:activeWritingStyle w:appName="MSWord" w:lang="ru-RU" w:vendorID="64" w:dllVersion="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activeWritingStyle w:appName="MSWord" w:lang="en-US" w:vendorID="64" w:dllVersion="4096" w:nlCheck="1" w:checkStyle="0"/>
  <w:activeWritingStyle w:appName="MSWord" w:lang="nb-NO" w:vendorID="64" w:dllVersion="0" w:nlCheck="1" w:checkStyle="0"/>
  <w:activeWritingStyle w:appName="MSWord" w:lang="en-GB" w:vendorID="64" w:dllVersion="4096" w:nlCheck="1" w:checkStyle="0"/>
  <w:activeWritingStyle w:appName="MSWord" w:lang="ru-RU"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EB2"/>
    <w:rsid w:val="00005CAA"/>
    <w:rsid w:val="000069D4"/>
    <w:rsid w:val="00006CD9"/>
    <w:rsid w:val="00011678"/>
    <w:rsid w:val="000174AD"/>
    <w:rsid w:val="00031BDC"/>
    <w:rsid w:val="00047A1D"/>
    <w:rsid w:val="0005369B"/>
    <w:rsid w:val="000604B9"/>
    <w:rsid w:val="0006167D"/>
    <w:rsid w:val="00071904"/>
    <w:rsid w:val="000733EB"/>
    <w:rsid w:val="00074D07"/>
    <w:rsid w:val="00093B1E"/>
    <w:rsid w:val="000A7D55"/>
    <w:rsid w:val="000A7F67"/>
    <w:rsid w:val="000B22A7"/>
    <w:rsid w:val="000C12C8"/>
    <w:rsid w:val="000C292F"/>
    <w:rsid w:val="000C2E8E"/>
    <w:rsid w:val="000D739F"/>
    <w:rsid w:val="000E0E7C"/>
    <w:rsid w:val="000F1B4B"/>
    <w:rsid w:val="001063F4"/>
    <w:rsid w:val="001133BD"/>
    <w:rsid w:val="00113EE6"/>
    <w:rsid w:val="00123FA8"/>
    <w:rsid w:val="0012744F"/>
    <w:rsid w:val="00131178"/>
    <w:rsid w:val="0013428D"/>
    <w:rsid w:val="001347C1"/>
    <w:rsid w:val="00137B7D"/>
    <w:rsid w:val="00156F66"/>
    <w:rsid w:val="00163271"/>
    <w:rsid w:val="00182528"/>
    <w:rsid w:val="00182E0E"/>
    <w:rsid w:val="0018500B"/>
    <w:rsid w:val="00196187"/>
    <w:rsid w:val="00196A19"/>
    <w:rsid w:val="001B75FB"/>
    <w:rsid w:val="001C26F5"/>
    <w:rsid w:val="001C312C"/>
    <w:rsid w:val="001E3AD8"/>
    <w:rsid w:val="001E403D"/>
    <w:rsid w:val="001E47AB"/>
    <w:rsid w:val="001F3C4D"/>
    <w:rsid w:val="001F3EE9"/>
    <w:rsid w:val="00202DC1"/>
    <w:rsid w:val="002113FB"/>
    <w:rsid w:val="002116EE"/>
    <w:rsid w:val="00226B95"/>
    <w:rsid w:val="002309D8"/>
    <w:rsid w:val="00231CBF"/>
    <w:rsid w:val="0023497D"/>
    <w:rsid w:val="00254178"/>
    <w:rsid w:val="00287DFD"/>
    <w:rsid w:val="002A5028"/>
    <w:rsid w:val="002A7FE2"/>
    <w:rsid w:val="002E1B4F"/>
    <w:rsid w:val="002F2E67"/>
    <w:rsid w:val="002F4601"/>
    <w:rsid w:val="002F7CB3"/>
    <w:rsid w:val="003010AA"/>
    <w:rsid w:val="0030776F"/>
    <w:rsid w:val="00312719"/>
    <w:rsid w:val="00315546"/>
    <w:rsid w:val="00330567"/>
    <w:rsid w:val="003700B3"/>
    <w:rsid w:val="00372E72"/>
    <w:rsid w:val="003773BF"/>
    <w:rsid w:val="00386A9D"/>
    <w:rsid w:val="00391081"/>
    <w:rsid w:val="003957F7"/>
    <w:rsid w:val="003B0FA5"/>
    <w:rsid w:val="003B2789"/>
    <w:rsid w:val="003C10DB"/>
    <w:rsid w:val="003C13CE"/>
    <w:rsid w:val="003E2518"/>
    <w:rsid w:val="003E744E"/>
    <w:rsid w:val="003E7CEF"/>
    <w:rsid w:val="004001FD"/>
    <w:rsid w:val="00426ACF"/>
    <w:rsid w:val="00434F8C"/>
    <w:rsid w:val="0044097F"/>
    <w:rsid w:val="004632B5"/>
    <w:rsid w:val="0047293B"/>
    <w:rsid w:val="00492CFB"/>
    <w:rsid w:val="004B1EF7"/>
    <w:rsid w:val="004B3FAD"/>
    <w:rsid w:val="004C5749"/>
    <w:rsid w:val="004F7066"/>
    <w:rsid w:val="00501DCA"/>
    <w:rsid w:val="00513A47"/>
    <w:rsid w:val="0053161A"/>
    <w:rsid w:val="005375EB"/>
    <w:rsid w:val="005408DF"/>
    <w:rsid w:val="00546576"/>
    <w:rsid w:val="00573344"/>
    <w:rsid w:val="0058134A"/>
    <w:rsid w:val="00583F9B"/>
    <w:rsid w:val="00595ADF"/>
    <w:rsid w:val="005A549D"/>
    <w:rsid w:val="005A62DA"/>
    <w:rsid w:val="005A6B8F"/>
    <w:rsid w:val="005E5C10"/>
    <w:rsid w:val="005F0E07"/>
    <w:rsid w:val="005F1BEF"/>
    <w:rsid w:val="005F2C78"/>
    <w:rsid w:val="00604383"/>
    <w:rsid w:val="006144E4"/>
    <w:rsid w:val="00622D1D"/>
    <w:rsid w:val="00634426"/>
    <w:rsid w:val="00635652"/>
    <w:rsid w:val="00650299"/>
    <w:rsid w:val="00655FC5"/>
    <w:rsid w:val="0067030C"/>
    <w:rsid w:val="006730E9"/>
    <w:rsid w:val="006B373C"/>
    <w:rsid w:val="006C0067"/>
    <w:rsid w:val="006C33DA"/>
    <w:rsid w:val="006D478D"/>
    <w:rsid w:val="006E544E"/>
    <w:rsid w:val="00706BE1"/>
    <w:rsid w:val="007215B5"/>
    <w:rsid w:val="007234B2"/>
    <w:rsid w:val="0073131F"/>
    <w:rsid w:val="00751F30"/>
    <w:rsid w:val="007559EE"/>
    <w:rsid w:val="007675CE"/>
    <w:rsid w:val="007A0A5C"/>
    <w:rsid w:val="007A517C"/>
    <w:rsid w:val="007B0D71"/>
    <w:rsid w:val="007B132F"/>
    <w:rsid w:val="007B1C96"/>
    <w:rsid w:val="007B7A63"/>
    <w:rsid w:val="007D0966"/>
    <w:rsid w:val="007E47E4"/>
    <w:rsid w:val="007F338B"/>
    <w:rsid w:val="007F47C5"/>
    <w:rsid w:val="008120D5"/>
    <w:rsid w:val="00814E0A"/>
    <w:rsid w:val="00817C0C"/>
    <w:rsid w:val="00822581"/>
    <w:rsid w:val="008309DD"/>
    <w:rsid w:val="0083227A"/>
    <w:rsid w:val="00866900"/>
    <w:rsid w:val="00876A8A"/>
    <w:rsid w:val="00881BA1"/>
    <w:rsid w:val="00882E3C"/>
    <w:rsid w:val="008914B7"/>
    <w:rsid w:val="008A13A3"/>
    <w:rsid w:val="008B39FC"/>
    <w:rsid w:val="008C2302"/>
    <w:rsid w:val="008C26B8"/>
    <w:rsid w:val="008C458B"/>
    <w:rsid w:val="008F208F"/>
    <w:rsid w:val="00912B4F"/>
    <w:rsid w:val="00982084"/>
    <w:rsid w:val="00995963"/>
    <w:rsid w:val="009A6AC3"/>
    <w:rsid w:val="009B619D"/>
    <w:rsid w:val="009B61EB"/>
    <w:rsid w:val="009C2064"/>
    <w:rsid w:val="009D1697"/>
    <w:rsid w:val="009D3259"/>
    <w:rsid w:val="009E6899"/>
    <w:rsid w:val="009F3A46"/>
    <w:rsid w:val="009F6520"/>
    <w:rsid w:val="00A009C6"/>
    <w:rsid w:val="00A014F8"/>
    <w:rsid w:val="00A054DC"/>
    <w:rsid w:val="00A100A2"/>
    <w:rsid w:val="00A17700"/>
    <w:rsid w:val="00A46995"/>
    <w:rsid w:val="00A5173C"/>
    <w:rsid w:val="00A61AEF"/>
    <w:rsid w:val="00A80624"/>
    <w:rsid w:val="00A84ED0"/>
    <w:rsid w:val="00A906A0"/>
    <w:rsid w:val="00AB2E39"/>
    <w:rsid w:val="00AD2345"/>
    <w:rsid w:val="00AD7F1C"/>
    <w:rsid w:val="00AE13C3"/>
    <w:rsid w:val="00AE184D"/>
    <w:rsid w:val="00AF173A"/>
    <w:rsid w:val="00B066A4"/>
    <w:rsid w:val="00B07A13"/>
    <w:rsid w:val="00B40736"/>
    <w:rsid w:val="00B4279B"/>
    <w:rsid w:val="00B43011"/>
    <w:rsid w:val="00B45FC9"/>
    <w:rsid w:val="00B524FC"/>
    <w:rsid w:val="00B65DF8"/>
    <w:rsid w:val="00B76F35"/>
    <w:rsid w:val="00B81138"/>
    <w:rsid w:val="00B91FD1"/>
    <w:rsid w:val="00B950F8"/>
    <w:rsid w:val="00BB5863"/>
    <w:rsid w:val="00BC7CCF"/>
    <w:rsid w:val="00BD0CE7"/>
    <w:rsid w:val="00BD5427"/>
    <w:rsid w:val="00BE470B"/>
    <w:rsid w:val="00BE5AF0"/>
    <w:rsid w:val="00BE6EB2"/>
    <w:rsid w:val="00C52647"/>
    <w:rsid w:val="00C57A91"/>
    <w:rsid w:val="00C66C4C"/>
    <w:rsid w:val="00CA424F"/>
    <w:rsid w:val="00CC01C2"/>
    <w:rsid w:val="00CD38C5"/>
    <w:rsid w:val="00CE49CE"/>
    <w:rsid w:val="00CF21F2"/>
    <w:rsid w:val="00CF6875"/>
    <w:rsid w:val="00D022CB"/>
    <w:rsid w:val="00D02712"/>
    <w:rsid w:val="00D046A7"/>
    <w:rsid w:val="00D214D0"/>
    <w:rsid w:val="00D2513C"/>
    <w:rsid w:val="00D47253"/>
    <w:rsid w:val="00D621AE"/>
    <w:rsid w:val="00D6279C"/>
    <w:rsid w:val="00D6546B"/>
    <w:rsid w:val="00D822FC"/>
    <w:rsid w:val="00D9529F"/>
    <w:rsid w:val="00DB178B"/>
    <w:rsid w:val="00DB20E3"/>
    <w:rsid w:val="00DC17D3"/>
    <w:rsid w:val="00DC1C29"/>
    <w:rsid w:val="00DD4BED"/>
    <w:rsid w:val="00DE0EB2"/>
    <w:rsid w:val="00DE39F0"/>
    <w:rsid w:val="00DF0AF3"/>
    <w:rsid w:val="00DF7E9F"/>
    <w:rsid w:val="00E25C20"/>
    <w:rsid w:val="00E27D7E"/>
    <w:rsid w:val="00E36D52"/>
    <w:rsid w:val="00E42E13"/>
    <w:rsid w:val="00E454A7"/>
    <w:rsid w:val="00E45792"/>
    <w:rsid w:val="00E56D5C"/>
    <w:rsid w:val="00E6257C"/>
    <w:rsid w:val="00E634B7"/>
    <w:rsid w:val="00E63C59"/>
    <w:rsid w:val="00E75F57"/>
    <w:rsid w:val="00E86FB3"/>
    <w:rsid w:val="00EB2300"/>
    <w:rsid w:val="00ED16A9"/>
    <w:rsid w:val="00EF06A7"/>
    <w:rsid w:val="00F00085"/>
    <w:rsid w:val="00F236A2"/>
    <w:rsid w:val="00F25662"/>
    <w:rsid w:val="00F341F3"/>
    <w:rsid w:val="00F81ACF"/>
    <w:rsid w:val="00F90071"/>
    <w:rsid w:val="00FA124A"/>
    <w:rsid w:val="00FA50CC"/>
    <w:rsid w:val="00FA7723"/>
    <w:rsid w:val="00FC08DD"/>
    <w:rsid w:val="00FC2316"/>
    <w:rsid w:val="00FC2CFD"/>
    <w:rsid w:val="00FE2F7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696F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footnote text" w:uiPriority="99"/>
    <w:lsdException w:name="header" w:uiPriority="99"/>
    <w:lsdException w:name="caption" w:qFormat="1"/>
    <w:lsdException w:name="footnote reference" w:uiPriority="99"/>
    <w:lsdException w:name="List" w:uiPriority="99"/>
    <w:lsdException w:name="List Number" w:semiHidden="0" w:unhideWhenUsed="0"/>
    <w:lsdException w:name="List 3" w:uiPriority="99"/>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iPriority="99" w:unhideWhenUsed="0" w:qFormat="1"/>
    <w:lsdException w:name="Emphasis" w:semiHidden="0" w:uiPriority="20" w:unhideWhenUsed="0" w:qFormat="1"/>
    <w:lsdException w:name="Document Map"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
    <w:qFormat/>
    <w:rsid w:val="008F208F"/>
    <w:pPr>
      <w:keepNext/>
      <w:keepLines/>
      <w:spacing w:before="280"/>
      <w:ind w:left="1134" w:hanging="1134"/>
      <w:outlineLvl w:val="0"/>
    </w:pPr>
    <w:rPr>
      <w:b/>
      <w:sz w:val="28"/>
    </w:rPr>
  </w:style>
  <w:style w:type="paragraph" w:styleId="Heading2">
    <w:name w:val="heading 2"/>
    <w:basedOn w:val="Heading1"/>
    <w:next w:val="Normal"/>
    <w:link w:val="Heading2Char"/>
    <w:uiPriority w:val="9"/>
    <w:qFormat/>
    <w:rsid w:val="008F208F"/>
    <w:pPr>
      <w:spacing w:before="200"/>
      <w:outlineLvl w:val="1"/>
    </w:pPr>
    <w:rPr>
      <w:sz w:val="24"/>
    </w:rPr>
  </w:style>
  <w:style w:type="paragraph" w:styleId="Heading3">
    <w:name w:val="heading 3"/>
    <w:aliases w:val="ECC Heading 3"/>
    <w:basedOn w:val="Heading1"/>
    <w:next w:val="Normal"/>
    <w:link w:val="Heading3Char"/>
    <w:uiPriority w:val="9"/>
    <w:qFormat/>
    <w:rsid w:val="008F208F"/>
    <w:pPr>
      <w:tabs>
        <w:tab w:val="clear" w:pos="1134"/>
      </w:tabs>
      <w:spacing w:before="200"/>
      <w:outlineLvl w:val="2"/>
    </w:pPr>
    <w:rPr>
      <w:sz w:val="24"/>
    </w:rPr>
  </w:style>
  <w:style w:type="paragraph" w:styleId="Heading4">
    <w:name w:val="heading 4"/>
    <w:basedOn w:val="Heading3"/>
    <w:next w:val="Normal"/>
    <w:link w:val="Heading4Char"/>
    <w:uiPriority w:val="9"/>
    <w:qFormat/>
    <w:rsid w:val="008F208F"/>
    <w:pPr>
      <w:outlineLvl w:val="3"/>
    </w:pPr>
  </w:style>
  <w:style w:type="paragraph" w:styleId="Heading5">
    <w:name w:val="heading 5"/>
    <w:basedOn w:val="Heading4"/>
    <w:next w:val="Normal"/>
    <w:link w:val="Heading5Char"/>
    <w:uiPriority w:val="9"/>
    <w:qFormat/>
    <w:rsid w:val="008F208F"/>
    <w:pPr>
      <w:outlineLvl w:val="4"/>
    </w:pPr>
  </w:style>
  <w:style w:type="paragraph" w:styleId="Heading6">
    <w:name w:val="heading 6"/>
    <w:basedOn w:val="Heading4"/>
    <w:next w:val="Normal"/>
    <w:link w:val="Heading6Char"/>
    <w:uiPriority w:val="9"/>
    <w:qFormat/>
    <w:rsid w:val="008F208F"/>
    <w:pPr>
      <w:outlineLvl w:val="5"/>
    </w:pPr>
  </w:style>
  <w:style w:type="paragraph" w:styleId="Heading7">
    <w:name w:val="heading 7"/>
    <w:basedOn w:val="Heading6"/>
    <w:next w:val="Normal"/>
    <w:link w:val="Heading7Char"/>
    <w:uiPriority w:val="9"/>
    <w:qFormat/>
    <w:rsid w:val="008F208F"/>
    <w:pPr>
      <w:outlineLvl w:val="6"/>
    </w:pPr>
  </w:style>
  <w:style w:type="paragraph" w:styleId="Heading8">
    <w:name w:val="heading 8"/>
    <w:basedOn w:val="Heading6"/>
    <w:next w:val="Normal"/>
    <w:link w:val="Heading8Char"/>
    <w:uiPriority w:val="9"/>
    <w:qFormat/>
    <w:rsid w:val="008F208F"/>
    <w:pPr>
      <w:outlineLvl w:val="7"/>
    </w:pPr>
  </w:style>
  <w:style w:type="paragraph" w:styleId="Heading9">
    <w:name w:val="heading 9"/>
    <w:basedOn w:val="Heading6"/>
    <w:next w:val="Normal"/>
    <w:link w:val="Heading9Char"/>
    <w:uiPriority w:val="9"/>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6EB2"/>
    <w:rPr>
      <w:rFonts w:ascii="Times New Roman" w:hAnsi="Times New Roman"/>
      <w:b/>
      <w:sz w:val="28"/>
      <w:lang w:val="en-GB" w:eastAsia="en-US"/>
    </w:rPr>
  </w:style>
  <w:style w:type="character" w:customStyle="1" w:styleId="Heading2Char">
    <w:name w:val="Heading 2 Char"/>
    <w:basedOn w:val="DefaultParagraphFont"/>
    <w:link w:val="Heading2"/>
    <w:uiPriority w:val="9"/>
    <w:rsid w:val="00BE6EB2"/>
    <w:rPr>
      <w:rFonts w:ascii="Times New Roman" w:hAnsi="Times New Roman"/>
      <w:b/>
      <w:sz w:val="24"/>
      <w:lang w:val="en-GB" w:eastAsia="en-US"/>
    </w:rPr>
  </w:style>
  <w:style w:type="character" w:customStyle="1" w:styleId="Heading3Char">
    <w:name w:val="Heading 3 Char"/>
    <w:aliases w:val="ECC Heading 3 Char"/>
    <w:basedOn w:val="DefaultParagraphFont"/>
    <w:link w:val="Heading3"/>
    <w:uiPriority w:val="9"/>
    <w:rsid w:val="00BE6EB2"/>
    <w:rPr>
      <w:rFonts w:ascii="Times New Roman" w:hAnsi="Times New Roman"/>
      <w:b/>
      <w:sz w:val="24"/>
      <w:lang w:val="en-GB" w:eastAsia="en-US"/>
    </w:rPr>
  </w:style>
  <w:style w:type="character" w:customStyle="1" w:styleId="Heading4Char">
    <w:name w:val="Heading 4 Char"/>
    <w:basedOn w:val="DefaultParagraphFont"/>
    <w:link w:val="Heading4"/>
    <w:uiPriority w:val="9"/>
    <w:rsid w:val="00BE6EB2"/>
    <w:rPr>
      <w:rFonts w:ascii="Times New Roman" w:hAnsi="Times New Roman"/>
      <w:b/>
      <w:sz w:val="24"/>
      <w:lang w:val="en-GB" w:eastAsia="en-US"/>
    </w:rPr>
  </w:style>
  <w:style w:type="character" w:customStyle="1" w:styleId="Heading5Char">
    <w:name w:val="Heading 5 Char"/>
    <w:basedOn w:val="DefaultParagraphFont"/>
    <w:link w:val="Heading5"/>
    <w:uiPriority w:val="9"/>
    <w:rsid w:val="00BE6EB2"/>
    <w:rPr>
      <w:rFonts w:ascii="Times New Roman" w:hAnsi="Times New Roman"/>
      <w:b/>
      <w:sz w:val="24"/>
      <w:lang w:val="en-GB" w:eastAsia="en-US"/>
    </w:rPr>
  </w:style>
  <w:style w:type="character" w:customStyle="1" w:styleId="Heading6Char">
    <w:name w:val="Heading 6 Char"/>
    <w:basedOn w:val="DefaultParagraphFont"/>
    <w:link w:val="Heading6"/>
    <w:uiPriority w:val="9"/>
    <w:rsid w:val="00BE6EB2"/>
    <w:rPr>
      <w:rFonts w:ascii="Times New Roman" w:hAnsi="Times New Roman"/>
      <w:b/>
      <w:sz w:val="24"/>
      <w:lang w:val="en-GB" w:eastAsia="en-US"/>
    </w:rPr>
  </w:style>
  <w:style w:type="character" w:customStyle="1" w:styleId="Heading7Char">
    <w:name w:val="Heading 7 Char"/>
    <w:basedOn w:val="DefaultParagraphFont"/>
    <w:link w:val="Heading7"/>
    <w:uiPriority w:val="9"/>
    <w:rsid w:val="00BE6EB2"/>
    <w:rPr>
      <w:rFonts w:ascii="Times New Roman" w:hAnsi="Times New Roman"/>
      <w:b/>
      <w:sz w:val="24"/>
      <w:lang w:val="en-GB" w:eastAsia="en-US"/>
    </w:rPr>
  </w:style>
  <w:style w:type="character" w:customStyle="1" w:styleId="Heading8Char">
    <w:name w:val="Heading 8 Char"/>
    <w:basedOn w:val="DefaultParagraphFont"/>
    <w:link w:val="Heading8"/>
    <w:uiPriority w:val="9"/>
    <w:rsid w:val="00BE6EB2"/>
    <w:rPr>
      <w:rFonts w:ascii="Times New Roman" w:hAnsi="Times New Roman"/>
      <w:b/>
      <w:sz w:val="24"/>
      <w:lang w:val="en-GB" w:eastAsia="en-US"/>
    </w:rPr>
  </w:style>
  <w:style w:type="character" w:customStyle="1" w:styleId="Heading9Char">
    <w:name w:val="Heading 9 Char"/>
    <w:basedOn w:val="DefaultParagraphFont"/>
    <w:link w:val="Heading9"/>
    <w:uiPriority w:val="9"/>
    <w:rsid w:val="00BE6EB2"/>
    <w:rPr>
      <w:rFonts w:ascii="Times New Roman" w:hAnsi="Times New Roman"/>
      <w:b/>
      <w:sz w:val="24"/>
      <w:lang w:val="en-GB" w:eastAsia="en-US"/>
    </w:rPr>
  </w:style>
  <w:style w:type="paragraph" w:customStyle="1" w:styleId="Normalaftertitle">
    <w:name w:val="Normal_after_title"/>
    <w:basedOn w:val="Normal"/>
    <w:next w:val="Normal"/>
    <w:link w:val="NormalaftertitleChar"/>
    <w:uiPriority w:val="99"/>
    <w:rsid w:val="00D02712"/>
    <w:pPr>
      <w:spacing w:before="360"/>
    </w:pPr>
  </w:style>
  <w:style w:type="character" w:customStyle="1" w:styleId="NormalaftertitleChar">
    <w:name w:val="Normal_after_title Char"/>
    <w:link w:val="Normalaftertitle"/>
    <w:uiPriority w:val="99"/>
    <w:locked/>
    <w:rsid w:val="00BE6EB2"/>
    <w:rPr>
      <w:rFonts w:ascii="Times New Roman" w:hAnsi="Times New Roman"/>
      <w:sz w:val="24"/>
      <w:lang w:val="en-GB" w:eastAsia="en-US"/>
    </w:r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link w:val="ArtNoChar"/>
    <w:rsid w:val="008F208F"/>
    <w:pPr>
      <w:keepNext/>
      <w:keepLines/>
      <w:spacing w:before="480"/>
      <w:jc w:val="center"/>
    </w:pPr>
    <w:rPr>
      <w:caps/>
      <w:sz w:val="28"/>
    </w:rPr>
  </w:style>
  <w:style w:type="character" w:customStyle="1" w:styleId="ArtNoChar">
    <w:name w:val="Art_No Char"/>
    <w:basedOn w:val="DefaultParagraphFont"/>
    <w:link w:val="ArtNo"/>
    <w:locked/>
    <w:rsid w:val="00BE6EB2"/>
    <w:rPr>
      <w:rFonts w:ascii="Times New Roman" w:hAnsi="Times New Roman"/>
      <w:caps/>
      <w:sz w:val="28"/>
      <w:lang w:val="en-GB" w:eastAsia="en-US"/>
    </w:rPr>
  </w:style>
  <w:style w:type="paragraph" w:customStyle="1" w:styleId="Arttitle">
    <w:name w:val="Art_title"/>
    <w:basedOn w:val="Normal"/>
    <w:next w:val="Normal"/>
    <w:link w:val="ArttitleCar"/>
    <w:rsid w:val="008F208F"/>
    <w:pPr>
      <w:keepNext/>
      <w:keepLines/>
      <w:spacing w:before="240"/>
      <w:jc w:val="center"/>
    </w:pPr>
    <w:rPr>
      <w:b/>
      <w:sz w:val="28"/>
    </w:rPr>
  </w:style>
  <w:style w:type="character" w:customStyle="1" w:styleId="ArttitleCar">
    <w:name w:val="Art_title Car"/>
    <w:basedOn w:val="DefaultParagraphFont"/>
    <w:link w:val="Arttitle"/>
    <w:locked/>
    <w:rsid w:val="00BE6EB2"/>
    <w:rPr>
      <w:rFonts w:ascii="Times New Roman" w:hAnsi="Times New Roman"/>
      <w:b/>
      <w:sz w:val="28"/>
      <w:lang w:val="en-GB" w:eastAsia="en-US"/>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8F208F"/>
    <w:pPr>
      <w:keepNext/>
      <w:keepLines/>
      <w:spacing w:before="160"/>
      <w:ind w:left="1134"/>
    </w:pPr>
    <w:rPr>
      <w:i/>
    </w:rPr>
  </w:style>
  <w:style w:type="character" w:customStyle="1" w:styleId="CallChar">
    <w:name w:val="Call Char"/>
    <w:basedOn w:val="DefaultParagraphFont"/>
    <w:link w:val="Call"/>
    <w:uiPriority w:val="99"/>
    <w:locked/>
    <w:rsid w:val="00BE6EB2"/>
    <w:rPr>
      <w:rFonts w:ascii="Times New Roman" w:hAnsi="Times New Roman"/>
      <w:i/>
      <w:sz w:val="24"/>
      <w:lang w:val="en-GB" w:eastAsia="en-US"/>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link w:val="ChaptitleChar"/>
    <w:rsid w:val="008F208F"/>
  </w:style>
  <w:style w:type="character" w:customStyle="1" w:styleId="ChaptitleChar">
    <w:name w:val="Chap_title Char"/>
    <w:basedOn w:val="DefaultParagraphFont"/>
    <w:link w:val="Chaptitle"/>
    <w:locked/>
    <w:rsid w:val="00BE6EB2"/>
    <w:rPr>
      <w:rFonts w:ascii="Times New Roman" w:hAnsi="Times New Roman"/>
      <w:b/>
      <w:sz w:val="28"/>
      <w:lang w:val="en-GB" w:eastAsia="en-US"/>
    </w:rPr>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character" w:customStyle="1" w:styleId="enumlev1Char">
    <w:name w:val="enumlev1 Char"/>
    <w:basedOn w:val="DefaultParagraphFont"/>
    <w:link w:val="enumlev1"/>
    <w:locked/>
    <w:rsid w:val="00BE6EB2"/>
    <w:rPr>
      <w:rFonts w:ascii="Times New Roman" w:hAnsi="Times New Roman"/>
      <w:sz w:val="24"/>
      <w:lang w:val="en-GB" w:eastAsia="en-US"/>
    </w:rPr>
  </w:style>
  <w:style w:type="paragraph" w:customStyle="1" w:styleId="enumlev2">
    <w:name w:val="enumlev2"/>
    <w:basedOn w:val="enumlev1"/>
    <w:link w:val="enumlev2Char"/>
    <w:rsid w:val="008F208F"/>
    <w:pPr>
      <w:ind w:left="1871" w:hanging="737"/>
    </w:pPr>
  </w:style>
  <w:style w:type="character" w:customStyle="1" w:styleId="enumlev2Char">
    <w:name w:val="enumlev2 Char"/>
    <w:basedOn w:val="DefaultParagraphFont"/>
    <w:link w:val="enumlev2"/>
    <w:locked/>
    <w:rsid w:val="00BE6EB2"/>
    <w:rPr>
      <w:rFonts w:ascii="Times New Roman" w:hAnsi="Times New Roman"/>
      <w:sz w:val="24"/>
      <w:lang w:val="en-GB" w:eastAsia="en-US"/>
    </w:rPr>
  </w:style>
  <w:style w:type="paragraph" w:customStyle="1" w:styleId="enumlev3">
    <w:name w:val="enumlev3"/>
    <w:basedOn w:val="enumlev2"/>
    <w:rsid w:val="008F208F"/>
    <w:pPr>
      <w:ind w:left="2268" w:hanging="397"/>
    </w:pPr>
  </w:style>
  <w:style w:type="paragraph" w:customStyle="1" w:styleId="Equation">
    <w:name w:val="Equation"/>
    <w:basedOn w:val="Normal"/>
    <w:link w:val="EquationChar"/>
    <w:rsid w:val="008F208F"/>
    <w:pPr>
      <w:tabs>
        <w:tab w:val="clear" w:pos="1871"/>
        <w:tab w:val="clear" w:pos="2268"/>
        <w:tab w:val="center" w:pos="4820"/>
        <w:tab w:val="right" w:pos="9639"/>
      </w:tabs>
    </w:pPr>
  </w:style>
  <w:style w:type="character" w:customStyle="1" w:styleId="EquationChar">
    <w:name w:val="Equation Char"/>
    <w:basedOn w:val="DefaultParagraphFont"/>
    <w:link w:val="Equation"/>
    <w:locked/>
    <w:rsid w:val="00BE6EB2"/>
    <w:rPr>
      <w:rFonts w:ascii="Times New Roman" w:hAnsi="Times New Roman"/>
      <w:sz w:val="24"/>
      <w:lang w:val="en-GB" w:eastAsia="en-US"/>
    </w:r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styleId="NormalIndent">
    <w:name w:val="Normal Indent"/>
    <w:basedOn w:val="Normal"/>
    <w:rsid w:val="008F208F"/>
    <w:pPr>
      <w:ind w:left="1134"/>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character" w:customStyle="1" w:styleId="TabletextChar">
    <w:name w:val="Table_text Char"/>
    <w:link w:val="Tabletext"/>
    <w:locked/>
    <w:rsid w:val="00BE6EB2"/>
    <w:rPr>
      <w:rFonts w:ascii="Times New Roman" w:hAnsi="Times New Roman"/>
      <w:lang w:val="en-GB" w:eastAsia="en-US"/>
    </w:rPr>
  </w:style>
  <w:style w:type="paragraph" w:customStyle="1" w:styleId="Figurewithouttitle">
    <w:name w:val="Figure_without_title"/>
    <w:basedOn w:val="FigureNo"/>
    <w:next w:val="Normal"/>
    <w:rsid w:val="008F208F"/>
    <w:pPr>
      <w:keepNext w:val="0"/>
    </w:pPr>
  </w:style>
  <w:style w:type="paragraph" w:customStyle="1" w:styleId="FigureNo">
    <w:name w:val="Figure_No"/>
    <w:basedOn w:val="Normal"/>
    <w:next w:val="Normal"/>
    <w:link w:val="FigureNoChar"/>
    <w:rsid w:val="00074D07"/>
    <w:pPr>
      <w:keepNext/>
      <w:keepLines/>
      <w:spacing w:before="480" w:after="120"/>
      <w:jc w:val="center"/>
    </w:pPr>
    <w:rPr>
      <w:caps/>
      <w:sz w:val="20"/>
    </w:rPr>
  </w:style>
  <w:style w:type="character" w:customStyle="1" w:styleId="FigureNoChar">
    <w:name w:val="Figure_No Char"/>
    <w:basedOn w:val="DefaultParagraphFont"/>
    <w:link w:val="FigureNo"/>
    <w:locked/>
    <w:rsid w:val="00074D07"/>
    <w:rPr>
      <w:rFonts w:ascii="Times New Roman" w:hAnsi="Times New Roman"/>
      <w:caps/>
      <w:lang w:val="en-GB" w:eastAsia="en-US"/>
    </w:r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rsid w:val="008F208F"/>
    <w:rPr>
      <w:rFonts w:ascii="Times New Roman" w:hAnsi="Times New Roman"/>
      <w:caps/>
      <w:noProof/>
      <w:sz w:val="16"/>
      <w:lang w:val="en-GB" w:eastAsia="en-US"/>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8F208F"/>
    <w:rPr>
      <w:position w:val="6"/>
      <w:sz w:val="18"/>
    </w:rPr>
  </w:style>
  <w:style w:type="paragraph" w:styleId="FootnoteText">
    <w:name w:val="footnote text"/>
    <w:basedOn w:val="Normal"/>
    <w:link w:val="FootnoteTextChar"/>
    <w:uiPriority w:val="99"/>
    <w:rsid w:val="008F208F"/>
    <w:pPr>
      <w:keepLines/>
      <w:tabs>
        <w:tab w:val="left" w:pos="255"/>
      </w:tabs>
    </w:pPr>
  </w:style>
  <w:style w:type="character" w:customStyle="1" w:styleId="FootnoteTextChar">
    <w:name w:val="Footnote Text Char"/>
    <w:basedOn w:val="DefaultParagraphFont"/>
    <w:link w:val="FootnoteText"/>
    <w:uiPriority w:val="99"/>
    <w:rsid w:val="008F208F"/>
    <w:rPr>
      <w:rFonts w:ascii="Times New Roman" w:hAnsi="Times New Roman"/>
      <w:sz w:val="24"/>
      <w:lang w:val="en-GB" w:eastAsia="en-US"/>
    </w:rPr>
  </w:style>
  <w:style w:type="paragraph" w:customStyle="1" w:styleId="Note">
    <w:name w:val="Note"/>
    <w:basedOn w:val="Normal"/>
    <w:next w:val="Normal"/>
    <w:link w:val="NoteChar"/>
    <w:rsid w:val="008F208F"/>
    <w:pPr>
      <w:tabs>
        <w:tab w:val="left" w:pos="284"/>
      </w:tabs>
      <w:spacing w:before="80"/>
    </w:pPr>
  </w:style>
  <w:style w:type="character" w:customStyle="1" w:styleId="NoteChar">
    <w:name w:val="Note Char"/>
    <w:basedOn w:val="DefaultParagraphFont"/>
    <w:link w:val="Note"/>
    <w:locked/>
    <w:rsid w:val="00BE6EB2"/>
    <w:rPr>
      <w:rFonts w:ascii="Times New Roman" w:hAnsi="Times New Roman"/>
      <w:sz w:val="24"/>
      <w:lang w:val="en-GB" w:eastAsia="en-US"/>
    </w:rPr>
  </w:style>
  <w:style w:type="paragraph" w:styleId="Header">
    <w:name w:val="header"/>
    <w:basedOn w:val="Normal"/>
    <w:link w:val="HeaderChar"/>
    <w:uiPriority w:val="99"/>
    <w:rsid w:val="008F208F"/>
    <w:pPr>
      <w:spacing w:before="0"/>
      <w:jc w:val="center"/>
    </w:pPr>
    <w:rPr>
      <w:sz w:val="18"/>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rsid w:val="00E63C59"/>
    <w:pPr>
      <w:ind w:left="566"/>
    </w:pPr>
  </w:style>
  <w:style w:type="paragraph" w:customStyle="1" w:styleId="PartNo">
    <w:name w:val="Part_No"/>
    <w:basedOn w:val="AnnexNo"/>
    <w:next w:val="Normal"/>
    <w:rsid w:val="008F208F"/>
  </w:style>
  <w:style w:type="paragraph" w:customStyle="1" w:styleId="AnnexNo">
    <w:name w:val="Annex_No"/>
    <w:basedOn w:val="Normal"/>
    <w:next w:val="Normal"/>
    <w:link w:val="AnnexNoChar"/>
    <w:rsid w:val="008F208F"/>
    <w:pPr>
      <w:keepNext/>
      <w:keepLines/>
      <w:spacing w:before="480" w:after="80"/>
      <w:jc w:val="center"/>
    </w:pPr>
    <w:rPr>
      <w:caps/>
      <w:sz w:val="28"/>
    </w:rPr>
  </w:style>
  <w:style w:type="character" w:customStyle="1" w:styleId="AnnexNoChar">
    <w:name w:val="Annex_No Char"/>
    <w:basedOn w:val="DefaultParagraphFont"/>
    <w:link w:val="AnnexNo"/>
    <w:locked/>
    <w:rsid w:val="00BE6EB2"/>
    <w:rPr>
      <w:rFonts w:ascii="Times New Roman" w:hAnsi="Times New Roman"/>
      <w:caps/>
      <w:sz w:val="28"/>
      <w:lang w:val="en-GB" w:eastAsia="en-US"/>
    </w:rPr>
  </w:style>
  <w:style w:type="paragraph" w:customStyle="1" w:styleId="Partref">
    <w:name w:val="Part_ref"/>
    <w:basedOn w:val="Annexref"/>
    <w:next w:val="Normal"/>
    <w:rsid w:val="008F208F"/>
  </w:style>
  <w:style w:type="paragraph" w:customStyle="1" w:styleId="Annexref">
    <w:name w:val="Annex_ref"/>
    <w:basedOn w:val="Normal"/>
    <w:next w:val="Normal"/>
    <w:rsid w:val="008F208F"/>
    <w:pPr>
      <w:keepNext/>
      <w:keepLines/>
      <w:spacing w:after="280"/>
      <w:jc w:val="center"/>
    </w:pPr>
  </w:style>
  <w:style w:type="paragraph" w:customStyle="1" w:styleId="Parttitle">
    <w:name w:val="Part_title"/>
    <w:basedOn w:val="Annextitle"/>
    <w:next w:val="Normalaftertitle0"/>
    <w:rsid w:val="008F208F"/>
  </w:style>
  <w:style w:type="paragraph" w:customStyle="1" w:styleId="Annextitle">
    <w:name w:val="Annex_title"/>
    <w:basedOn w:val="Normal"/>
    <w:next w:val="Normal"/>
    <w:link w:val="AnnextitleChar1"/>
    <w:rsid w:val="008F208F"/>
    <w:pPr>
      <w:keepNext/>
      <w:keepLines/>
      <w:spacing w:before="240" w:after="280"/>
      <w:jc w:val="center"/>
    </w:pPr>
    <w:rPr>
      <w:rFonts w:ascii="Times New Roman Bold" w:hAnsi="Times New Roman Bold"/>
      <w:b/>
      <w:sz w:val="28"/>
    </w:rPr>
  </w:style>
  <w:style w:type="character" w:customStyle="1" w:styleId="AnnextitleChar1">
    <w:name w:val="Annex_title Char1"/>
    <w:basedOn w:val="DefaultParagraphFont"/>
    <w:link w:val="Annextitle"/>
    <w:locked/>
    <w:rsid w:val="00BE6EB2"/>
    <w:rPr>
      <w:rFonts w:ascii="Times New Roman Bold" w:hAnsi="Times New Roman Bold"/>
      <w:b/>
      <w:sz w:val="28"/>
      <w:lang w:val="en-GB" w:eastAsia="en-US"/>
    </w:rPr>
  </w:style>
  <w:style w:type="paragraph" w:customStyle="1" w:styleId="Normalaftertitle0">
    <w:name w:val="Normal after title"/>
    <w:basedOn w:val="Normal"/>
    <w:next w:val="Normal"/>
    <w:link w:val="NormalaftertitleChar0"/>
    <w:rsid w:val="008F208F"/>
    <w:pPr>
      <w:spacing w:before="280"/>
    </w:pPr>
  </w:style>
  <w:style w:type="character" w:customStyle="1" w:styleId="NormalaftertitleChar0">
    <w:name w:val="Normal after title Char"/>
    <w:basedOn w:val="DefaultParagraphFont"/>
    <w:link w:val="Normalaftertitle0"/>
    <w:locked/>
    <w:rsid w:val="00BE6EB2"/>
    <w:rPr>
      <w:rFonts w:ascii="Times New Roman" w:hAnsi="Times New Roman"/>
      <w:sz w:val="24"/>
      <w:lang w:val="en-GB" w:eastAsia="en-US"/>
    </w:rPr>
  </w:style>
  <w:style w:type="paragraph" w:customStyle="1" w:styleId="RecNo">
    <w:name w:val="Rec_No"/>
    <w:basedOn w:val="Normal"/>
    <w:next w:val="Normal"/>
    <w:link w:val="RecNoChar"/>
    <w:uiPriority w:val="99"/>
    <w:rsid w:val="008F208F"/>
    <w:pPr>
      <w:keepNext/>
      <w:keepLines/>
      <w:spacing w:before="480"/>
      <w:jc w:val="center"/>
    </w:pPr>
    <w:rPr>
      <w:caps/>
      <w:sz w:val="28"/>
    </w:rPr>
  </w:style>
  <w:style w:type="character" w:customStyle="1" w:styleId="RecNoChar">
    <w:name w:val="Rec_No Char"/>
    <w:basedOn w:val="DefaultParagraphFont"/>
    <w:link w:val="RecNo"/>
    <w:uiPriority w:val="99"/>
    <w:locked/>
    <w:rsid w:val="00BE6EB2"/>
    <w:rPr>
      <w:rFonts w:ascii="Times New Roman" w:hAnsi="Times New Roman"/>
      <w:caps/>
      <w:sz w:val="28"/>
      <w:lang w:val="en-GB" w:eastAsia="en-US"/>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link w:val="ResNoChar"/>
    <w:rsid w:val="008F208F"/>
  </w:style>
  <w:style w:type="character" w:customStyle="1" w:styleId="ResNoChar">
    <w:name w:val="Res_No Char"/>
    <w:basedOn w:val="DefaultParagraphFont"/>
    <w:link w:val="ResNo"/>
    <w:locked/>
    <w:rsid w:val="00BE6EB2"/>
    <w:rPr>
      <w:rFonts w:ascii="Times New Roman" w:hAnsi="Times New Roman"/>
      <w:caps/>
      <w:sz w:val="28"/>
      <w:lang w:val="en-GB" w:eastAsia="en-US"/>
    </w:rPr>
  </w:style>
  <w:style w:type="paragraph" w:customStyle="1" w:styleId="Restitle">
    <w:name w:val="Res_title"/>
    <w:basedOn w:val="Rectitle"/>
    <w:next w:val="Normal"/>
    <w:link w:val="RestitleChar"/>
    <w:rsid w:val="008F208F"/>
  </w:style>
  <w:style w:type="character" w:customStyle="1" w:styleId="RestitleChar">
    <w:name w:val="Res_title Char"/>
    <w:basedOn w:val="DefaultParagraphFont"/>
    <w:link w:val="Restitle"/>
    <w:locked/>
    <w:rsid w:val="00BE6EB2"/>
    <w:rPr>
      <w:rFonts w:ascii="Times New Roman Bold" w:hAnsi="Times New Roman Bold"/>
      <w:b/>
      <w:sz w:val="28"/>
      <w:lang w:val="en-GB" w:eastAsia="en-US"/>
    </w:rPr>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character" w:customStyle="1" w:styleId="SourceChar">
    <w:name w:val="Source Char"/>
    <w:basedOn w:val="DefaultParagraphFont"/>
    <w:link w:val="Source"/>
    <w:locked/>
    <w:rsid w:val="00BE6EB2"/>
    <w:rPr>
      <w:rFonts w:ascii="Times New Roman" w:hAnsi="Times New Roman"/>
      <w:b/>
      <w:sz w:val="28"/>
      <w:lang w:val="en-GB" w:eastAsia="en-US"/>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character" w:customStyle="1" w:styleId="TableheadChar">
    <w:name w:val="Table_head Char"/>
    <w:link w:val="Tablehead"/>
    <w:locked/>
    <w:rsid w:val="00BE6EB2"/>
    <w:rPr>
      <w:rFonts w:ascii="Times New Roman Bold" w:hAnsi="Times New Roman Bold" w:cs="Times New Roman Bold"/>
      <w:b/>
      <w:lang w:val="en-GB" w:eastAsia="en-US"/>
    </w:rPr>
  </w:style>
  <w:style w:type="paragraph" w:customStyle="1" w:styleId="Tablelegend">
    <w:name w:val="Table_legend"/>
    <w:basedOn w:val="Normal"/>
    <w:link w:val="TablelegendChar"/>
    <w:rsid w:val="00882E3C"/>
    <w:pPr>
      <w:tabs>
        <w:tab w:val="left" w:pos="284"/>
      </w:tabs>
      <w:spacing w:before="40" w:after="40"/>
    </w:pPr>
    <w:rPr>
      <w:sz w:val="18"/>
    </w:rPr>
  </w:style>
  <w:style w:type="character" w:customStyle="1" w:styleId="TablelegendChar">
    <w:name w:val="Table_legend Char"/>
    <w:link w:val="Tablelegend"/>
    <w:locked/>
    <w:rsid w:val="00882E3C"/>
    <w:rPr>
      <w:rFonts w:ascii="Times New Roman" w:hAnsi="Times New Roman"/>
      <w:sz w:val="18"/>
      <w:lang w:val="en-GB" w:eastAsia="en-US"/>
    </w:rPr>
  </w:style>
  <w:style w:type="paragraph" w:customStyle="1" w:styleId="TableNo">
    <w:name w:val="Table_No"/>
    <w:basedOn w:val="Normal"/>
    <w:next w:val="Normal"/>
    <w:link w:val="TableNoChar"/>
    <w:uiPriority w:val="99"/>
    <w:rsid w:val="008F208F"/>
    <w:pPr>
      <w:keepNext/>
      <w:spacing w:before="560" w:after="120"/>
      <w:jc w:val="center"/>
    </w:pPr>
    <w:rPr>
      <w:caps/>
      <w:sz w:val="20"/>
    </w:rPr>
  </w:style>
  <w:style w:type="character" w:customStyle="1" w:styleId="TableNoChar">
    <w:name w:val="Table_No Char"/>
    <w:basedOn w:val="DefaultParagraphFont"/>
    <w:link w:val="TableNo"/>
    <w:uiPriority w:val="99"/>
    <w:locked/>
    <w:rsid w:val="00BE6EB2"/>
    <w:rPr>
      <w:rFonts w:ascii="Times New Roman" w:hAnsi="Times New Roman"/>
      <w:caps/>
      <w:lang w:val="en-GB" w:eastAsia="en-US"/>
    </w:rPr>
  </w:style>
  <w:style w:type="paragraph" w:customStyle="1" w:styleId="Tabletitle">
    <w:name w:val="Table_title"/>
    <w:basedOn w:val="Normal"/>
    <w:next w:val="Tabletext"/>
    <w:link w:val="TabletitleChar"/>
    <w:uiPriority w:val="99"/>
    <w:rsid w:val="008F208F"/>
    <w:pPr>
      <w:keepNext/>
      <w:keepLines/>
      <w:spacing w:before="0" w:after="120"/>
      <w:jc w:val="center"/>
    </w:pPr>
    <w:rPr>
      <w:rFonts w:ascii="Times New Roman Bold" w:hAnsi="Times New Roman Bold"/>
      <w:b/>
      <w:sz w:val="20"/>
    </w:rPr>
  </w:style>
  <w:style w:type="character" w:customStyle="1" w:styleId="TabletitleChar">
    <w:name w:val="Table_title Char"/>
    <w:basedOn w:val="DefaultParagraphFont"/>
    <w:link w:val="Tabletitle"/>
    <w:uiPriority w:val="99"/>
    <w:rsid w:val="00BE6EB2"/>
    <w:rPr>
      <w:rFonts w:ascii="Times New Roman Bold" w:hAnsi="Times New Roman Bold"/>
      <w:b/>
      <w:lang w:val="en-GB" w:eastAsia="en-US"/>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uiPriority w:val="99"/>
    <w:rsid w:val="008F208F"/>
    <w:pPr>
      <w:tabs>
        <w:tab w:val="left" w:pos="567"/>
        <w:tab w:val="left" w:pos="1701"/>
        <w:tab w:val="left" w:pos="2835"/>
      </w:tabs>
      <w:spacing w:before="240"/>
    </w:pPr>
    <w:rPr>
      <w:b w:val="0"/>
      <w:caps/>
    </w:rPr>
  </w:style>
  <w:style w:type="character" w:customStyle="1" w:styleId="Title1Char">
    <w:name w:val="Title 1 Char"/>
    <w:basedOn w:val="DefaultParagraphFont"/>
    <w:link w:val="Title1"/>
    <w:uiPriority w:val="99"/>
    <w:locked/>
    <w:rsid w:val="00BE6EB2"/>
    <w:rPr>
      <w:rFonts w:ascii="Times New Roman" w:hAnsi="Times New Roman"/>
      <w:caps/>
      <w:sz w:val="28"/>
      <w:lang w:val="en-GB" w:eastAsia="en-U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uiPriority w:val="99"/>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link w:val="Section1Char"/>
    <w:rsid w:val="008F208F"/>
    <w:pPr>
      <w:tabs>
        <w:tab w:val="clear" w:pos="1134"/>
        <w:tab w:val="clear" w:pos="1871"/>
        <w:tab w:val="clear" w:pos="2268"/>
        <w:tab w:val="center" w:pos="4820"/>
      </w:tabs>
      <w:spacing w:before="360"/>
      <w:jc w:val="center"/>
    </w:pPr>
    <w:rPr>
      <w:b/>
    </w:rPr>
  </w:style>
  <w:style w:type="character" w:customStyle="1" w:styleId="Section1Char">
    <w:name w:val="Section_1 Char"/>
    <w:basedOn w:val="DefaultParagraphFont"/>
    <w:link w:val="Section1"/>
    <w:locked/>
    <w:rsid w:val="00BE6EB2"/>
    <w:rPr>
      <w:rFonts w:ascii="Times New Roman" w:hAnsi="Times New Roman"/>
      <w:b/>
      <w:sz w:val="24"/>
      <w:lang w:val="en-GB" w:eastAsia="en-US"/>
    </w:rPr>
  </w:style>
  <w:style w:type="paragraph" w:customStyle="1" w:styleId="Section2">
    <w:name w:val="Section_2"/>
    <w:basedOn w:val="Section1"/>
    <w:link w:val="Section2Char"/>
    <w:rsid w:val="008F208F"/>
    <w:rPr>
      <w:b w:val="0"/>
      <w:i/>
    </w:rPr>
  </w:style>
  <w:style w:type="character" w:customStyle="1" w:styleId="Section2Char">
    <w:name w:val="Section_2 Char"/>
    <w:basedOn w:val="Section1Char"/>
    <w:link w:val="Section2"/>
    <w:locked/>
    <w:rsid w:val="00BE6EB2"/>
    <w:rPr>
      <w:rFonts w:ascii="Times New Roman" w:hAnsi="Times New Roman"/>
      <w:b w:val="0"/>
      <w:i/>
      <w:sz w:val="24"/>
      <w:lang w:val="en-GB" w:eastAsia="en-US"/>
    </w:rPr>
  </w:style>
  <w:style w:type="paragraph" w:customStyle="1" w:styleId="Headingi">
    <w:name w:val="Heading_i"/>
    <w:basedOn w:val="Normal"/>
    <w:next w:val="Normal"/>
    <w:qFormat/>
    <w:rsid w:val="00A17700"/>
    <w:pPr>
      <w:keepNext/>
      <w:keepLines/>
      <w:spacing w:before="160"/>
    </w:pPr>
    <w:rPr>
      <w:i/>
    </w:rPr>
  </w:style>
  <w:style w:type="paragraph" w:customStyle="1" w:styleId="Headingb">
    <w:name w:val="Heading_b"/>
    <w:basedOn w:val="Normal"/>
    <w:next w:val="Normal"/>
    <w:link w:val="HeadingbChar"/>
    <w:qFormat/>
    <w:rsid w:val="005A62DA"/>
    <w:pPr>
      <w:keepNext/>
      <w:keepLines/>
      <w:spacing w:before="160"/>
    </w:pPr>
    <w:rPr>
      <w:rFonts w:ascii="Times New Roman Bold" w:hAnsi="Times New Roman Bold" w:cs="Times New Roman Bold"/>
      <w:b/>
      <w:lang w:val="fr-CH"/>
    </w:rPr>
  </w:style>
  <w:style w:type="character" w:customStyle="1" w:styleId="HeadingbChar">
    <w:name w:val="Heading_b Char"/>
    <w:basedOn w:val="DefaultParagraphFont"/>
    <w:link w:val="Headingb"/>
    <w:locked/>
    <w:rsid w:val="005A62DA"/>
    <w:rPr>
      <w:rFonts w:ascii="Times New Roman Bold" w:hAnsi="Times New Roman Bold" w:cs="Times New Roman Bold"/>
      <w:b/>
      <w:sz w:val="24"/>
      <w:lang w:val="fr-CH" w:eastAsia="en-US"/>
    </w:rPr>
  </w:style>
  <w:style w:type="paragraph" w:customStyle="1" w:styleId="Figure">
    <w:name w:val="Figure"/>
    <w:basedOn w:val="Normal"/>
    <w:next w:val="Normal"/>
    <w:link w:val="FigureChar"/>
    <w:rsid w:val="005A62DA"/>
    <w:pPr>
      <w:spacing w:after="240"/>
      <w:jc w:val="center"/>
    </w:pPr>
    <w:rPr>
      <w:noProof/>
      <w:lang w:val="en-US" w:eastAsia="zh-CN"/>
    </w:rPr>
  </w:style>
  <w:style w:type="character" w:customStyle="1" w:styleId="FigureChar">
    <w:name w:val="Figure Char"/>
    <w:basedOn w:val="DefaultParagraphFont"/>
    <w:link w:val="Figure"/>
    <w:locked/>
    <w:rsid w:val="005A62DA"/>
    <w:rPr>
      <w:rFonts w:ascii="Times New Roman" w:hAnsi="Times New Roman"/>
      <w:noProof/>
      <w:sz w:val="24"/>
    </w:r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5A62DA"/>
    <w:pPr>
      <w:keepNext/>
      <w:keepLines/>
      <w:spacing w:before="0" w:after="120"/>
      <w:jc w:val="center"/>
    </w:pPr>
    <w:rPr>
      <w:rFonts w:ascii="Times New Roman Bold" w:hAnsi="Times New Roman Bold"/>
      <w:b/>
      <w:sz w:val="20"/>
      <w:lang w:val="en-US"/>
    </w:rPr>
  </w:style>
  <w:style w:type="character" w:customStyle="1" w:styleId="FiguretitleChar">
    <w:name w:val="Figure_title Char"/>
    <w:basedOn w:val="DefaultParagraphFont"/>
    <w:link w:val="Figuretitle"/>
    <w:locked/>
    <w:rsid w:val="005A62DA"/>
    <w:rPr>
      <w:rFonts w:ascii="Times New Roman Bold" w:hAnsi="Times New Roman Bold"/>
      <w:b/>
      <w:lang w:eastAsia="en-US"/>
    </w:rPr>
  </w:style>
  <w:style w:type="paragraph" w:customStyle="1" w:styleId="AppendixNo">
    <w:name w:val="Appendix_No"/>
    <w:basedOn w:val="AnnexNo"/>
    <w:next w:val="Annexref"/>
    <w:link w:val="AppendixNoCar"/>
    <w:rsid w:val="008F208F"/>
  </w:style>
  <w:style w:type="character" w:customStyle="1" w:styleId="AppendixNoCar">
    <w:name w:val="Appendix_No Car"/>
    <w:basedOn w:val="DefaultParagraphFont"/>
    <w:link w:val="AppendixNo"/>
    <w:locked/>
    <w:rsid w:val="00BE6EB2"/>
    <w:rPr>
      <w:rFonts w:ascii="Times New Roman" w:hAnsi="Times New Roman"/>
      <w:caps/>
      <w:sz w:val="28"/>
      <w:lang w:val="en-GB" w:eastAsia="en-US"/>
    </w:rPr>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link w:val="AppendixtitleChar"/>
    <w:rsid w:val="008F208F"/>
  </w:style>
  <w:style w:type="character" w:customStyle="1" w:styleId="AppendixtitleChar">
    <w:name w:val="Appendix_title Char"/>
    <w:basedOn w:val="AnnextitleChar1"/>
    <w:link w:val="Appendixtitle"/>
    <w:locked/>
    <w:rsid w:val="00BE6EB2"/>
    <w:rPr>
      <w:rFonts w:ascii="Times New Roman Bold" w:hAnsi="Times New Roman Bold"/>
      <w:b/>
      <w:sz w:val="28"/>
      <w:lang w:val="en-GB" w:eastAsia="en-US"/>
    </w:rPr>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Proposal">
    <w:name w:val="Proposal"/>
    <w:basedOn w:val="Normal"/>
    <w:next w:val="Normal"/>
    <w:link w:val="ProposalChar"/>
    <w:rsid w:val="008F208F"/>
    <w:pPr>
      <w:keepNext/>
      <w:spacing w:before="240"/>
    </w:pPr>
    <w:rPr>
      <w:rFonts w:hAnsi="Times New Roman Bold"/>
      <w:b/>
    </w:rPr>
  </w:style>
  <w:style w:type="character" w:customStyle="1" w:styleId="ProposalChar">
    <w:name w:val="Proposal Char"/>
    <w:basedOn w:val="DefaultParagraphFont"/>
    <w:link w:val="Proposal"/>
    <w:locked/>
    <w:rsid w:val="00BE6EB2"/>
    <w:rPr>
      <w:rFonts w:ascii="Times New Roman" w:hAnsi="Times New Roman Bold"/>
      <w:b/>
      <w:sz w:val="24"/>
      <w:lang w:val="en-GB" w:eastAsia="en-US"/>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character" w:customStyle="1" w:styleId="ReasonsChar">
    <w:name w:val="Reasons Char"/>
    <w:basedOn w:val="DefaultParagraphFont"/>
    <w:link w:val="Reasons"/>
    <w:locked/>
    <w:rsid w:val="00BE6EB2"/>
    <w:rPr>
      <w:rFonts w:ascii="Times New Roman" w:hAnsi="Times New Roman"/>
      <w:sz w:val="24"/>
      <w:lang w:val="en-GB" w:eastAsia="en-US"/>
    </w:rPr>
  </w:style>
  <w:style w:type="paragraph" w:customStyle="1" w:styleId="Section3">
    <w:name w:val="Section_3"/>
    <w:basedOn w:val="Section1"/>
    <w:link w:val="Section3Char"/>
    <w:rsid w:val="008F208F"/>
    <w:rPr>
      <w:b w:val="0"/>
    </w:rPr>
  </w:style>
  <w:style w:type="character" w:customStyle="1" w:styleId="Section3Char">
    <w:name w:val="Section_3 Char"/>
    <w:basedOn w:val="Section1Char"/>
    <w:link w:val="Section3"/>
    <w:locked/>
    <w:rsid w:val="00BE6EB2"/>
    <w:rPr>
      <w:rFonts w:ascii="Times New Roman" w:hAnsi="Times New Roman"/>
      <w:b w:val="0"/>
      <w:sz w:val="24"/>
      <w:lang w:val="en-GB" w:eastAsia="en-US"/>
    </w:rPr>
  </w:style>
  <w:style w:type="paragraph" w:customStyle="1" w:styleId="TableTextS5">
    <w:name w:val="Table_TextS5"/>
    <w:basedOn w:val="Normal"/>
    <w:link w:val="TableTextS5Char"/>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TableTextS5Char">
    <w:name w:val="Table_TextS5 Char"/>
    <w:basedOn w:val="DefaultParagraphFont"/>
    <w:link w:val="TableTextS5"/>
    <w:locked/>
    <w:rsid w:val="00BE6EB2"/>
    <w:rPr>
      <w:rFonts w:ascii="Times New Roman" w:hAnsi="Times New Roman"/>
      <w:lang w:val="en-GB" w:eastAsia="en-US"/>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styleId="Hyperlink">
    <w:name w:val="Hyperlink"/>
    <w:basedOn w:val="DefaultParagraphFont"/>
    <w:unhideWhenUsed/>
    <w:rsid w:val="00BE6EB2"/>
    <w:rPr>
      <w:color w:val="0000FF" w:themeColor="hyperlink"/>
      <w:u w:val="single"/>
    </w:rPr>
  </w:style>
  <w:style w:type="paragraph" w:styleId="BalloonText">
    <w:name w:val="Balloon Text"/>
    <w:basedOn w:val="Normal"/>
    <w:link w:val="BalloonTextChar"/>
    <w:uiPriority w:val="99"/>
    <w:unhideWhenUsed/>
    <w:rsid w:val="00BE6EB2"/>
    <w:pPr>
      <w:spacing w:before="0"/>
    </w:pPr>
    <w:rPr>
      <w:rFonts w:ascii="Lucida Grande" w:eastAsiaTheme="minorEastAsia" w:hAnsi="Lucida Grande"/>
      <w:sz w:val="18"/>
      <w:szCs w:val="18"/>
    </w:rPr>
  </w:style>
  <w:style w:type="character" w:customStyle="1" w:styleId="BalloonTextChar">
    <w:name w:val="Balloon Text Char"/>
    <w:basedOn w:val="DefaultParagraphFont"/>
    <w:link w:val="BalloonText"/>
    <w:uiPriority w:val="99"/>
    <w:rsid w:val="00BE6EB2"/>
    <w:rPr>
      <w:rFonts w:ascii="Lucida Grande" w:eastAsiaTheme="minorEastAsia" w:hAnsi="Lucida Grande"/>
      <w:sz w:val="18"/>
      <w:szCs w:val="18"/>
      <w:lang w:val="en-GB" w:eastAsia="en-US"/>
    </w:rPr>
  </w:style>
  <w:style w:type="character" w:styleId="CommentReference">
    <w:name w:val="annotation reference"/>
    <w:basedOn w:val="DefaultParagraphFont"/>
    <w:semiHidden/>
    <w:unhideWhenUsed/>
    <w:rsid w:val="00BE6EB2"/>
    <w:rPr>
      <w:sz w:val="18"/>
      <w:szCs w:val="18"/>
    </w:rPr>
  </w:style>
  <w:style w:type="paragraph" w:styleId="CommentText">
    <w:name w:val="annotation text"/>
    <w:basedOn w:val="Normal"/>
    <w:link w:val="CommentTextChar"/>
    <w:unhideWhenUsed/>
    <w:rsid w:val="00BE6EB2"/>
    <w:rPr>
      <w:rFonts w:eastAsiaTheme="minorEastAsia"/>
      <w:szCs w:val="24"/>
    </w:rPr>
  </w:style>
  <w:style w:type="character" w:customStyle="1" w:styleId="CommentTextChar">
    <w:name w:val="Comment Text Char"/>
    <w:basedOn w:val="DefaultParagraphFont"/>
    <w:link w:val="CommentText"/>
    <w:rsid w:val="00BE6EB2"/>
    <w:rPr>
      <w:rFonts w:ascii="Times New Roman" w:eastAsiaTheme="minorEastAsia" w:hAnsi="Times New Roman"/>
      <w:sz w:val="24"/>
      <w:szCs w:val="24"/>
      <w:lang w:val="en-GB" w:eastAsia="en-US"/>
    </w:rPr>
  </w:style>
  <w:style w:type="paragraph" w:styleId="CommentSubject">
    <w:name w:val="annotation subject"/>
    <w:basedOn w:val="CommentText"/>
    <w:next w:val="CommentText"/>
    <w:link w:val="CommentSubjectChar"/>
    <w:semiHidden/>
    <w:unhideWhenUsed/>
    <w:rsid w:val="00BE6EB2"/>
    <w:rPr>
      <w:b/>
      <w:bCs/>
      <w:sz w:val="20"/>
      <w:szCs w:val="20"/>
    </w:rPr>
  </w:style>
  <w:style w:type="character" w:customStyle="1" w:styleId="CommentSubjectChar">
    <w:name w:val="Comment Subject Char"/>
    <w:basedOn w:val="CommentTextChar"/>
    <w:link w:val="CommentSubject"/>
    <w:semiHidden/>
    <w:rsid w:val="00BE6EB2"/>
    <w:rPr>
      <w:rFonts w:ascii="Times New Roman" w:eastAsiaTheme="minorEastAsia" w:hAnsi="Times New Roman"/>
      <w:b/>
      <w:bCs/>
      <w:sz w:val="24"/>
      <w:szCs w:val="24"/>
      <w:lang w:val="en-GB" w:eastAsia="en-US"/>
    </w:rPr>
  </w:style>
  <w:style w:type="paragraph" w:styleId="Revision">
    <w:name w:val="Revision"/>
    <w:hidden/>
    <w:uiPriority w:val="99"/>
    <w:semiHidden/>
    <w:rsid w:val="00BE6EB2"/>
    <w:rPr>
      <w:rFonts w:ascii="Times New Roman" w:eastAsiaTheme="minorEastAsia" w:hAnsi="Times New Roman"/>
      <w:sz w:val="24"/>
      <w:lang w:val="en-GB" w:eastAsia="en-US"/>
    </w:rPr>
  </w:style>
  <w:style w:type="paragraph" w:styleId="ListParagraph">
    <w:name w:val="List Paragraph"/>
    <w:basedOn w:val="Normal"/>
    <w:uiPriority w:val="34"/>
    <w:qFormat/>
    <w:rsid w:val="00BE6EB2"/>
    <w:pPr>
      <w:tabs>
        <w:tab w:val="clear" w:pos="1134"/>
        <w:tab w:val="clear" w:pos="1871"/>
        <w:tab w:val="clear" w:pos="2268"/>
      </w:tabs>
      <w:overflowPunct/>
      <w:autoSpaceDE/>
      <w:autoSpaceDN/>
      <w:adjustRightInd/>
      <w:spacing w:before="0"/>
      <w:ind w:left="720"/>
      <w:contextualSpacing/>
      <w:textAlignment w:val="auto"/>
    </w:pPr>
    <w:rPr>
      <w:rFonts w:asciiTheme="minorHAnsi" w:eastAsiaTheme="minorEastAsia" w:hAnsiTheme="minorHAnsi" w:cstheme="minorBidi"/>
      <w:szCs w:val="24"/>
      <w:lang w:val="nb-NO" w:eastAsia="nb-NO"/>
    </w:rPr>
  </w:style>
  <w:style w:type="table" w:styleId="TableGrid">
    <w:name w:val="Table Grid"/>
    <w:basedOn w:val="TableNormal"/>
    <w:rsid w:val="00BE6EB2"/>
    <w:rPr>
      <w:rFonts w:asciiTheme="minorHAnsi" w:eastAsiaTheme="minorEastAsia" w:hAnsiTheme="minorHAnsi" w:cstheme="minorBidi"/>
      <w:sz w:val="24"/>
      <w:szCs w:val="24"/>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fin">
    <w:name w:val="Table_fin"/>
    <w:basedOn w:val="Normal"/>
    <w:uiPriority w:val="99"/>
    <w:rsid w:val="00BE6EB2"/>
    <w:pPr>
      <w:spacing w:before="0"/>
    </w:pPr>
    <w:rPr>
      <w:rFonts w:eastAsiaTheme="minorEastAsia"/>
      <w:sz w:val="20"/>
    </w:rPr>
  </w:style>
  <w:style w:type="paragraph" w:styleId="ListBullet">
    <w:name w:val="List Bullet"/>
    <w:basedOn w:val="Normal"/>
    <w:unhideWhenUsed/>
    <w:rsid w:val="00BE6EB2"/>
    <w:pPr>
      <w:numPr>
        <w:numId w:val="1"/>
      </w:numPr>
      <w:contextualSpacing/>
    </w:pPr>
    <w:rPr>
      <w:rFonts w:eastAsiaTheme="minorEastAsia"/>
    </w:rPr>
  </w:style>
  <w:style w:type="character" w:styleId="Emphasis">
    <w:name w:val="Emphasis"/>
    <w:aliases w:val="ECC HL italics"/>
    <w:uiPriority w:val="20"/>
    <w:qFormat/>
    <w:rsid w:val="00BE6EB2"/>
    <w:rPr>
      <w:i/>
      <w:iCs/>
    </w:rPr>
  </w:style>
  <w:style w:type="character" w:styleId="Strong">
    <w:name w:val="Strong"/>
    <w:basedOn w:val="DefaultParagraphFont"/>
    <w:uiPriority w:val="99"/>
    <w:qFormat/>
    <w:rsid w:val="00BE6EB2"/>
    <w:rPr>
      <w:rFonts w:cs="Times New Roman"/>
      <w:b/>
    </w:rPr>
  </w:style>
  <w:style w:type="paragraph" w:styleId="BodyText">
    <w:name w:val="Body Text"/>
    <w:basedOn w:val="Normal"/>
    <w:link w:val="BodyTextChar"/>
    <w:rsid w:val="00BE6EB2"/>
    <w:pPr>
      <w:framePr w:hSpace="181" w:wrap="around" w:vAnchor="page" w:hAnchor="margin" w:x="1" w:y="852"/>
      <w:jc w:val="center"/>
    </w:pPr>
    <w:rPr>
      <w:rFonts w:eastAsiaTheme="minorEastAsia"/>
      <w:b/>
      <w:smallCaps/>
      <w:sz w:val="22"/>
      <w:lang w:val="ru-RU"/>
    </w:rPr>
  </w:style>
  <w:style w:type="character" w:customStyle="1" w:styleId="BodyTextChar">
    <w:name w:val="Body Text Char"/>
    <w:basedOn w:val="DefaultParagraphFont"/>
    <w:link w:val="BodyText"/>
    <w:rsid w:val="00BE6EB2"/>
    <w:rPr>
      <w:rFonts w:ascii="Times New Roman" w:eastAsiaTheme="minorEastAsia" w:hAnsi="Times New Roman"/>
      <w:b/>
      <w:smallCaps/>
      <w:sz w:val="22"/>
      <w:lang w:val="ru-RU" w:eastAsia="en-US"/>
    </w:rPr>
  </w:style>
  <w:style w:type="paragraph" w:styleId="EndnoteText">
    <w:name w:val="endnote text"/>
    <w:basedOn w:val="Normal"/>
    <w:link w:val="EndnoteTextChar"/>
    <w:rsid w:val="00BE6EB2"/>
    <w:pPr>
      <w:spacing w:before="0"/>
    </w:pPr>
    <w:rPr>
      <w:rFonts w:eastAsia="SimSun"/>
      <w:sz w:val="20"/>
      <w:lang w:val="en-US"/>
    </w:rPr>
  </w:style>
  <w:style w:type="character" w:customStyle="1" w:styleId="EndnoteTextChar">
    <w:name w:val="Endnote Text Char"/>
    <w:basedOn w:val="DefaultParagraphFont"/>
    <w:link w:val="EndnoteText"/>
    <w:rsid w:val="00BE6EB2"/>
    <w:rPr>
      <w:rFonts w:ascii="Times New Roman" w:eastAsia="SimSun" w:hAnsi="Times New Roman"/>
      <w:lang w:eastAsia="en-US"/>
    </w:rPr>
  </w:style>
  <w:style w:type="character" w:styleId="FollowedHyperlink">
    <w:name w:val="FollowedHyperlink"/>
    <w:uiPriority w:val="99"/>
    <w:rsid w:val="00BE6EB2"/>
    <w:rPr>
      <w:color w:val="800080"/>
      <w:u w:val="single"/>
    </w:rPr>
  </w:style>
  <w:style w:type="paragraph" w:styleId="NormalWeb">
    <w:name w:val="Normal (Web)"/>
    <w:basedOn w:val="Normal"/>
    <w:uiPriority w:val="99"/>
    <w:unhideWhenUsed/>
    <w:rsid w:val="00BE6EB2"/>
    <w:pPr>
      <w:tabs>
        <w:tab w:val="clear" w:pos="1134"/>
        <w:tab w:val="clear" w:pos="1871"/>
        <w:tab w:val="clear" w:pos="2268"/>
      </w:tabs>
      <w:overflowPunct/>
      <w:autoSpaceDE/>
      <w:autoSpaceDN/>
      <w:adjustRightInd/>
      <w:spacing w:before="0" w:after="135"/>
      <w:textAlignment w:val="auto"/>
    </w:pPr>
    <w:rPr>
      <w:rFonts w:eastAsia="SimSun"/>
      <w:szCs w:val="24"/>
      <w:lang w:val="en-US"/>
    </w:rPr>
  </w:style>
  <w:style w:type="paragraph" w:styleId="List">
    <w:name w:val="List"/>
    <w:basedOn w:val="Normal"/>
    <w:uiPriority w:val="99"/>
    <w:unhideWhenUsed/>
    <w:rsid w:val="00BE6EB2"/>
    <w:pPr>
      <w:tabs>
        <w:tab w:val="clear" w:pos="1134"/>
        <w:tab w:val="clear" w:pos="1871"/>
        <w:tab w:val="clear" w:pos="2268"/>
      </w:tabs>
      <w:overflowPunct/>
      <w:autoSpaceDE/>
      <w:autoSpaceDN/>
      <w:adjustRightInd/>
      <w:spacing w:before="0"/>
      <w:ind w:left="283" w:hanging="283"/>
      <w:contextualSpacing/>
      <w:textAlignment w:val="auto"/>
    </w:pPr>
    <w:rPr>
      <w:rFonts w:ascii="Calibri" w:eastAsia="SimSun" w:hAnsi="Calibri" w:cs="Arial"/>
      <w:szCs w:val="24"/>
      <w:lang w:val="nb-NO" w:eastAsia="nb-NO"/>
    </w:rPr>
  </w:style>
  <w:style w:type="paragraph" w:styleId="List3">
    <w:name w:val="List 3"/>
    <w:basedOn w:val="Normal"/>
    <w:uiPriority w:val="99"/>
    <w:unhideWhenUsed/>
    <w:rsid w:val="00BE6EB2"/>
    <w:pPr>
      <w:tabs>
        <w:tab w:val="clear" w:pos="1134"/>
        <w:tab w:val="clear" w:pos="1871"/>
        <w:tab w:val="clear" w:pos="2268"/>
      </w:tabs>
      <w:overflowPunct/>
      <w:autoSpaceDE/>
      <w:autoSpaceDN/>
      <w:adjustRightInd/>
      <w:spacing w:before="0"/>
      <w:ind w:left="849" w:hanging="283"/>
      <w:contextualSpacing/>
      <w:textAlignment w:val="auto"/>
    </w:pPr>
    <w:rPr>
      <w:rFonts w:ascii="Calibri" w:eastAsia="SimSun" w:hAnsi="Calibri" w:cs="Arial"/>
      <w:szCs w:val="24"/>
      <w:lang w:val="nb-NO" w:eastAsia="nb-NO"/>
    </w:rPr>
  </w:style>
  <w:style w:type="paragraph" w:styleId="DocumentMap">
    <w:name w:val="Document Map"/>
    <w:basedOn w:val="Normal"/>
    <w:link w:val="DocumentMapChar"/>
    <w:uiPriority w:val="99"/>
    <w:semiHidden/>
    <w:unhideWhenUsed/>
    <w:rsid w:val="00287DFD"/>
    <w:pPr>
      <w:spacing w:before="0"/>
    </w:pPr>
    <w:rPr>
      <w:szCs w:val="24"/>
    </w:rPr>
  </w:style>
  <w:style w:type="character" w:customStyle="1" w:styleId="DocumentMapChar">
    <w:name w:val="Document Map Char"/>
    <w:basedOn w:val="DefaultParagraphFont"/>
    <w:link w:val="DocumentMap"/>
    <w:uiPriority w:val="99"/>
    <w:semiHidden/>
    <w:rsid w:val="00287DFD"/>
    <w:rPr>
      <w:rFonts w:ascii="Times New Roman" w:hAnsi="Times New Roman"/>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footnote text" w:uiPriority="99"/>
    <w:lsdException w:name="header" w:uiPriority="99"/>
    <w:lsdException w:name="caption" w:qFormat="1"/>
    <w:lsdException w:name="footnote reference" w:uiPriority="99"/>
    <w:lsdException w:name="List" w:uiPriority="99"/>
    <w:lsdException w:name="List Number" w:semiHidden="0" w:unhideWhenUsed="0"/>
    <w:lsdException w:name="List 3" w:uiPriority="99"/>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iPriority="99" w:unhideWhenUsed="0" w:qFormat="1"/>
    <w:lsdException w:name="Emphasis" w:semiHidden="0" w:uiPriority="20" w:unhideWhenUsed="0" w:qFormat="1"/>
    <w:lsdException w:name="Document Map"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
    <w:qFormat/>
    <w:rsid w:val="008F208F"/>
    <w:pPr>
      <w:keepNext/>
      <w:keepLines/>
      <w:spacing w:before="280"/>
      <w:ind w:left="1134" w:hanging="1134"/>
      <w:outlineLvl w:val="0"/>
    </w:pPr>
    <w:rPr>
      <w:b/>
      <w:sz w:val="28"/>
    </w:rPr>
  </w:style>
  <w:style w:type="paragraph" w:styleId="Heading2">
    <w:name w:val="heading 2"/>
    <w:basedOn w:val="Heading1"/>
    <w:next w:val="Normal"/>
    <w:link w:val="Heading2Char"/>
    <w:uiPriority w:val="9"/>
    <w:qFormat/>
    <w:rsid w:val="008F208F"/>
    <w:pPr>
      <w:spacing w:before="200"/>
      <w:outlineLvl w:val="1"/>
    </w:pPr>
    <w:rPr>
      <w:sz w:val="24"/>
    </w:rPr>
  </w:style>
  <w:style w:type="paragraph" w:styleId="Heading3">
    <w:name w:val="heading 3"/>
    <w:aliases w:val="ECC Heading 3"/>
    <w:basedOn w:val="Heading1"/>
    <w:next w:val="Normal"/>
    <w:link w:val="Heading3Char"/>
    <w:uiPriority w:val="9"/>
    <w:qFormat/>
    <w:rsid w:val="008F208F"/>
    <w:pPr>
      <w:tabs>
        <w:tab w:val="clear" w:pos="1134"/>
      </w:tabs>
      <w:spacing w:before="200"/>
      <w:outlineLvl w:val="2"/>
    </w:pPr>
    <w:rPr>
      <w:sz w:val="24"/>
    </w:rPr>
  </w:style>
  <w:style w:type="paragraph" w:styleId="Heading4">
    <w:name w:val="heading 4"/>
    <w:basedOn w:val="Heading3"/>
    <w:next w:val="Normal"/>
    <w:link w:val="Heading4Char"/>
    <w:uiPriority w:val="9"/>
    <w:qFormat/>
    <w:rsid w:val="008F208F"/>
    <w:pPr>
      <w:outlineLvl w:val="3"/>
    </w:pPr>
  </w:style>
  <w:style w:type="paragraph" w:styleId="Heading5">
    <w:name w:val="heading 5"/>
    <w:basedOn w:val="Heading4"/>
    <w:next w:val="Normal"/>
    <w:link w:val="Heading5Char"/>
    <w:uiPriority w:val="9"/>
    <w:qFormat/>
    <w:rsid w:val="008F208F"/>
    <w:pPr>
      <w:outlineLvl w:val="4"/>
    </w:pPr>
  </w:style>
  <w:style w:type="paragraph" w:styleId="Heading6">
    <w:name w:val="heading 6"/>
    <w:basedOn w:val="Heading4"/>
    <w:next w:val="Normal"/>
    <w:link w:val="Heading6Char"/>
    <w:uiPriority w:val="9"/>
    <w:qFormat/>
    <w:rsid w:val="008F208F"/>
    <w:pPr>
      <w:outlineLvl w:val="5"/>
    </w:pPr>
  </w:style>
  <w:style w:type="paragraph" w:styleId="Heading7">
    <w:name w:val="heading 7"/>
    <w:basedOn w:val="Heading6"/>
    <w:next w:val="Normal"/>
    <w:link w:val="Heading7Char"/>
    <w:uiPriority w:val="9"/>
    <w:qFormat/>
    <w:rsid w:val="008F208F"/>
    <w:pPr>
      <w:outlineLvl w:val="6"/>
    </w:pPr>
  </w:style>
  <w:style w:type="paragraph" w:styleId="Heading8">
    <w:name w:val="heading 8"/>
    <w:basedOn w:val="Heading6"/>
    <w:next w:val="Normal"/>
    <w:link w:val="Heading8Char"/>
    <w:uiPriority w:val="9"/>
    <w:qFormat/>
    <w:rsid w:val="008F208F"/>
    <w:pPr>
      <w:outlineLvl w:val="7"/>
    </w:pPr>
  </w:style>
  <w:style w:type="paragraph" w:styleId="Heading9">
    <w:name w:val="heading 9"/>
    <w:basedOn w:val="Heading6"/>
    <w:next w:val="Normal"/>
    <w:link w:val="Heading9Char"/>
    <w:uiPriority w:val="9"/>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6EB2"/>
    <w:rPr>
      <w:rFonts w:ascii="Times New Roman" w:hAnsi="Times New Roman"/>
      <w:b/>
      <w:sz w:val="28"/>
      <w:lang w:val="en-GB" w:eastAsia="en-US"/>
    </w:rPr>
  </w:style>
  <w:style w:type="character" w:customStyle="1" w:styleId="Heading2Char">
    <w:name w:val="Heading 2 Char"/>
    <w:basedOn w:val="DefaultParagraphFont"/>
    <w:link w:val="Heading2"/>
    <w:uiPriority w:val="9"/>
    <w:rsid w:val="00BE6EB2"/>
    <w:rPr>
      <w:rFonts w:ascii="Times New Roman" w:hAnsi="Times New Roman"/>
      <w:b/>
      <w:sz w:val="24"/>
      <w:lang w:val="en-GB" w:eastAsia="en-US"/>
    </w:rPr>
  </w:style>
  <w:style w:type="character" w:customStyle="1" w:styleId="Heading3Char">
    <w:name w:val="Heading 3 Char"/>
    <w:aliases w:val="ECC Heading 3 Char"/>
    <w:basedOn w:val="DefaultParagraphFont"/>
    <w:link w:val="Heading3"/>
    <w:uiPriority w:val="9"/>
    <w:rsid w:val="00BE6EB2"/>
    <w:rPr>
      <w:rFonts w:ascii="Times New Roman" w:hAnsi="Times New Roman"/>
      <w:b/>
      <w:sz w:val="24"/>
      <w:lang w:val="en-GB" w:eastAsia="en-US"/>
    </w:rPr>
  </w:style>
  <w:style w:type="character" w:customStyle="1" w:styleId="Heading4Char">
    <w:name w:val="Heading 4 Char"/>
    <w:basedOn w:val="DefaultParagraphFont"/>
    <w:link w:val="Heading4"/>
    <w:uiPriority w:val="9"/>
    <w:rsid w:val="00BE6EB2"/>
    <w:rPr>
      <w:rFonts w:ascii="Times New Roman" w:hAnsi="Times New Roman"/>
      <w:b/>
      <w:sz w:val="24"/>
      <w:lang w:val="en-GB" w:eastAsia="en-US"/>
    </w:rPr>
  </w:style>
  <w:style w:type="character" w:customStyle="1" w:styleId="Heading5Char">
    <w:name w:val="Heading 5 Char"/>
    <w:basedOn w:val="DefaultParagraphFont"/>
    <w:link w:val="Heading5"/>
    <w:uiPriority w:val="9"/>
    <w:rsid w:val="00BE6EB2"/>
    <w:rPr>
      <w:rFonts w:ascii="Times New Roman" w:hAnsi="Times New Roman"/>
      <w:b/>
      <w:sz w:val="24"/>
      <w:lang w:val="en-GB" w:eastAsia="en-US"/>
    </w:rPr>
  </w:style>
  <w:style w:type="character" w:customStyle="1" w:styleId="Heading6Char">
    <w:name w:val="Heading 6 Char"/>
    <w:basedOn w:val="DefaultParagraphFont"/>
    <w:link w:val="Heading6"/>
    <w:uiPriority w:val="9"/>
    <w:rsid w:val="00BE6EB2"/>
    <w:rPr>
      <w:rFonts w:ascii="Times New Roman" w:hAnsi="Times New Roman"/>
      <w:b/>
      <w:sz w:val="24"/>
      <w:lang w:val="en-GB" w:eastAsia="en-US"/>
    </w:rPr>
  </w:style>
  <w:style w:type="character" w:customStyle="1" w:styleId="Heading7Char">
    <w:name w:val="Heading 7 Char"/>
    <w:basedOn w:val="DefaultParagraphFont"/>
    <w:link w:val="Heading7"/>
    <w:uiPriority w:val="9"/>
    <w:rsid w:val="00BE6EB2"/>
    <w:rPr>
      <w:rFonts w:ascii="Times New Roman" w:hAnsi="Times New Roman"/>
      <w:b/>
      <w:sz w:val="24"/>
      <w:lang w:val="en-GB" w:eastAsia="en-US"/>
    </w:rPr>
  </w:style>
  <w:style w:type="character" w:customStyle="1" w:styleId="Heading8Char">
    <w:name w:val="Heading 8 Char"/>
    <w:basedOn w:val="DefaultParagraphFont"/>
    <w:link w:val="Heading8"/>
    <w:uiPriority w:val="9"/>
    <w:rsid w:val="00BE6EB2"/>
    <w:rPr>
      <w:rFonts w:ascii="Times New Roman" w:hAnsi="Times New Roman"/>
      <w:b/>
      <w:sz w:val="24"/>
      <w:lang w:val="en-GB" w:eastAsia="en-US"/>
    </w:rPr>
  </w:style>
  <w:style w:type="character" w:customStyle="1" w:styleId="Heading9Char">
    <w:name w:val="Heading 9 Char"/>
    <w:basedOn w:val="DefaultParagraphFont"/>
    <w:link w:val="Heading9"/>
    <w:uiPriority w:val="9"/>
    <w:rsid w:val="00BE6EB2"/>
    <w:rPr>
      <w:rFonts w:ascii="Times New Roman" w:hAnsi="Times New Roman"/>
      <w:b/>
      <w:sz w:val="24"/>
      <w:lang w:val="en-GB" w:eastAsia="en-US"/>
    </w:rPr>
  </w:style>
  <w:style w:type="paragraph" w:customStyle="1" w:styleId="Normalaftertitle">
    <w:name w:val="Normal_after_title"/>
    <w:basedOn w:val="Normal"/>
    <w:next w:val="Normal"/>
    <w:link w:val="NormalaftertitleChar"/>
    <w:uiPriority w:val="99"/>
    <w:rsid w:val="00D02712"/>
    <w:pPr>
      <w:spacing w:before="360"/>
    </w:pPr>
  </w:style>
  <w:style w:type="character" w:customStyle="1" w:styleId="NormalaftertitleChar">
    <w:name w:val="Normal_after_title Char"/>
    <w:link w:val="Normalaftertitle"/>
    <w:uiPriority w:val="99"/>
    <w:locked/>
    <w:rsid w:val="00BE6EB2"/>
    <w:rPr>
      <w:rFonts w:ascii="Times New Roman" w:hAnsi="Times New Roman"/>
      <w:sz w:val="24"/>
      <w:lang w:val="en-GB" w:eastAsia="en-US"/>
    </w:r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link w:val="ArtNoChar"/>
    <w:rsid w:val="008F208F"/>
    <w:pPr>
      <w:keepNext/>
      <w:keepLines/>
      <w:spacing w:before="480"/>
      <w:jc w:val="center"/>
    </w:pPr>
    <w:rPr>
      <w:caps/>
      <w:sz w:val="28"/>
    </w:rPr>
  </w:style>
  <w:style w:type="character" w:customStyle="1" w:styleId="ArtNoChar">
    <w:name w:val="Art_No Char"/>
    <w:basedOn w:val="DefaultParagraphFont"/>
    <w:link w:val="ArtNo"/>
    <w:locked/>
    <w:rsid w:val="00BE6EB2"/>
    <w:rPr>
      <w:rFonts w:ascii="Times New Roman" w:hAnsi="Times New Roman"/>
      <w:caps/>
      <w:sz w:val="28"/>
      <w:lang w:val="en-GB" w:eastAsia="en-US"/>
    </w:rPr>
  </w:style>
  <w:style w:type="paragraph" w:customStyle="1" w:styleId="Arttitle">
    <w:name w:val="Art_title"/>
    <w:basedOn w:val="Normal"/>
    <w:next w:val="Normal"/>
    <w:link w:val="ArttitleCar"/>
    <w:rsid w:val="008F208F"/>
    <w:pPr>
      <w:keepNext/>
      <w:keepLines/>
      <w:spacing w:before="240"/>
      <w:jc w:val="center"/>
    </w:pPr>
    <w:rPr>
      <w:b/>
      <w:sz w:val="28"/>
    </w:rPr>
  </w:style>
  <w:style w:type="character" w:customStyle="1" w:styleId="ArttitleCar">
    <w:name w:val="Art_title Car"/>
    <w:basedOn w:val="DefaultParagraphFont"/>
    <w:link w:val="Arttitle"/>
    <w:locked/>
    <w:rsid w:val="00BE6EB2"/>
    <w:rPr>
      <w:rFonts w:ascii="Times New Roman" w:hAnsi="Times New Roman"/>
      <w:b/>
      <w:sz w:val="28"/>
      <w:lang w:val="en-GB" w:eastAsia="en-US"/>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8F208F"/>
    <w:pPr>
      <w:keepNext/>
      <w:keepLines/>
      <w:spacing w:before="160"/>
      <w:ind w:left="1134"/>
    </w:pPr>
    <w:rPr>
      <w:i/>
    </w:rPr>
  </w:style>
  <w:style w:type="character" w:customStyle="1" w:styleId="CallChar">
    <w:name w:val="Call Char"/>
    <w:basedOn w:val="DefaultParagraphFont"/>
    <w:link w:val="Call"/>
    <w:uiPriority w:val="99"/>
    <w:locked/>
    <w:rsid w:val="00BE6EB2"/>
    <w:rPr>
      <w:rFonts w:ascii="Times New Roman" w:hAnsi="Times New Roman"/>
      <w:i/>
      <w:sz w:val="24"/>
      <w:lang w:val="en-GB" w:eastAsia="en-US"/>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link w:val="ChaptitleChar"/>
    <w:rsid w:val="008F208F"/>
  </w:style>
  <w:style w:type="character" w:customStyle="1" w:styleId="ChaptitleChar">
    <w:name w:val="Chap_title Char"/>
    <w:basedOn w:val="DefaultParagraphFont"/>
    <w:link w:val="Chaptitle"/>
    <w:locked/>
    <w:rsid w:val="00BE6EB2"/>
    <w:rPr>
      <w:rFonts w:ascii="Times New Roman" w:hAnsi="Times New Roman"/>
      <w:b/>
      <w:sz w:val="28"/>
      <w:lang w:val="en-GB" w:eastAsia="en-US"/>
    </w:rPr>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character" w:customStyle="1" w:styleId="enumlev1Char">
    <w:name w:val="enumlev1 Char"/>
    <w:basedOn w:val="DefaultParagraphFont"/>
    <w:link w:val="enumlev1"/>
    <w:locked/>
    <w:rsid w:val="00BE6EB2"/>
    <w:rPr>
      <w:rFonts w:ascii="Times New Roman" w:hAnsi="Times New Roman"/>
      <w:sz w:val="24"/>
      <w:lang w:val="en-GB" w:eastAsia="en-US"/>
    </w:rPr>
  </w:style>
  <w:style w:type="paragraph" w:customStyle="1" w:styleId="enumlev2">
    <w:name w:val="enumlev2"/>
    <w:basedOn w:val="enumlev1"/>
    <w:link w:val="enumlev2Char"/>
    <w:rsid w:val="008F208F"/>
    <w:pPr>
      <w:ind w:left="1871" w:hanging="737"/>
    </w:pPr>
  </w:style>
  <w:style w:type="character" w:customStyle="1" w:styleId="enumlev2Char">
    <w:name w:val="enumlev2 Char"/>
    <w:basedOn w:val="DefaultParagraphFont"/>
    <w:link w:val="enumlev2"/>
    <w:locked/>
    <w:rsid w:val="00BE6EB2"/>
    <w:rPr>
      <w:rFonts w:ascii="Times New Roman" w:hAnsi="Times New Roman"/>
      <w:sz w:val="24"/>
      <w:lang w:val="en-GB" w:eastAsia="en-US"/>
    </w:rPr>
  </w:style>
  <w:style w:type="paragraph" w:customStyle="1" w:styleId="enumlev3">
    <w:name w:val="enumlev3"/>
    <w:basedOn w:val="enumlev2"/>
    <w:rsid w:val="008F208F"/>
    <w:pPr>
      <w:ind w:left="2268" w:hanging="397"/>
    </w:pPr>
  </w:style>
  <w:style w:type="paragraph" w:customStyle="1" w:styleId="Equation">
    <w:name w:val="Equation"/>
    <w:basedOn w:val="Normal"/>
    <w:link w:val="EquationChar"/>
    <w:rsid w:val="008F208F"/>
    <w:pPr>
      <w:tabs>
        <w:tab w:val="clear" w:pos="1871"/>
        <w:tab w:val="clear" w:pos="2268"/>
        <w:tab w:val="center" w:pos="4820"/>
        <w:tab w:val="right" w:pos="9639"/>
      </w:tabs>
    </w:pPr>
  </w:style>
  <w:style w:type="character" w:customStyle="1" w:styleId="EquationChar">
    <w:name w:val="Equation Char"/>
    <w:basedOn w:val="DefaultParagraphFont"/>
    <w:link w:val="Equation"/>
    <w:locked/>
    <w:rsid w:val="00BE6EB2"/>
    <w:rPr>
      <w:rFonts w:ascii="Times New Roman" w:hAnsi="Times New Roman"/>
      <w:sz w:val="24"/>
      <w:lang w:val="en-GB" w:eastAsia="en-US"/>
    </w:r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styleId="NormalIndent">
    <w:name w:val="Normal Indent"/>
    <w:basedOn w:val="Normal"/>
    <w:rsid w:val="008F208F"/>
    <w:pPr>
      <w:ind w:left="1134"/>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character" w:customStyle="1" w:styleId="TabletextChar">
    <w:name w:val="Table_text Char"/>
    <w:link w:val="Tabletext"/>
    <w:locked/>
    <w:rsid w:val="00BE6EB2"/>
    <w:rPr>
      <w:rFonts w:ascii="Times New Roman" w:hAnsi="Times New Roman"/>
      <w:lang w:val="en-GB" w:eastAsia="en-US"/>
    </w:rPr>
  </w:style>
  <w:style w:type="paragraph" w:customStyle="1" w:styleId="Figurewithouttitle">
    <w:name w:val="Figure_without_title"/>
    <w:basedOn w:val="FigureNo"/>
    <w:next w:val="Normal"/>
    <w:rsid w:val="008F208F"/>
    <w:pPr>
      <w:keepNext w:val="0"/>
    </w:pPr>
  </w:style>
  <w:style w:type="paragraph" w:customStyle="1" w:styleId="FigureNo">
    <w:name w:val="Figure_No"/>
    <w:basedOn w:val="Normal"/>
    <w:next w:val="Normal"/>
    <w:link w:val="FigureNoChar"/>
    <w:rsid w:val="00074D07"/>
    <w:pPr>
      <w:keepNext/>
      <w:keepLines/>
      <w:spacing w:before="480" w:after="120"/>
      <w:jc w:val="center"/>
    </w:pPr>
    <w:rPr>
      <w:caps/>
      <w:sz w:val="20"/>
    </w:rPr>
  </w:style>
  <w:style w:type="character" w:customStyle="1" w:styleId="FigureNoChar">
    <w:name w:val="Figure_No Char"/>
    <w:basedOn w:val="DefaultParagraphFont"/>
    <w:link w:val="FigureNo"/>
    <w:locked/>
    <w:rsid w:val="00074D07"/>
    <w:rPr>
      <w:rFonts w:ascii="Times New Roman" w:hAnsi="Times New Roman"/>
      <w:caps/>
      <w:lang w:val="en-GB" w:eastAsia="en-US"/>
    </w:r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rsid w:val="008F208F"/>
    <w:rPr>
      <w:rFonts w:ascii="Times New Roman" w:hAnsi="Times New Roman"/>
      <w:caps/>
      <w:noProof/>
      <w:sz w:val="16"/>
      <w:lang w:val="en-GB" w:eastAsia="en-US"/>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8F208F"/>
    <w:rPr>
      <w:position w:val="6"/>
      <w:sz w:val="18"/>
    </w:rPr>
  </w:style>
  <w:style w:type="paragraph" w:styleId="FootnoteText">
    <w:name w:val="footnote text"/>
    <w:basedOn w:val="Normal"/>
    <w:link w:val="FootnoteTextChar"/>
    <w:uiPriority w:val="99"/>
    <w:rsid w:val="008F208F"/>
    <w:pPr>
      <w:keepLines/>
      <w:tabs>
        <w:tab w:val="left" w:pos="255"/>
      </w:tabs>
    </w:pPr>
  </w:style>
  <w:style w:type="character" w:customStyle="1" w:styleId="FootnoteTextChar">
    <w:name w:val="Footnote Text Char"/>
    <w:basedOn w:val="DefaultParagraphFont"/>
    <w:link w:val="FootnoteText"/>
    <w:uiPriority w:val="99"/>
    <w:rsid w:val="008F208F"/>
    <w:rPr>
      <w:rFonts w:ascii="Times New Roman" w:hAnsi="Times New Roman"/>
      <w:sz w:val="24"/>
      <w:lang w:val="en-GB" w:eastAsia="en-US"/>
    </w:rPr>
  </w:style>
  <w:style w:type="paragraph" w:customStyle="1" w:styleId="Note">
    <w:name w:val="Note"/>
    <w:basedOn w:val="Normal"/>
    <w:next w:val="Normal"/>
    <w:link w:val="NoteChar"/>
    <w:rsid w:val="008F208F"/>
    <w:pPr>
      <w:tabs>
        <w:tab w:val="left" w:pos="284"/>
      </w:tabs>
      <w:spacing w:before="80"/>
    </w:pPr>
  </w:style>
  <w:style w:type="character" w:customStyle="1" w:styleId="NoteChar">
    <w:name w:val="Note Char"/>
    <w:basedOn w:val="DefaultParagraphFont"/>
    <w:link w:val="Note"/>
    <w:locked/>
    <w:rsid w:val="00BE6EB2"/>
    <w:rPr>
      <w:rFonts w:ascii="Times New Roman" w:hAnsi="Times New Roman"/>
      <w:sz w:val="24"/>
      <w:lang w:val="en-GB" w:eastAsia="en-US"/>
    </w:rPr>
  </w:style>
  <w:style w:type="paragraph" w:styleId="Header">
    <w:name w:val="header"/>
    <w:basedOn w:val="Normal"/>
    <w:link w:val="HeaderChar"/>
    <w:uiPriority w:val="99"/>
    <w:rsid w:val="008F208F"/>
    <w:pPr>
      <w:spacing w:before="0"/>
      <w:jc w:val="center"/>
    </w:pPr>
    <w:rPr>
      <w:sz w:val="18"/>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rsid w:val="00E63C59"/>
    <w:pPr>
      <w:ind w:left="566"/>
    </w:pPr>
  </w:style>
  <w:style w:type="paragraph" w:customStyle="1" w:styleId="PartNo">
    <w:name w:val="Part_No"/>
    <w:basedOn w:val="AnnexNo"/>
    <w:next w:val="Normal"/>
    <w:rsid w:val="008F208F"/>
  </w:style>
  <w:style w:type="paragraph" w:customStyle="1" w:styleId="AnnexNo">
    <w:name w:val="Annex_No"/>
    <w:basedOn w:val="Normal"/>
    <w:next w:val="Normal"/>
    <w:link w:val="AnnexNoChar"/>
    <w:rsid w:val="008F208F"/>
    <w:pPr>
      <w:keepNext/>
      <w:keepLines/>
      <w:spacing w:before="480" w:after="80"/>
      <w:jc w:val="center"/>
    </w:pPr>
    <w:rPr>
      <w:caps/>
      <w:sz w:val="28"/>
    </w:rPr>
  </w:style>
  <w:style w:type="character" w:customStyle="1" w:styleId="AnnexNoChar">
    <w:name w:val="Annex_No Char"/>
    <w:basedOn w:val="DefaultParagraphFont"/>
    <w:link w:val="AnnexNo"/>
    <w:locked/>
    <w:rsid w:val="00BE6EB2"/>
    <w:rPr>
      <w:rFonts w:ascii="Times New Roman" w:hAnsi="Times New Roman"/>
      <w:caps/>
      <w:sz w:val="28"/>
      <w:lang w:val="en-GB" w:eastAsia="en-US"/>
    </w:rPr>
  </w:style>
  <w:style w:type="paragraph" w:customStyle="1" w:styleId="Partref">
    <w:name w:val="Part_ref"/>
    <w:basedOn w:val="Annexref"/>
    <w:next w:val="Normal"/>
    <w:rsid w:val="008F208F"/>
  </w:style>
  <w:style w:type="paragraph" w:customStyle="1" w:styleId="Annexref">
    <w:name w:val="Annex_ref"/>
    <w:basedOn w:val="Normal"/>
    <w:next w:val="Normal"/>
    <w:rsid w:val="008F208F"/>
    <w:pPr>
      <w:keepNext/>
      <w:keepLines/>
      <w:spacing w:after="280"/>
      <w:jc w:val="center"/>
    </w:pPr>
  </w:style>
  <w:style w:type="paragraph" w:customStyle="1" w:styleId="Parttitle">
    <w:name w:val="Part_title"/>
    <w:basedOn w:val="Annextitle"/>
    <w:next w:val="Normalaftertitle0"/>
    <w:rsid w:val="008F208F"/>
  </w:style>
  <w:style w:type="paragraph" w:customStyle="1" w:styleId="Annextitle">
    <w:name w:val="Annex_title"/>
    <w:basedOn w:val="Normal"/>
    <w:next w:val="Normal"/>
    <w:link w:val="AnnextitleChar1"/>
    <w:rsid w:val="008F208F"/>
    <w:pPr>
      <w:keepNext/>
      <w:keepLines/>
      <w:spacing w:before="240" w:after="280"/>
      <w:jc w:val="center"/>
    </w:pPr>
    <w:rPr>
      <w:rFonts w:ascii="Times New Roman Bold" w:hAnsi="Times New Roman Bold"/>
      <w:b/>
      <w:sz w:val="28"/>
    </w:rPr>
  </w:style>
  <w:style w:type="character" w:customStyle="1" w:styleId="AnnextitleChar1">
    <w:name w:val="Annex_title Char1"/>
    <w:basedOn w:val="DefaultParagraphFont"/>
    <w:link w:val="Annextitle"/>
    <w:locked/>
    <w:rsid w:val="00BE6EB2"/>
    <w:rPr>
      <w:rFonts w:ascii="Times New Roman Bold" w:hAnsi="Times New Roman Bold"/>
      <w:b/>
      <w:sz w:val="28"/>
      <w:lang w:val="en-GB" w:eastAsia="en-US"/>
    </w:rPr>
  </w:style>
  <w:style w:type="paragraph" w:customStyle="1" w:styleId="Normalaftertitle0">
    <w:name w:val="Normal after title"/>
    <w:basedOn w:val="Normal"/>
    <w:next w:val="Normal"/>
    <w:link w:val="NormalaftertitleChar0"/>
    <w:rsid w:val="008F208F"/>
    <w:pPr>
      <w:spacing w:before="280"/>
    </w:pPr>
  </w:style>
  <w:style w:type="character" w:customStyle="1" w:styleId="NormalaftertitleChar0">
    <w:name w:val="Normal after title Char"/>
    <w:basedOn w:val="DefaultParagraphFont"/>
    <w:link w:val="Normalaftertitle0"/>
    <w:locked/>
    <w:rsid w:val="00BE6EB2"/>
    <w:rPr>
      <w:rFonts w:ascii="Times New Roman" w:hAnsi="Times New Roman"/>
      <w:sz w:val="24"/>
      <w:lang w:val="en-GB" w:eastAsia="en-US"/>
    </w:rPr>
  </w:style>
  <w:style w:type="paragraph" w:customStyle="1" w:styleId="RecNo">
    <w:name w:val="Rec_No"/>
    <w:basedOn w:val="Normal"/>
    <w:next w:val="Normal"/>
    <w:link w:val="RecNoChar"/>
    <w:uiPriority w:val="99"/>
    <w:rsid w:val="008F208F"/>
    <w:pPr>
      <w:keepNext/>
      <w:keepLines/>
      <w:spacing w:before="480"/>
      <w:jc w:val="center"/>
    </w:pPr>
    <w:rPr>
      <w:caps/>
      <w:sz w:val="28"/>
    </w:rPr>
  </w:style>
  <w:style w:type="character" w:customStyle="1" w:styleId="RecNoChar">
    <w:name w:val="Rec_No Char"/>
    <w:basedOn w:val="DefaultParagraphFont"/>
    <w:link w:val="RecNo"/>
    <w:uiPriority w:val="99"/>
    <w:locked/>
    <w:rsid w:val="00BE6EB2"/>
    <w:rPr>
      <w:rFonts w:ascii="Times New Roman" w:hAnsi="Times New Roman"/>
      <w:caps/>
      <w:sz w:val="28"/>
      <w:lang w:val="en-GB" w:eastAsia="en-US"/>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link w:val="ResNoChar"/>
    <w:rsid w:val="008F208F"/>
  </w:style>
  <w:style w:type="character" w:customStyle="1" w:styleId="ResNoChar">
    <w:name w:val="Res_No Char"/>
    <w:basedOn w:val="DefaultParagraphFont"/>
    <w:link w:val="ResNo"/>
    <w:locked/>
    <w:rsid w:val="00BE6EB2"/>
    <w:rPr>
      <w:rFonts w:ascii="Times New Roman" w:hAnsi="Times New Roman"/>
      <w:caps/>
      <w:sz w:val="28"/>
      <w:lang w:val="en-GB" w:eastAsia="en-US"/>
    </w:rPr>
  </w:style>
  <w:style w:type="paragraph" w:customStyle="1" w:styleId="Restitle">
    <w:name w:val="Res_title"/>
    <w:basedOn w:val="Rectitle"/>
    <w:next w:val="Normal"/>
    <w:link w:val="RestitleChar"/>
    <w:rsid w:val="008F208F"/>
  </w:style>
  <w:style w:type="character" w:customStyle="1" w:styleId="RestitleChar">
    <w:name w:val="Res_title Char"/>
    <w:basedOn w:val="DefaultParagraphFont"/>
    <w:link w:val="Restitle"/>
    <w:locked/>
    <w:rsid w:val="00BE6EB2"/>
    <w:rPr>
      <w:rFonts w:ascii="Times New Roman Bold" w:hAnsi="Times New Roman Bold"/>
      <w:b/>
      <w:sz w:val="28"/>
      <w:lang w:val="en-GB" w:eastAsia="en-US"/>
    </w:rPr>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character" w:customStyle="1" w:styleId="SourceChar">
    <w:name w:val="Source Char"/>
    <w:basedOn w:val="DefaultParagraphFont"/>
    <w:link w:val="Source"/>
    <w:locked/>
    <w:rsid w:val="00BE6EB2"/>
    <w:rPr>
      <w:rFonts w:ascii="Times New Roman" w:hAnsi="Times New Roman"/>
      <w:b/>
      <w:sz w:val="28"/>
      <w:lang w:val="en-GB" w:eastAsia="en-US"/>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character" w:customStyle="1" w:styleId="TableheadChar">
    <w:name w:val="Table_head Char"/>
    <w:link w:val="Tablehead"/>
    <w:locked/>
    <w:rsid w:val="00BE6EB2"/>
    <w:rPr>
      <w:rFonts w:ascii="Times New Roman Bold" w:hAnsi="Times New Roman Bold" w:cs="Times New Roman Bold"/>
      <w:b/>
      <w:lang w:val="en-GB" w:eastAsia="en-US"/>
    </w:rPr>
  </w:style>
  <w:style w:type="paragraph" w:customStyle="1" w:styleId="Tablelegend">
    <w:name w:val="Table_legend"/>
    <w:basedOn w:val="Normal"/>
    <w:link w:val="TablelegendChar"/>
    <w:rsid w:val="00882E3C"/>
    <w:pPr>
      <w:tabs>
        <w:tab w:val="left" w:pos="284"/>
      </w:tabs>
      <w:spacing w:before="40" w:after="40"/>
    </w:pPr>
    <w:rPr>
      <w:sz w:val="18"/>
    </w:rPr>
  </w:style>
  <w:style w:type="character" w:customStyle="1" w:styleId="TablelegendChar">
    <w:name w:val="Table_legend Char"/>
    <w:link w:val="Tablelegend"/>
    <w:locked/>
    <w:rsid w:val="00882E3C"/>
    <w:rPr>
      <w:rFonts w:ascii="Times New Roman" w:hAnsi="Times New Roman"/>
      <w:sz w:val="18"/>
      <w:lang w:val="en-GB" w:eastAsia="en-US"/>
    </w:rPr>
  </w:style>
  <w:style w:type="paragraph" w:customStyle="1" w:styleId="TableNo">
    <w:name w:val="Table_No"/>
    <w:basedOn w:val="Normal"/>
    <w:next w:val="Normal"/>
    <w:link w:val="TableNoChar"/>
    <w:uiPriority w:val="99"/>
    <w:rsid w:val="008F208F"/>
    <w:pPr>
      <w:keepNext/>
      <w:spacing w:before="560" w:after="120"/>
      <w:jc w:val="center"/>
    </w:pPr>
    <w:rPr>
      <w:caps/>
      <w:sz w:val="20"/>
    </w:rPr>
  </w:style>
  <w:style w:type="character" w:customStyle="1" w:styleId="TableNoChar">
    <w:name w:val="Table_No Char"/>
    <w:basedOn w:val="DefaultParagraphFont"/>
    <w:link w:val="TableNo"/>
    <w:uiPriority w:val="99"/>
    <w:locked/>
    <w:rsid w:val="00BE6EB2"/>
    <w:rPr>
      <w:rFonts w:ascii="Times New Roman" w:hAnsi="Times New Roman"/>
      <w:caps/>
      <w:lang w:val="en-GB" w:eastAsia="en-US"/>
    </w:rPr>
  </w:style>
  <w:style w:type="paragraph" w:customStyle="1" w:styleId="Tabletitle">
    <w:name w:val="Table_title"/>
    <w:basedOn w:val="Normal"/>
    <w:next w:val="Tabletext"/>
    <w:link w:val="TabletitleChar"/>
    <w:uiPriority w:val="99"/>
    <w:rsid w:val="008F208F"/>
    <w:pPr>
      <w:keepNext/>
      <w:keepLines/>
      <w:spacing w:before="0" w:after="120"/>
      <w:jc w:val="center"/>
    </w:pPr>
    <w:rPr>
      <w:rFonts w:ascii="Times New Roman Bold" w:hAnsi="Times New Roman Bold"/>
      <w:b/>
      <w:sz w:val="20"/>
    </w:rPr>
  </w:style>
  <w:style w:type="character" w:customStyle="1" w:styleId="TabletitleChar">
    <w:name w:val="Table_title Char"/>
    <w:basedOn w:val="DefaultParagraphFont"/>
    <w:link w:val="Tabletitle"/>
    <w:uiPriority w:val="99"/>
    <w:rsid w:val="00BE6EB2"/>
    <w:rPr>
      <w:rFonts w:ascii="Times New Roman Bold" w:hAnsi="Times New Roman Bold"/>
      <w:b/>
      <w:lang w:val="en-GB" w:eastAsia="en-US"/>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uiPriority w:val="99"/>
    <w:rsid w:val="008F208F"/>
    <w:pPr>
      <w:tabs>
        <w:tab w:val="left" w:pos="567"/>
        <w:tab w:val="left" w:pos="1701"/>
        <w:tab w:val="left" w:pos="2835"/>
      </w:tabs>
      <w:spacing w:before="240"/>
    </w:pPr>
    <w:rPr>
      <w:b w:val="0"/>
      <w:caps/>
    </w:rPr>
  </w:style>
  <w:style w:type="character" w:customStyle="1" w:styleId="Title1Char">
    <w:name w:val="Title 1 Char"/>
    <w:basedOn w:val="DefaultParagraphFont"/>
    <w:link w:val="Title1"/>
    <w:uiPriority w:val="99"/>
    <w:locked/>
    <w:rsid w:val="00BE6EB2"/>
    <w:rPr>
      <w:rFonts w:ascii="Times New Roman" w:hAnsi="Times New Roman"/>
      <w:caps/>
      <w:sz w:val="28"/>
      <w:lang w:val="en-GB" w:eastAsia="en-U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uiPriority w:val="99"/>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link w:val="Section1Char"/>
    <w:rsid w:val="008F208F"/>
    <w:pPr>
      <w:tabs>
        <w:tab w:val="clear" w:pos="1134"/>
        <w:tab w:val="clear" w:pos="1871"/>
        <w:tab w:val="clear" w:pos="2268"/>
        <w:tab w:val="center" w:pos="4820"/>
      </w:tabs>
      <w:spacing w:before="360"/>
      <w:jc w:val="center"/>
    </w:pPr>
    <w:rPr>
      <w:b/>
    </w:rPr>
  </w:style>
  <w:style w:type="character" w:customStyle="1" w:styleId="Section1Char">
    <w:name w:val="Section_1 Char"/>
    <w:basedOn w:val="DefaultParagraphFont"/>
    <w:link w:val="Section1"/>
    <w:locked/>
    <w:rsid w:val="00BE6EB2"/>
    <w:rPr>
      <w:rFonts w:ascii="Times New Roman" w:hAnsi="Times New Roman"/>
      <w:b/>
      <w:sz w:val="24"/>
      <w:lang w:val="en-GB" w:eastAsia="en-US"/>
    </w:rPr>
  </w:style>
  <w:style w:type="paragraph" w:customStyle="1" w:styleId="Section2">
    <w:name w:val="Section_2"/>
    <w:basedOn w:val="Section1"/>
    <w:link w:val="Section2Char"/>
    <w:rsid w:val="008F208F"/>
    <w:rPr>
      <w:b w:val="0"/>
      <w:i/>
    </w:rPr>
  </w:style>
  <w:style w:type="character" w:customStyle="1" w:styleId="Section2Char">
    <w:name w:val="Section_2 Char"/>
    <w:basedOn w:val="Section1Char"/>
    <w:link w:val="Section2"/>
    <w:locked/>
    <w:rsid w:val="00BE6EB2"/>
    <w:rPr>
      <w:rFonts w:ascii="Times New Roman" w:hAnsi="Times New Roman"/>
      <w:b w:val="0"/>
      <w:i/>
      <w:sz w:val="24"/>
      <w:lang w:val="en-GB" w:eastAsia="en-US"/>
    </w:rPr>
  </w:style>
  <w:style w:type="paragraph" w:customStyle="1" w:styleId="Headingi">
    <w:name w:val="Heading_i"/>
    <w:basedOn w:val="Normal"/>
    <w:next w:val="Normal"/>
    <w:qFormat/>
    <w:rsid w:val="00A17700"/>
    <w:pPr>
      <w:keepNext/>
      <w:keepLines/>
      <w:spacing w:before="160"/>
    </w:pPr>
    <w:rPr>
      <w:i/>
    </w:rPr>
  </w:style>
  <w:style w:type="paragraph" w:customStyle="1" w:styleId="Headingb">
    <w:name w:val="Heading_b"/>
    <w:basedOn w:val="Normal"/>
    <w:next w:val="Normal"/>
    <w:link w:val="HeadingbChar"/>
    <w:qFormat/>
    <w:rsid w:val="005A62DA"/>
    <w:pPr>
      <w:keepNext/>
      <w:keepLines/>
      <w:spacing w:before="160"/>
    </w:pPr>
    <w:rPr>
      <w:rFonts w:ascii="Times New Roman Bold" w:hAnsi="Times New Roman Bold" w:cs="Times New Roman Bold"/>
      <w:b/>
      <w:lang w:val="fr-CH"/>
    </w:rPr>
  </w:style>
  <w:style w:type="character" w:customStyle="1" w:styleId="HeadingbChar">
    <w:name w:val="Heading_b Char"/>
    <w:basedOn w:val="DefaultParagraphFont"/>
    <w:link w:val="Headingb"/>
    <w:locked/>
    <w:rsid w:val="005A62DA"/>
    <w:rPr>
      <w:rFonts w:ascii="Times New Roman Bold" w:hAnsi="Times New Roman Bold" w:cs="Times New Roman Bold"/>
      <w:b/>
      <w:sz w:val="24"/>
      <w:lang w:val="fr-CH" w:eastAsia="en-US"/>
    </w:rPr>
  </w:style>
  <w:style w:type="paragraph" w:customStyle="1" w:styleId="Figure">
    <w:name w:val="Figure"/>
    <w:basedOn w:val="Normal"/>
    <w:next w:val="Normal"/>
    <w:link w:val="FigureChar"/>
    <w:rsid w:val="005A62DA"/>
    <w:pPr>
      <w:spacing w:after="240"/>
      <w:jc w:val="center"/>
    </w:pPr>
    <w:rPr>
      <w:noProof/>
      <w:lang w:val="en-US" w:eastAsia="zh-CN"/>
    </w:rPr>
  </w:style>
  <w:style w:type="character" w:customStyle="1" w:styleId="FigureChar">
    <w:name w:val="Figure Char"/>
    <w:basedOn w:val="DefaultParagraphFont"/>
    <w:link w:val="Figure"/>
    <w:locked/>
    <w:rsid w:val="005A62DA"/>
    <w:rPr>
      <w:rFonts w:ascii="Times New Roman" w:hAnsi="Times New Roman"/>
      <w:noProof/>
      <w:sz w:val="24"/>
    </w:r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5A62DA"/>
    <w:pPr>
      <w:keepNext/>
      <w:keepLines/>
      <w:spacing w:before="0" w:after="120"/>
      <w:jc w:val="center"/>
    </w:pPr>
    <w:rPr>
      <w:rFonts w:ascii="Times New Roman Bold" w:hAnsi="Times New Roman Bold"/>
      <w:b/>
      <w:sz w:val="20"/>
      <w:lang w:val="en-US"/>
    </w:rPr>
  </w:style>
  <w:style w:type="character" w:customStyle="1" w:styleId="FiguretitleChar">
    <w:name w:val="Figure_title Char"/>
    <w:basedOn w:val="DefaultParagraphFont"/>
    <w:link w:val="Figuretitle"/>
    <w:locked/>
    <w:rsid w:val="005A62DA"/>
    <w:rPr>
      <w:rFonts w:ascii="Times New Roman Bold" w:hAnsi="Times New Roman Bold"/>
      <w:b/>
      <w:lang w:eastAsia="en-US"/>
    </w:rPr>
  </w:style>
  <w:style w:type="paragraph" w:customStyle="1" w:styleId="AppendixNo">
    <w:name w:val="Appendix_No"/>
    <w:basedOn w:val="AnnexNo"/>
    <w:next w:val="Annexref"/>
    <w:link w:val="AppendixNoCar"/>
    <w:rsid w:val="008F208F"/>
  </w:style>
  <w:style w:type="character" w:customStyle="1" w:styleId="AppendixNoCar">
    <w:name w:val="Appendix_No Car"/>
    <w:basedOn w:val="DefaultParagraphFont"/>
    <w:link w:val="AppendixNo"/>
    <w:locked/>
    <w:rsid w:val="00BE6EB2"/>
    <w:rPr>
      <w:rFonts w:ascii="Times New Roman" w:hAnsi="Times New Roman"/>
      <w:caps/>
      <w:sz w:val="28"/>
      <w:lang w:val="en-GB" w:eastAsia="en-US"/>
    </w:rPr>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link w:val="AppendixtitleChar"/>
    <w:rsid w:val="008F208F"/>
  </w:style>
  <w:style w:type="character" w:customStyle="1" w:styleId="AppendixtitleChar">
    <w:name w:val="Appendix_title Char"/>
    <w:basedOn w:val="AnnextitleChar1"/>
    <w:link w:val="Appendixtitle"/>
    <w:locked/>
    <w:rsid w:val="00BE6EB2"/>
    <w:rPr>
      <w:rFonts w:ascii="Times New Roman Bold" w:hAnsi="Times New Roman Bold"/>
      <w:b/>
      <w:sz w:val="28"/>
      <w:lang w:val="en-GB" w:eastAsia="en-US"/>
    </w:rPr>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Proposal">
    <w:name w:val="Proposal"/>
    <w:basedOn w:val="Normal"/>
    <w:next w:val="Normal"/>
    <w:link w:val="ProposalChar"/>
    <w:rsid w:val="008F208F"/>
    <w:pPr>
      <w:keepNext/>
      <w:spacing w:before="240"/>
    </w:pPr>
    <w:rPr>
      <w:rFonts w:hAnsi="Times New Roman Bold"/>
      <w:b/>
    </w:rPr>
  </w:style>
  <w:style w:type="character" w:customStyle="1" w:styleId="ProposalChar">
    <w:name w:val="Proposal Char"/>
    <w:basedOn w:val="DefaultParagraphFont"/>
    <w:link w:val="Proposal"/>
    <w:locked/>
    <w:rsid w:val="00BE6EB2"/>
    <w:rPr>
      <w:rFonts w:ascii="Times New Roman" w:hAnsi="Times New Roman Bold"/>
      <w:b/>
      <w:sz w:val="24"/>
      <w:lang w:val="en-GB" w:eastAsia="en-US"/>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character" w:customStyle="1" w:styleId="ReasonsChar">
    <w:name w:val="Reasons Char"/>
    <w:basedOn w:val="DefaultParagraphFont"/>
    <w:link w:val="Reasons"/>
    <w:locked/>
    <w:rsid w:val="00BE6EB2"/>
    <w:rPr>
      <w:rFonts w:ascii="Times New Roman" w:hAnsi="Times New Roman"/>
      <w:sz w:val="24"/>
      <w:lang w:val="en-GB" w:eastAsia="en-US"/>
    </w:rPr>
  </w:style>
  <w:style w:type="paragraph" w:customStyle="1" w:styleId="Section3">
    <w:name w:val="Section_3"/>
    <w:basedOn w:val="Section1"/>
    <w:link w:val="Section3Char"/>
    <w:rsid w:val="008F208F"/>
    <w:rPr>
      <w:b w:val="0"/>
    </w:rPr>
  </w:style>
  <w:style w:type="character" w:customStyle="1" w:styleId="Section3Char">
    <w:name w:val="Section_3 Char"/>
    <w:basedOn w:val="Section1Char"/>
    <w:link w:val="Section3"/>
    <w:locked/>
    <w:rsid w:val="00BE6EB2"/>
    <w:rPr>
      <w:rFonts w:ascii="Times New Roman" w:hAnsi="Times New Roman"/>
      <w:b w:val="0"/>
      <w:sz w:val="24"/>
      <w:lang w:val="en-GB" w:eastAsia="en-US"/>
    </w:rPr>
  </w:style>
  <w:style w:type="paragraph" w:customStyle="1" w:styleId="TableTextS5">
    <w:name w:val="Table_TextS5"/>
    <w:basedOn w:val="Normal"/>
    <w:link w:val="TableTextS5Char"/>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TableTextS5Char">
    <w:name w:val="Table_TextS5 Char"/>
    <w:basedOn w:val="DefaultParagraphFont"/>
    <w:link w:val="TableTextS5"/>
    <w:locked/>
    <w:rsid w:val="00BE6EB2"/>
    <w:rPr>
      <w:rFonts w:ascii="Times New Roman" w:hAnsi="Times New Roman"/>
      <w:lang w:val="en-GB" w:eastAsia="en-US"/>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styleId="Hyperlink">
    <w:name w:val="Hyperlink"/>
    <w:basedOn w:val="DefaultParagraphFont"/>
    <w:unhideWhenUsed/>
    <w:rsid w:val="00BE6EB2"/>
    <w:rPr>
      <w:color w:val="0000FF" w:themeColor="hyperlink"/>
      <w:u w:val="single"/>
    </w:rPr>
  </w:style>
  <w:style w:type="paragraph" w:styleId="BalloonText">
    <w:name w:val="Balloon Text"/>
    <w:basedOn w:val="Normal"/>
    <w:link w:val="BalloonTextChar"/>
    <w:uiPriority w:val="99"/>
    <w:unhideWhenUsed/>
    <w:rsid w:val="00BE6EB2"/>
    <w:pPr>
      <w:spacing w:before="0"/>
    </w:pPr>
    <w:rPr>
      <w:rFonts w:ascii="Lucida Grande" w:eastAsiaTheme="minorEastAsia" w:hAnsi="Lucida Grande"/>
      <w:sz w:val="18"/>
      <w:szCs w:val="18"/>
    </w:rPr>
  </w:style>
  <w:style w:type="character" w:customStyle="1" w:styleId="BalloonTextChar">
    <w:name w:val="Balloon Text Char"/>
    <w:basedOn w:val="DefaultParagraphFont"/>
    <w:link w:val="BalloonText"/>
    <w:uiPriority w:val="99"/>
    <w:rsid w:val="00BE6EB2"/>
    <w:rPr>
      <w:rFonts w:ascii="Lucida Grande" w:eastAsiaTheme="minorEastAsia" w:hAnsi="Lucida Grande"/>
      <w:sz w:val="18"/>
      <w:szCs w:val="18"/>
      <w:lang w:val="en-GB" w:eastAsia="en-US"/>
    </w:rPr>
  </w:style>
  <w:style w:type="character" w:styleId="CommentReference">
    <w:name w:val="annotation reference"/>
    <w:basedOn w:val="DefaultParagraphFont"/>
    <w:semiHidden/>
    <w:unhideWhenUsed/>
    <w:rsid w:val="00BE6EB2"/>
    <w:rPr>
      <w:sz w:val="18"/>
      <w:szCs w:val="18"/>
    </w:rPr>
  </w:style>
  <w:style w:type="paragraph" w:styleId="CommentText">
    <w:name w:val="annotation text"/>
    <w:basedOn w:val="Normal"/>
    <w:link w:val="CommentTextChar"/>
    <w:unhideWhenUsed/>
    <w:rsid w:val="00BE6EB2"/>
    <w:rPr>
      <w:rFonts w:eastAsiaTheme="minorEastAsia"/>
      <w:szCs w:val="24"/>
    </w:rPr>
  </w:style>
  <w:style w:type="character" w:customStyle="1" w:styleId="CommentTextChar">
    <w:name w:val="Comment Text Char"/>
    <w:basedOn w:val="DefaultParagraphFont"/>
    <w:link w:val="CommentText"/>
    <w:rsid w:val="00BE6EB2"/>
    <w:rPr>
      <w:rFonts w:ascii="Times New Roman" w:eastAsiaTheme="minorEastAsia" w:hAnsi="Times New Roman"/>
      <w:sz w:val="24"/>
      <w:szCs w:val="24"/>
      <w:lang w:val="en-GB" w:eastAsia="en-US"/>
    </w:rPr>
  </w:style>
  <w:style w:type="paragraph" w:styleId="CommentSubject">
    <w:name w:val="annotation subject"/>
    <w:basedOn w:val="CommentText"/>
    <w:next w:val="CommentText"/>
    <w:link w:val="CommentSubjectChar"/>
    <w:semiHidden/>
    <w:unhideWhenUsed/>
    <w:rsid w:val="00BE6EB2"/>
    <w:rPr>
      <w:b/>
      <w:bCs/>
      <w:sz w:val="20"/>
      <w:szCs w:val="20"/>
    </w:rPr>
  </w:style>
  <w:style w:type="character" w:customStyle="1" w:styleId="CommentSubjectChar">
    <w:name w:val="Comment Subject Char"/>
    <w:basedOn w:val="CommentTextChar"/>
    <w:link w:val="CommentSubject"/>
    <w:semiHidden/>
    <w:rsid w:val="00BE6EB2"/>
    <w:rPr>
      <w:rFonts w:ascii="Times New Roman" w:eastAsiaTheme="minorEastAsia" w:hAnsi="Times New Roman"/>
      <w:b/>
      <w:bCs/>
      <w:sz w:val="24"/>
      <w:szCs w:val="24"/>
      <w:lang w:val="en-GB" w:eastAsia="en-US"/>
    </w:rPr>
  </w:style>
  <w:style w:type="paragraph" w:styleId="Revision">
    <w:name w:val="Revision"/>
    <w:hidden/>
    <w:uiPriority w:val="99"/>
    <w:semiHidden/>
    <w:rsid w:val="00BE6EB2"/>
    <w:rPr>
      <w:rFonts w:ascii="Times New Roman" w:eastAsiaTheme="minorEastAsia" w:hAnsi="Times New Roman"/>
      <w:sz w:val="24"/>
      <w:lang w:val="en-GB" w:eastAsia="en-US"/>
    </w:rPr>
  </w:style>
  <w:style w:type="paragraph" w:styleId="ListParagraph">
    <w:name w:val="List Paragraph"/>
    <w:basedOn w:val="Normal"/>
    <w:uiPriority w:val="34"/>
    <w:qFormat/>
    <w:rsid w:val="00BE6EB2"/>
    <w:pPr>
      <w:tabs>
        <w:tab w:val="clear" w:pos="1134"/>
        <w:tab w:val="clear" w:pos="1871"/>
        <w:tab w:val="clear" w:pos="2268"/>
      </w:tabs>
      <w:overflowPunct/>
      <w:autoSpaceDE/>
      <w:autoSpaceDN/>
      <w:adjustRightInd/>
      <w:spacing w:before="0"/>
      <w:ind w:left="720"/>
      <w:contextualSpacing/>
      <w:textAlignment w:val="auto"/>
    </w:pPr>
    <w:rPr>
      <w:rFonts w:asciiTheme="minorHAnsi" w:eastAsiaTheme="minorEastAsia" w:hAnsiTheme="minorHAnsi" w:cstheme="minorBidi"/>
      <w:szCs w:val="24"/>
      <w:lang w:val="nb-NO" w:eastAsia="nb-NO"/>
    </w:rPr>
  </w:style>
  <w:style w:type="table" w:styleId="TableGrid">
    <w:name w:val="Table Grid"/>
    <w:basedOn w:val="TableNormal"/>
    <w:rsid w:val="00BE6EB2"/>
    <w:rPr>
      <w:rFonts w:asciiTheme="minorHAnsi" w:eastAsiaTheme="minorEastAsia" w:hAnsiTheme="minorHAnsi" w:cstheme="minorBidi"/>
      <w:sz w:val="24"/>
      <w:szCs w:val="24"/>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fin">
    <w:name w:val="Table_fin"/>
    <w:basedOn w:val="Normal"/>
    <w:uiPriority w:val="99"/>
    <w:rsid w:val="00BE6EB2"/>
    <w:pPr>
      <w:spacing w:before="0"/>
    </w:pPr>
    <w:rPr>
      <w:rFonts w:eastAsiaTheme="minorEastAsia"/>
      <w:sz w:val="20"/>
    </w:rPr>
  </w:style>
  <w:style w:type="paragraph" w:styleId="ListBullet">
    <w:name w:val="List Bullet"/>
    <w:basedOn w:val="Normal"/>
    <w:unhideWhenUsed/>
    <w:rsid w:val="00BE6EB2"/>
    <w:pPr>
      <w:numPr>
        <w:numId w:val="1"/>
      </w:numPr>
      <w:contextualSpacing/>
    </w:pPr>
    <w:rPr>
      <w:rFonts w:eastAsiaTheme="minorEastAsia"/>
    </w:rPr>
  </w:style>
  <w:style w:type="character" w:styleId="Emphasis">
    <w:name w:val="Emphasis"/>
    <w:aliases w:val="ECC HL italics"/>
    <w:uiPriority w:val="20"/>
    <w:qFormat/>
    <w:rsid w:val="00BE6EB2"/>
    <w:rPr>
      <w:i/>
      <w:iCs/>
    </w:rPr>
  </w:style>
  <w:style w:type="character" w:styleId="Strong">
    <w:name w:val="Strong"/>
    <w:basedOn w:val="DefaultParagraphFont"/>
    <w:uiPriority w:val="99"/>
    <w:qFormat/>
    <w:rsid w:val="00BE6EB2"/>
    <w:rPr>
      <w:rFonts w:cs="Times New Roman"/>
      <w:b/>
    </w:rPr>
  </w:style>
  <w:style w:type="paragraph" w:styleId="BodyText">
    <w:name w:val="Body Text"/>
    <w:basedOn w:val="Normal"/>
    <w:link w:val="BodyTextChar"/>
    <w:rsid w:val="00BE6EB2"/>
    <w:pPr>
      <w:framePr w:hSpace="181" w:wrap="around" w:vAnchor="page" w:hAnchor="margin" w:x="1" w:y="852"/>
      <w:jc w:val="center"/>
    </w:pPr>
    <w:rPr>
      <w:rFonts w:eastAsiaTheme="minorEastAsia"/>
      <w:b/>
      <w:smallCaps/>
      <w:sz w:val="22"/>
      <w:lang w:val="ru-RU"/>
    </w:rPr>
  </w:style>
  <w:style w:type="character" w:customStyle="1" w:styleId="BodyTextChar">
    <w:name w:val="Body Text Char"/>
    <w:basedOn w:val="DefaultParagraphFont"/>
    <w:link w:val="BodyText"/>
    <w:rsid w:val="00BE6EB2"/>
    <w:rPr>
      <w:rFonts w:ascii="Times New Roman" w:eastAsiaTheme="minorEastAsia" w:hAnsi="Times New Roman"/>
      <w:b/>
      <w:smallCaps/>
      <w:sz w:val="22"/>
      <w:lang w:val="ru-RU" w:eastAsia="en-US"/>
    </w:rPr>
  </w:style>
  <w:style w:type="paragraph" w:styleId="EndnoteText">
    <w:name w:val="endnote text"/>
    <w:basedOn w:val="Normal"/>
    <w:link w:val="EndnoteTextChar"/>
    <w:rsid w:val="00BE6EB2"/>
    <w:pPr>
      <w:spacing w:before="0"/>
    </w:pPr>
    <w:rPr>
      <w:rFonts w:eastAsia="SimSun"/>
      <w:sz w:val="20"/>
      <w:lang w:val="en-US"/>
    </w:rPr>
  </w:style>
  <w:style w:type="character" w:customStyle="1" w:styleId="EndnoteTextChar">
    <w:name w:val="Endnote Text Char"/>
    <w:basedOn w:val="DefaultParagraphFont"/>
    <w:link w:val="EndnoteText"/>
    <w:rsid w:val="00BE6EB2"/>
    <w:rPr>
      <w:rFonts w:ascii="Times New Roman" w:eastAsia="SimSun" w:hAnsi="Times New Roman"/>
      <w:lang w:eastAsia="en-US"/>
    </w:rPr>
  </w:style>
  <w:style w:type="character" w:styleId="FollowedHyperlink">
    <w:name w:val="FollowedHyperlink"/>
    <w:uiPriority w:val="99"/>
    <w:rsid w:val="00BE6EB2"/>
    <w:rPr>
      <w:color w:val="800080"/>
      <w:u w:val="single"/>
    </w:rPr>
  </w:style>
  <w:style w:type="paragraph" w:styleId="NormalWeb">
    <w:name w:val="Normal (Web)"/>
    <w:basedOn w:val="Normal"/>
    <w:uiPriority w:val="99"/>
    <w:unhideWhenUsed/>
    <w:rsid w:val="00BE6EB2"/>
    <w:pPr>
      <w:tabs>
        <w:tab w:val="clear" w:pos="1134"/>
        <w:tab w:val="clear" w:pos="1871"/>
        <w:tab w:val="clear" w:pos="2268"/>
      </w:tabs>
      <w:overflowPunct/>
      <w:autoSpaceDE/>
      <w:autoSpaceDN/>
      <w:adjustRightInd/>
      <w:spacing w:before="0" w:after="135"/>
      <w:textAlignment w:val="auto"/>
    </w:pPr>
    <w:rPr>
      <w:rFonts w:eastAsia="SimSun"/>
      <w:szCs w:val="24"/>
      <w:lang w:val="en-US"/>
    </w:rPr>
  </w:style>
  <w:style w:type="paragraph" w:styleId="List">
    <w:name w:val="List"/>
    <w:basedOn w:val="Normal"/>
    <w:uiPriority w:val="99"/>
    <w:unhideWhenUsed/>
    <w:rsid w:val="00BE6EB2"/>
    <w:pPr>
      <w:tabs>
        <w:tab w:val="clear" w:pos="1134"/>
        <w:tab w:val="clear" w:pos="1871"/>
        <w:tab w:val="clear" w:pos="2268"/>
      </w:tabs>
      <w:overflowPunct/>
      <w:autoSpaceDE/>
      <w:autoSpaceDN/>
      <w:adjustRightInd/>
      <w:spacing w:before="0"/>
      <w:ind w:left="283" w:hanging="283"/>
      <w:contextualSpacing/>
      <w:textAlignment w:val="auto"/>
    </w:pPr>
    <w:rPr>
      <w:rFonts w:ascii="Calibri" w:eastAsia="SimSun" w:hAnsi="Calibri" w:cs="Arial"/>
      <w:szCs w:val="24"/>
      <w:lang w:val="nb-NO" w:eastAsia="nb-NO"/>
    </w:rPr>
  </w:style>
  <w:style w:type="paragraph" w:styleId="List3">
    <w:name w:val="List 3"/>
    <w:basedOn w:val="Normal"/>
    <w:uiPriority w:val="99"/>
    <w:unhideWhenUsed/>
    <w:rsid w:val="00BE6EB2"/>
    <w:pPr>
      <w:tabs>
        <w:tab w:val="clear" w:pos="1134"/>
        <w:tab w:val="clear" w:pos="1871"/>
        <w:tab w:val="clear" w:pos="2268"/>
      </w:tabs>
      <w:overflowPunct/>
      <w:autoSpaceDE/>
      <w:autoSpaceDN/>
      <w:adjustRightInd/>
      <w:spacing w:before="0"/>
      <w:ind w:left="849" w:hanging="283"/>
      <w:contextualSpacing/>
      <w:textAlignment w:val="auto"/>
    </w:pPr>
    <w:rPr>
      <w:rFonts w:ascii="Calibri" w:eastAsia="SimSun" w:hAnsi="Calibri" w:cs="Arial"/>
      <w:szCs w:val="24"/>
      <w:lang w:val="nb-NO" w:eastAsia="nb-NO"/>
    </w:rPr>
  </w:style>
  <w:style w:type="paragraph" w:styleId="DocumentMap">
    <w:name w:val="Document Map"/>
    <w:basedOn w:val="Normal"/>
    <w:link w:val="DocumentMapChar"/>
    <w:uiPriority w:val="99"/>
    <w:semiHidden/>
    <w:unhideWhenUsed/>
    <w:rsid w:val="00287DFD"/>
    <w:pPr>
      <w:spacing w:before="0"/>
    </w:pPr>
    <w:rPr>
      <w:szCs w:val="24"/>
    </w:rPr>
  </w:style>
  <w:style w:type="character" w:customStyle="1" w:styleId="DocumentMapChar">
    <w:name w:val="Document Map Char"/>
    <w:basedOn w:val="DefaultParagraphFont"/>
    <w:link w:val="DocumentMap"/>
    <w:uiPriority w:val="99"/>
    <w:semiHidden/>
    <w:rsid w:val="00287DFD"/>
    <w:rPr>
      <w:rFonts w:ascii="Times New Roman" w:hAnsi="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u.int/rec/R-REC-SM.329/en" TargetMode="External"/><Relationship Id="rId13" Type="http://schemas.openxmlformats.org/officeDocument/2006/relationships/hyperlink" Target="http://www.itu.int/rec/R-REC-M.1184/en" TargetMode="External"/><Relationship Id="rId18" Type="http://schemas.openxmlformats.org/officeDocument/2006/relationships/hyperlink" Target="http://www.itu.int/pub/R-REP-M.2172" TargetMode="External"/><Relationship Id="rId26" Type="http://schemas.openxmlformats.org/officeDocument/2006/relationships/image" Target="media/image6.png"/><Relationship Id="rId3" Type="http://schemas.microsoft.com/office/2007/relationships/stylesWithEffects" Target="stylesWithEffect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yperlink" Target="http://www.itu.int/rec/R-REC-SM.1055/en" TargetMode="External"/><Relationship Id="rId17" Type="http://schemas.openxmlformats.org/officeDocument/2006/relationships/hyperlink" Target="http://www.itu.int/rec/R-REC-M.2092/en" TargetMode="External"/><Relationship Id="rId25" Type="http://schemas.openxmlformats.org/officeDocument/2006/relationships/image" Target="media/image5.png"/><Relationship Id="rId2" Type="http://schemas.openxmlformats.org/officeDocument/2006/relationships/styles" Target="styles.xml"/><Relationship Id="rId16" Type="http://schemas.openxmlformats.org/officeDocument/2006/relationships/hyperlink" Target="http://www.itu.int/rec/R-REC-M.1808/en" TargetMode="External"/><Relationship Id="rId20" Type="http://schemas.openxmlformats.org/officeDocument/2006/relationships/hyperlink" Target="http://www.itu.int/pub/R-REP-M.2317"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tu.int/rec/R-REC-RA.769/en" TargetMode="External"/><Relationship Id="rId24"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itu.int/rec/R-REC-M.1802/en" TargetMode="External"/><Relationship Id="rId23" Type="http://schemas.openxmlformats.org/officeDocument/2006/relationships/image" Target="media/image3.emf"/><Relationship Id="rId28" Type="http://schemas.openxmlformats.org/officeDocument/2006/relationships/header" Target="header1.xml"/><Relationship Id="rId10" Type="http://schemas.openxmlformats.org/officeDocument/2006/relationships/hyperlink" Target="http://www.itu.int/rec/R-REC-F.758/en" TargetMode="External"/><Relationship Id="rId19" Type="http://schemas.openxmlformats.org/officeDocument/2006/relationships/hyperlink" Target="http://www.itu.int/pub/R-REP-S.2173" TargetMode="External"/><Relationship Id="rId4" Type="http://schemas.openxmlformats.org/officeDocument/2006/relationships/settings" Target="settings.xml"/><Relationship Id="rId9" Type="http://schemas.openxmlformats.org/officeDocument/2006/relationships/hyperlink" Target="http://www.itu.int/rec/R-REC-P.372/en" TargetMode="External"/><Relationship Id="rId14" Type="http://schemas.openxmlformats.org/officeDocument/2006/relationships/hyperlink" Target="http://www.itu.int/rec/R-REC-F.1336/en" TargetMode="External"/><Relationship Id="rId22" Type="http://schemas.openxmlformats.org/officeDocument/2006/relationships/image" Target="media/image2.png"/><Relationship Id="rId27" Type="http://schemas.openxmlformats.org/officeDocument/2006/relationships/image" Target="media/image7.png"/><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_9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PE_BR_90.dotm</Template>
  <TotalTime>35</TotalTime>
  <Pages>20</Pages>
  <Words>4906</Words>
  <Characters>26986</Characters>
  <Application>Microsoft Office Word</Application>
  <DocSecurity>0</DocSecurity>
  <Lines>224</Lines>
  <Paragraphs>63</Paragraphs>
  <ScaleCrop>false</ScaleCrop>
  <HeadingPairs>
    <vt:vector size="2" baseType="variant">
      <vt:variant>
        <vt:lpstr>Tittel</vt:lpstr>
      </vt:variant>
      <vt:variant>
        <vt:i4>1</vt:i4>
      </vt:variant>
    </vt:vector>
  </HeadingPairs>
  <TitlesOfParts>
    <vt:vector size="1" baseType="lpstr">
      <vt:lpstr/>
    </vt:vector>
  </TitlesOfParts>
  <Manager/>
  <Company/>
  <LinksUpToDate>false</LinksUpToDate>
  <CharactersWithSpaces>31829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20</cp:revision>
  <cp:lastPrinted>2017-11-10T12:34:00Z</cp:lastPrinted>
  <dcterms:created xsi:type="dcterms:W3CDTF">2018-01-02T13:49:00Z</dcterms:created>
  <dcterms:modified xsi:type="dcterms:W3CDTF">2018-09-12T13:32:00Z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